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66033" w14:textId="71A7C756" w:rsidR="00A33CE4" w:rsidRPr="001A2AB1" w:rsidRDefault="00AB2C1C" w:rsidP="00E14C17">
      <w:pPr>
        <w:pStyle w:val="norm"/>
        <w:tabs>
          <w:tab w:val="left" w:pos="7088"/>
        </w:tabs>
        <w:spacing w:before="120" w:after="120"/>
        <w:rPr>
          <w:rFonts w:ascii="Arial" w:hAnsi="Arial" w:cs="Arial"/>
          <w:b/>
          <w:sz w:val="20"/>
          <w:lang w:val="en-GB"/>
        </w:rPr>
      </w:pPr>
      <w:r w:rsidRPr="004454E4">
        <w:rPr>
          <w:rFonts w:ascii="Arial" w:hAnsi="Arial" w:cs="Arial"/>
          <w:b/>
          <w:sz w:val="20"/>
          <w:lang w:val="en-GB"/>
        </w:rPr>
        <w:t xml:space="preserve">Instructions </w:t>
      </w:r>
      <w:r w:rsidR="00A33CE4" w:rsidRPr="004454E4">
        <w:rPr>
          <w:rFonts w:ascii="Arial" w:hAnsi="Arial" w:cs="Arial"/>
          <w:b/>
          <w:sz w:val="20"/>
          <w:lang w:val="en-GB"/>
        </w:rPr>
        <w:t>for ECB add-ons</w:t>
      </w:r>
      <w:r w:rsidR="00E14C17" w:rsidRPr="001A2AB1">
        <w:rPr>
          <w:rFonts w:ascii="Arial" w:hAnsi="Arial" w:cs="Arial"/>
          <w:b/>
          <w:sz w:val="20"/>
          <w:lang w:val="en-GB"/>
        </w:rPr>
        <w:tab/>
      </w:r>
    </w:p>
    <w:p w14:paraId="30155A79" w14:textId="77777777" w:rsidR="00BE2590" w:rsidRPr="001A2AB1" w:rsidRDefault="00BE2590" w:rsidP="00313004">
      <w:pPr>
        <w:spacing w:before="60" w:after="120" w:line="360" w:lineRule="atLeast"/>
        <w:rPr>
          <w:rFonts w:ascii="Arial" w:hAnsi="Arial" w:cs="Arial"/>
          <w:b/>
          <w:sz w:val="20"/>
          <w:lang w:val="en-GB"/>
        </w:rPr>
      </w:pPr>
      <w:r w:rsidRPr="001A2AB1">
        <w:rPr>
          <w:rFonts w:ascii="Arial" w:hAnsi="Arial" w:cs="Arial"/>
          <w:b/>
          <w:sz w:val="20"/>
          <w:lang w:val="en-GB"/>
        </w:rPr>
        <w:t>S</w:t>
      </w:r>
      <w:r w:rsidR="00F62ECC" w:rsidRPr="001A2AB1">
        <w:rPr>
          <w:rFonts w:ascii="Arial" w:hAnsi="Arial" w:cs="Arial"/>
          <w:b/>
          <w:sz w:val="20"/>
          <w:lang w:val="en-GB"/>
        </w:rPr>
        <w:t>E</w:t>
      </w:r>
      <w:r w:rsidRPr="001A2AB1">
        <w:rPr>
          <w:rFonts w:ascii="Arial" w:hAnsi="Arial" w:cs="Arial"/>
          <w:b/>
          <w:sz w:val="20"/>
          <w:lang w:val="en-GB"/>
        </w:rPr>
        <w:t xml:space="preserve">.01.01 </w:t>
      </w:r>
      <w:r w:rsidR="00C0564A" w:rsidRPr="001A2AB1">
        <w:rPr>
          <w:rFonts w:ascii="Arial" w:hAnsi="Arial" w:cs="Arial"/>
          <w:b/>
          <w:sz w:val="20"/>
          <w:lang w:val="en-GB"/>
        </w:rPr>
        <w:t xml:space="preserve">– </w:t>
      </w:r>
      <w:r w:rsidRPr="001A2AB1">
        <w:rPr>
          <w:rFonts w:ascii="Arial" w:hAnsi="Arial" w:cs="Arial"/>
          <w:b/>
          <w:sz w:val="20"/>
          <w:lang w:val="en-GB"/>
        </w:rPr>
        <w:t>Content of the submission</w:t>
      </w:r>
      <w:r w:rsidR="00313004" w:rsidRPr="001A2AB1">
        <w:rPr>
          <w:rFonts w:ascii="Arial" w:hAnsi="Arial" w:cs="Arial"/>
          <w:b/>
          <w:sz w:val="20"/>
          <w:lang w:val="en-GB"/>
        </w:rPr>
        <w:t xml:space="preserve"> (Variant of Solvency II template S.01.01 with ECB add-ons)</w:t>
      </w:r>
      <w:r w:rsidR="00CC6F27" w:rsidRPr="001A2AB1">
        <w:rPr>
          <w:rFonts w:ascii="Arial" w:hAnsi="Arial" w:cs="Arial"/>
          <w:b/>
          <w:sz w:val="20"/>
          <w:lang w:val="en-GB"/>
        </w:rPr>
        <w:t xml:space="preserve"> </w:t>
      </w:r>
    </w:p>
    <w:p w14:paraId="3E3C948C" w14:textId="77777777" w:rsidR="00BE2590" w:rsidRPr="001A2AB1" w:rsidRDefault="00BE2590" w:rsidP="00BE2590">
      <w:pPr>
        <w:rPr>
          <w:rFonts w:ascii="Arial" w:hAnsi="Arial" w:cs="Arial"/>
          <w:b/>
          <w:bCs/>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693"/>
        <w:gridCol w:w="4881"/>
      </w:tblGrid>
      <w:tr w:rsidR="00313004" w:rsidRPr="001A2AB1" w14:paraId="5F8FC2F7" w14:textId="77777777" w:rsidTr="00493983">
        <w:trPr>
          <w:trHeight w:val="285"/>
        </w:trPr>
        <w:tc>
          <w:tcPr>
            <w:tcW w:w="1668" w:type="dxa"/>
            <w:shd w:val="clear" w:color="auto" w:fill="auto"/>
            <w:noWrap/>
            <w:hideMark/>
          </w:tcPr>
          <w:p w14:paraId="351B885D" w14:textId="77777777" w:rsidR="00313004" w:rsidRPr="001A2AB1" w:rsidRDefault="004A3697" w:rsidP="004A3697">
            <w:pPr>
              <w:tabs>
                <w:tab w:val="left" w:pos="851"/>
                <w:tab w:val="right" w:pos="9356"/>
              </w:tabs>
              <w:spacing w:before="60" w:after="60"/>
              <w:jc w:val="center"/>
              <w:rPr>
                <w:rFonts w:ascii="Arial" w:hAnsi="Arial" w:cs="Arial"/>
                <w:b/>
                <w:bCs/>
                <w:sz w:val="20"/>
                <w:lang w:val="en-GB"/>
              </w:rPr>
            </w:pPr>
            <w:r w:rsidRPr="001A2AB1">
              <w:rPr>
                <w:rFonts w:ascii="Arial" w:hAnsi="Arial" w:cs="Arial"/>
                <w:b/>
                <w:bCs/>
                <w:sz w:val="20"/>
                <w:lang w:val="en-GB"/>
              </w:rPr>
              <w:t>COLUMN/ ROW</w:t>
            </w:r>
          </w:p>
        </w:tc>
        <w:tc>
          <w:tcPr>
            <w:tcW w:w="2693" w:type="dxa"/>
            <w:shd w:val="clear" w:color="auto" w:fill="auto"/>
            <w:hideMark/>
          </w:tcPr>
          <w:p w14:paraId="7C4B38E4" w14:textId="77777777" w:rsidR="00313004" w:rsidRPr="001A2AB1" w:rsidRDefault="00313004" w:rsidP="00003FD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4881" w:type="dxa"/>
            <w:shd w:val="clear" w:color="auto" w:fill="auto"/>
            <w:hideMark/>
          </w:tcPr>
          <w:p w14:paraId="6CD26C40" w14:textId="77777777" w:rsidR="00313004" w:rsidRPr="001A2AB1" w:rsidRDefault="00313004" w:rsidP="00003FD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313004" w:rsidRPr="001A2AB1" w14:paraId="4C7C9185" w14:textId="77777777" w:rsidTr="00493983">
        <w:trPr>
          <w:trHeight w:val="1260"/>
        </w:trPr>
        <w:tc>
          <w:tcPr>
            <w:tcW w:w="1668" w:type="dxa"/>
            <w:shd w:val="clear" w:color="auto" w:fill="auto"/>
            <w:hideMark/>
          </w:tcPr>
          <w:p w14:paraId="29377757" w14:textId="77777777" w:rsidR="00313004" w:rsidRPr="001A2AB1" w:rsidRDefault="00313004"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C0010/ER0030</w:t>
            </w:r>
          </w:p>
          <w:p w14:paraId="4FEA16E0" w14:textId="77777777" w:rsidR="00313004" w:rsidRPr="001A2AB1" w:rsidRDefault="00313004" w:rsidP="009914D6">
            <w:pPr>
              <w:tabs>
                <w:tab w:val="left" w:pos="851"/>
                <w:tab w:val="right" w:pos="9356"/>
              </w:tabs>
              <w:spacing w:before="60" w:line="360" w:lineRule="atLeast"/>
              <w:jc w:val="left"/>
              <w:rPr>
                <w:rFonts w:ascii="Arial" w:hAnsi="Arial" w:cs="Arial"/>
                <w:sz w:val="20"/>
                <w:lang w:val="en-GB"/>
              </w:rPr>
            </w:pPr>
          </w:p>
        </w:tc>
        <w:tc>
          <w:tcPr>
            <w:tcW w:w="2693" w:type="dxa"/>
            <w:shd w:val="clear" w:color="auto" w:fill="auto"/>
            <w:noWrap/>
            <w:hideMark/>
          </w:tcPr>
          <w:p w14:paraId="627C7A25" w14:textId="77777777" w:rsidR="00313004" w:rsidRPr="001A2AB1" w:rsidRDefault="00313004" w:rsidP="00182BC9">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SE.02.01 </w:t>
            </w:r>
            <w:r w:rsidR="002532F1" w:rsidRPr="001A2AB1">
              <w:rPr>
                <w:rFonts w:ascii="Arial" w:hAnsi="Arial" w:cs="Arial"/>
                <w:sz w:val="20"/>
                <w:lang w:val="en-GB"/>
              </w:rPr>
              <w:t>–</w:t>
            </w:r>
            <w:r w:rsidRPr="001A2AB1">
              <w:rPr>
                <w:rFonts w:ascii="Arial" w:hAnsi="Arial" w:cs="Arial"/>
                <w:sz w:val="20"/>
                <w:lang w:val="en-GB"/>
              </w:rPr>
              <w:t xml:space="preserve"> Balance </w:t>
            </w:r>
            <w:r w:rsidR="00182BC9" w:rsidRPr="001A2AB1">
              <w:rPr>
                <w:rFonts w:ascii="Arial" w:hAnsi="Arial" w:cs="Arial"/>
                <w:sz w:val="20"/>
                <w:lang w:val="en-GB"/>
              </w:rPr>
              <w:t>s</w:t>
            </w:r>
            <w:r w:rsidRPr="001A2AB1">
              <w:rPr>
                <w:rFonts w:ascii="Arial" w:hAnsi="Arial" w:cs="Arial"/>
                <w:sz w:val="20"/>
                <w:lang w:val="en-GB"/>
              </w:rPr>
              <w:t>heet</w:t>
            </w:r>
          </w:p>
        </w:tc>
        <w:tc>
          <w:tcPr>
            <w:tcW w:w="4881" w:type="dxa"/>
            <w:shd w:val="clear" w:color="auto" w:fill="auto"/>
            <w:hideMark/>
          </w:tcPr>
          <w:p w14:paraId="5C66D76C" w14:textId="77777777" w:rsidR="001E75EB" w:rsidRPr="001A2AB1" w:rsidRDefault="00313004"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70633F58" w14:textId="77777777" w:rsidR="001E75EB" w:rsidRPr="001A2AB1" w:rsidRDefault="00313004"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1E75EB" w:rsidRPr="001A2AB1">
              <w:rPr>
                <w:rFonts w:ascii="Arial" w:hAnsi="Arial" w:cs="Arial"/>
                <w:sz w:val="20"/>
                <w:lang w:val="en-GB"/>
              </w:rPr>
              <w:t>–</w:t>
            </w:r>
            <w:r w:rsidRPr="001A2AB1">
              <w:rPr>
                <w:rFonts w:ascii="Arial" w:hAnsi="Arial" w:cs="Arial"/>
                <w:sz w:val="20"/>
                <w:lang w:val="en-GB"/>
              </w:rPr>
              <w:t xml:space="preserve"> Reported</w:t>
            </w:r>
          </w:p>
          <w:p w14:paraId="2A820F80" w14:textId="77777777" w:rsidR="00313004" w:rsidRPr="001A2AB1" w:rsidRDefault="00313004" w:rsidP="00E24A5C">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w:t>
            </w:r>
            <w:r w:rsidR="001E75EB" w:rsidRPr="001A2AB1">
              <w:rPr>
                <w:rFonts w:ascii="Arial" w:hAnsi="Arial" w:cs="Arial"/>
                <w:sz w:val="20"/>
                <w:lang w:val="en-GB"/>
              </w:rPr>
              <w:t>6</w:t>
            </w:r>
            <w:r w:rsidRPr="001A2AB1">
              <w:rPr>
                <w:rFonts w:ascii="Arial" w:hAnsi="Arial" w:cs="Arial"/>
                <w:sz w:val="20"/>
                <w:lang w:val="en-GB"/>
              </w:rPr>
              <w:t xml:space="preserve">) </w:t>
            </w:r>
            <w:r w:rsidR="001E75EB" w:rsidRPr="001A2AB1">
              <w:rPr>
                <w:rFonts w:ascii="Arial" w:hAnsi="Arial" w:cs="Arial"/>
                <w:sz w:val="20"/>
                <w:lang w:val="en-GB"/>
              </w:rPr>
              <w:t>to</w:t>
            </w:r>
            <w:r w:rsidRPr="001A2AB1">
              <w:rPr>
                <w:rFonts w:ascii="Arial" w:hAnsi="Arial" w:cs="Arial"/>
                <w:sz w:val="20"/>
                <w:lang w:val="en-GB"/>
              </w:rPr>
              <w:t xml:space="preserve"> (8)</w:t>
            </w:r>
            <w:bookmarkStart w:id="0" w:name="_Ref443648534"/>
            <w:r w:rsidR="00737B65" w:rsidRPr="001A2AB1">
              <w:rPr>
                <w:rStyle w:val="FootnoteReference"/>
                <w:rFonts w:cs="Arial"/>
                <w:sz w:val="20"/>
                <w:lang w:val="en-GB"/>
              </w:rPr>
              <w:footnoteReference w:id="2"/>
            </w:r>
            <w:bookmarkEnd w:id="0"/>
            <w:r w:rsidR="00CB2CB2" w:rsidRPr="001A2AB1">
              <w:rPr>
                <w:rFonts w:ascii="Arial" w:hAnsi="Arial" w:cs="Arial"/>
                <w:sz w:val="20"/>
                <w:lang w:val="en-GB"/>
              </w:rPr>
              <w:t xml:space="preserve"> (templates SE.02.01.16 and SE.02.01.17)</w:t>
            </w:r>
            <w:r w:rsidR="007057C6" w:rsidRPr="001A2AB1">
              <w:rPr>
                <w:rFonts w:ascii="Arial" w:hAnsi="Arial" w:cs="Arial"/>
                <w:sz w:val="20"/>
                <w:lang w:val="en-GB"/>
              </w:rPr>
              <w:t xml:space="preserve"> or Guideline</w:t>
            </w:r>
            <w:r w:rsidR="00A553C8" w:rsidRPr="001A2AB1">
              <w:rPr>
                <w:rFonts w:ascii="Arial" w:hAnsi="Arial" w:cs="Arial"/>
                <w:sz w:val="20"/>
                <w:lang w:val="en-GB"/>
              </w:rPr>
              <w:t> </w:t>
            </w:r>
            <w:r w:rsidR="007057C6" w:rsidRPr="001A2AB1">
              <w:rPr>
                <w:rFonts w:ascii="Arial" w:hAnsi="Arial" w:cs="Arial"/>
                <w:sz w:val="20"/>
                <w:lang w:val="en-GB"/>
              </w:rPr>
              <w:t>48</w:t>
            </w:r>
            <w:bookmarkStart w:id="1" w:name="_Ref443647867"/>
            <w:r w:rsidR="00173EC5" w:rsidRPr="001A2AB1">
              <w:rPr>
                <w:rStyle w:val="FootnoteReference"/>
                <w:rFonts w:cs="Arial"/>
                <w:sz w:val="20"/>
                <w:lang w:val="en-GB"/>
              </w:rPr>
              <w:footnoteReference w:id="3"/>
            </w:r>
            <w:bookmarkEnd w:id="1"/>
            <w:r w:rsidR="00CB2CB2" w:rsidRPr="001A2AB1">
              <w:rPr>
                <w:rFonts w:ascii="Arial" w:hAnsi="Arial" w:cs="Arial"/>
                <w:sz w:val="20"/>
                <w:lang w:val="en-GB"/>
              </w:rPr>
              <w:t xml:space="preserve"> (templates SE.02.01.18 and SE.02.01.19)</w:t>
            </w:r>
            <w:r w:rsidR="00E24A5C" w:rsidRPr="001A2AB1">
              <w:rPr>
                <w:rFonts w:ascii="Arial" w:hAnsi="Arial" w:cs="Arial"/>
                <w:sz w:val="20"/>
                <w:lang w:val="en-GB"/>
              </w:rPr>
              <w:t xml:space="preserve">. </w:t>
            </w:r>
          </w:p>
          <w:p w14:paraId="5A997724" w14:textId="77777777" w:rsidR="00313004" w:rsidRPr="001A2AB1" w:rsidRDefault="00313004"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46492B" w:rsidRPr="001A2AB1">
              <w:rPr>
                <w:rFonts w:ascii="Arial" w:hAnsi="Arial" w:cs="Arial"/>
                <w:sz w:val="20"/>
                <w:lang w:val="en-GB"/>
              </w:rPr>
              <w:t xml:space="preserve">– </w:t>
            </w:r>
            <w:r w:rsidRPr="001A2AB1">
              <w:rPr>
                <w:rFonts w:ascii="Arial" w:hAnsi="Arial" w:cs="Arial"/>
                <w:sz w:val="20"/>
                <w:lang w:val="en-GB"/>
              </w:rPr>
              <w:t>Not reported other reason (in this case special justification is needed)</w:t>
            </w:r>
          </w:p>
        </w:tc>
      </w:tr>
      <w:tr w:rsidR="008401F2" w:rsidRPr="001A2AB1" w14:paraId="61337B88" w14:textId="77777777" w:rsidTr="00493983">
        <w:trPr>
          <w:trHeight w:val="3912"/>
        </w:trPr>
        <w:tc>
          <w:tcPr>
            <w:tcW w:w="1668" w:type="dxa"/>
            <w:shd w:val="clear" w:color="auto" w:fill="auto"/>
            <w:hideMark/>
          </w:tcPr>
          <w:p w14:paraId="61E7754E" w14:textId="77777777" w:rsidR="008401F2" w:rsidRPr="001A2AB1" w:rsidRDefault="008401F2"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C0010/ER0140</w:t>
            </w:r>
          </w:p>
        </w:tc>
        <w:tc>
          <w:tcPr>
            <w:tcW w:w="2693" w:type="dxa"/>
            <w:shd w:val="clear" w:color="auto" w:fill="auto"/>
            <w:noWrap/>
            <w:hideMark/>
          </w:tcPr>
          <w:p w14:paraId="078C10F3" w14:textId="77777777" w:rsidR="008401F2"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SE.06.02 </w:t>
            </w:r>
            <w:r w:rsidR="002532F1" w:rsidRPr="001A2AB1">
              <w:rPr>
                <w:rFonts w:ascii="Arial" w:hAnsi="Arial" w:cs="Arial"/>
                <w:sz w:val="20"/>
                <w:lang w:val="en-GB"/>
              </w:rPr>
              <w:t>–</w:t>
            </w:r>
            <w:r w:rsidRPr="001A2AB1">
              <w:rPr>
                <w:rFonts w:ascii="Arial" w:hAnsi="Arial" w:cs="Arial"/>
                <w:sz w:val="20"/>
                <w:lang w:val="en-GB"/>
              </w:rPr>
              <w:t xml:space="preserve"> List of assets</w:t>
            </w:r>
          </w:p>
        </w:tc>
        <w:tc>
          <w:tcPr>
            <w:tcW w:w="4881" w:type="dxa"/>
            <w:shd w:val="clear" w:color="auto" w:fill="auto"/>
            <w:hideMark/>
          </w:tcPr>
          <w:p w14:paraId="2372E510" w14:textId="77777777" w:rsidR="001E75EB"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09CA65CA" w14:textId="77777777" w:rsidR="001E75EB"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1E75EB" w:rsidRPr="001A2AB1">
              <w:rPr>
                <w:rFonts w:ascii="Arial" w:hAnsi="Arial" w:cs="Arial"/>
                <w:sz w:val="20"/>
                <w:lang w:val="en-GB"/>
              </w:rPr>
              <w:t>–</w:t>
            </w:r>
            <w:r w:rsidRPr="001A2AB1">
              <w:rPr>
                <w:rFonts w:ascii="Arial" w:hAnsi="Arial" w:cs="Arial"/>
                <w:sz w:val="20"/>
                <w:lang w:val="en-GB"/>
              </w:rPr>
              <w:t xml:space="preserve"> Reported</w:t>
            </w:r>
          </w:p>
          <w:p w14:paraId="34AFBB18" w14:textId="77777777" w:rsidR="008401F2"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w:t>
            </w:r>
            <w:r w:rsidR="001E75EB" w:rsidRPr="001A2AB1">
              <w:rPr>
                <w:rFonts w:ascii="Arial" w:hAnsi="Arial" w:cs="Arial"/>
                <w:sz w:val="20"/>
                <w:lang w:val="en-GB"/>
              </w:rPr>
              <w:t>6</w:t>
            </w:r>
            <w:r w:rsidRPr="001A2AB1">
              <w:rPr>
                <w:rFonts w:ascii="Arial" w:hAnsi="Arial" w:cs="Arial"/>
                <w:sz w:val="20"/>
                <w:lang w:val="en-GB"/>
              </w:rPr>
              <w:t xml:space="preserve">) </w:t>
            </w:r>
            <w:r w:rsidR="001E75EB" w:rsidRPr="001A2AB1">
              <w:rPr>
                <w:rFonts w:ascii="Arial" w:hAnsi="Arial" w:cs="Arial"/>
                <w:sz w:val="20"/>
                <w:lang w:val="en-GB"/>
              </w:rPr>
              <w:t>to</w:t>
            </w:r>
            <w:r w:rsidRPr="001A2AB1">
              <w:rPr>
                <w:rFonts w:ascii="Arial" w:hAnsi="Arial" w:cs="Arial"/>
                <w:sz w:val="20"/>
                <w:lang w:val="en-GB"/>
              </w:rPr>
              <w:t xml:space="preserve"> (8)</w:t>
            </w:r>
            <w:r w:rsidR="00AE2D55" w:rsidRPr="001A2AB1">
              <w:rPr>
                <w:rFonts w:ascii="Arial" w:hAnsi="Arial" w:cs="Arial"/>
                <w:sz w:val="20"/>
                <w:vertAlign w:val="superscript"/>
                <w:lang w:val="en-GB"/>
              </w:rPr>
              <w:t>1</w:t>
            </w:r>
            <w:r w:rsidR="00BB20EA" w:rsidRPr="001A2AB1">
              <w:rPr>
                <w:rFonts w:ascii="Arial" w:hAnsi="Arial" w:cs="Arial"/>
                <w:sz w:val="20"/>
                <w:lang w:val="en-GB"/>
              </w:rPr>
              <w:t xml:space="preserve"> (template SE.06.02.16)</w:t>
            </w:r>
            <w:r w:rsidR="00E24A5C" w:rsidRPr="001A2AB1">
              <w:rPr>
                <w:rFonts w:ascii="Arial" w:hAnsi="Arial" w:cs="Arial"/>
                <w:sz w:val="20"/>
                <w:lang w:val="en-GB"/>
              </w:rPr>
              <w:t xml:space="preserve"> or Guideline 48</w:t>
            </w:r>
            <w:r w:rsidR="00AE2D55" w:rsidRPr="00190E3E">
              <w:rPr>
                <w:rFonts w:ascii="Arial" w:hAnsi="Arial" w:cs="Arial"/>
                <w:sz w:val="20"/>
                <w:lang w:val="en-GB"/>
              </w:rPr>
              <w:fldChar w:fldCharType="begin"/>
            </w:r>
            <w:r w:rsidR="00AE2D55" w:rsidRPr="001A2AB1">
              <w:rPr>
                <w:rFonts w:ascii="Arial" w:hAnsi="Arial" w:cs="Arial"/>
                <w:sz w:val="20"/>
                <w:lang w:val="en-GB"/>
              </w:rPr>
              <w:instrText xml:space="preserve"> NOTEREF _Ref443647867 \f \h </w:instrText>
            </w:r>
            <w:r w:rsidR="00AE2D55" w:rsidRPr="00190E3E">
              <w:rPr>
                <w:rFonts w:ascii="Arial" w:hAnsi="Arial" w:cs="Arial"/>
                <w:sz w:val="20"/>
                <w:lang w:val="en-GB"/>
              </w:rPr>
            </w:r>
            <w:r w:rsidR="00AE2D55" w:rsidRPr="00190E3E">
              <w:rPr>
                <w:rFonts w:ascii="Arial" w:hAnsi="Arial" w:cs="Arial"/>
                <w:sz w:val="20"/>
                <w:lang w:val="en-GB"/>
              </w:rPr>
              <w:fldChar w:fldCharType="separate"/>
            </w:r>
            <w:r w:rsidR="00655F9A" w:rsidRPr="001A2AB1">
              <w:rPr>
                <w:rStyle w:val="FootnoteReference"/>
                <w:lang w:val="en-GB"/>
              </w:rPr>
              <w:t>2</w:t>
            </w:r>
            <w:r w:rsidR="00AE2D55" w:rsidRPr="00190E3E">
              <w:rPr>
                <w:rFonts w:ascii="Arial" w:hAnsi="Arial" w:cs="Arial"/>
                <w:sz w:val="20"/>
                <w:lang w:val="en-GB"/>
              </w:rPr>
              <w:fldChar w:fldCharType="end"/>
            </w:r>
            <w:r w:rsidR="00BB20EA" w:rsidRPr="001A2AB1">
              <w:rPr>
                <w:rFonts w:ascii="Arial" w:hAnsi="Arial" w:cs="Arial"/>
                <w:sz w:val="20"/>
                <w:lang w:val="en-GB"/>
              </w:rPr>
              <w:t xml:space="preserve"> (template SE.06.02.18)</w:t>
            </w:r>
            <w:r w:rsidR="00E24A5C" w:rsidRPr="001A2AB1">
              <w:rPr>
                <w:rFonts w:ascii="Arial" w:hAnsi="Arial" w:cs="Arial"/>
                <w:sz w:val="20"/>
                <w:lang w:val="en-GB"/>
              </w:rPr>
              <w:t>.</w:t>
            </w:r>
            <w:r w:rsidR="007057C6" w:rsidRPr="001A2AB1">
              <w:rPr>
                <w:rFonts w:ascii="Arial" w:hAnsi="Arial" w:cs="Arial"/>
                <w:sz w:val="20"/>
                <w:lang w:val="en-GB"/>
              </w:rPr>
              <w:t xml:space="preserve"> </w:t>
            </w:r>
          </w:p>
          <w:p w14:paraId="49F026DC" w14:textId="77777777" w:rsidR="00F80530" w:rsidRPr="001A2AB1" w:rsidRDefault="00F80530" w:rsidP="00003FD7">
            <w:pPr>
              <w:tabs>
                <w:tab w:val="left" w:pos="851"/>
                <w:tab w:val="right" w:pos="9356"/>
              </w:tabs>
              <w:spacing w:before="60" w:after="60" w:line="360" w:lineRule="atLeast"/>
              <w:rPr>
                <w:del w:id="2" w:author="Author"/>
                <w:rFonts w:ascii="Arial" w:hAnsi="Arial" w:cs="Arial"/>
                <w:sz w:val="20"/>
                <w:lang w:val="en-GB"/>
              </w:rPr>
            </w:pPr>
            <w:del w:id="3" w:author="Author">
              <w:r w:rsidRPr="001A2AB1">
                <w:rPr>
                  <w:rFonts w:ascii="Arial" w:hAnsi="Arial" w:cs="Arial"/>
                  <w:sz w:val="20"/>
                  <w:lang w:val="en-GB"/>
                </w:rPr>
                <w:delText>7 – Not due as no material changes since quarterly submission (this option is only applicable on annual submissions)</w:delText>
              </w:r>
            </w:del>
          </w:p>
          <w:p w14:paraId="2FF5871C" w14:textId="77777777" w:rsidR="00473637" w:rsidRDefault="00473637" w:rsidP="00473637">
            <w:pPr>
              <w:tabs>
                <w:tab w:val="left" w:pos="851"/>
                <w:tab w:val="right" w:pos="9356"/>
              </w:tabs>
              <w:spacing w:before="60" w:after="60" w:line="360" w:lineRule="atLeast"/>
              <w:rPr>
                <w:ins w:id="4" w:author="Author"/>
                <w:rFonts w:ascii="Arial" w:hAnsi="Arial" w:cs="Arial"/>
                <w:sz w:val="20"/>
                <w:lang w:val="en-GB"/>
              </w:rPr>
            </w:pPr>
            <w:ins w:id="5" w:author="Author">
              <w:r w:rsidRPr="00A54A88">
                <w:rPr>
                  <w:rFonts w:ascii="Arial" w:hAnsi="Arial" w:cs="Arial"/>
                  <w:sz w:val="20"/>
                  <w:lang w:val="en-GB"/>
                </w:rPr>
                <w:t>7 — Not due annually as reported for Quarter 4</w:t>
              </w:r>
            </w:ins>
          </w:p>
          <w:p w14:paraId="7E8F7975" w14:textId="77777777" w:rsidR="008401F2" w:rsidRPr="001A2AB1" w:rsidRDefault="008401F2"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FE46DB" w:rsidRPr="001A2AB1">
              <w:rPr>
                <w:rFonts w:ascii="Arial" w:hAnsi="Arial" w:cs="Arial"/>
                <w:sz w:val="20"/>
                <w:lang w:val="en-GB"/>
              </w:rPr>
              <w:t>–</w:t>
            </w:r>
            <w:r w:rsidRPr="001A2AB1">
              <w:rPr>
                <w:rFonts w:ascii="Arial" w:hAnsi="Arial" w:cs="Arial"/>
                <w:sz w:val="20"/>
                <w:lang w:val="en-GB"/>
              </w:rPr>
              <w:t xml:space="preserve"> Not reported (in this case special justification is needed)</w:t>
            </w:r>
          </w:p>
        </w:tc>
      </w:tr>
      <w:tr w:rsidR="00FA4FB6" w:rsidRPr="001A2AB1" w14:paraId="42DD8D39" w14:textId="77777777" w:rsidTr="00B402EC">
        <w:trPr>
          <w:trHeight w:val="771"/>
        </w:trPr>
        <w:tc>
          <w:tcPr>
            <w:tcW w:w="1668" w:type="dxa"/>
            <w:shd w:val="clear" w:color="auto" w:fill="auto"/>
          </w:tcPr>
          <w:p w14:paraId="6DB2449C" w14:textId="551E0A29" w:rsidR="00FA4FB6" w:rsidRPr="001A2AB1" w:rsidRDefault="00FA4FB6" w:rsidP="00B402EC">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w:t>
            </w:r>
            <w:r w:rsidR="00AE300E" w:rsidRPr="00AE300E">
              <w:rPr>
                <w:rFonts w:ascii="Arial" w:hAnsi="Arial" w:cs="Arial"/>
                <w:sz w:val="20"/>
                <w:lang w:val="en-GB"/>
              </w:rPr>
              <w:t>R029</w:t>
            </w:r>
            <w:r w:rsidR="006C11D2">
              <w:rPr>
                <w:rFonts w:ascii="Arial" w:hAnsi="Arial" w:cs="Arial"/>
                <w:sz w:val="20"/>
                <w:lang w:val="en-GB"/>
              </w:rPr>
              <w:t>1</w:t>
            </w:r>
          </w:p>
        </w:tc>
        <w:tc>
          <w:tcPr>
            <w:tcW w:w="2693" w:type="dxa"/>
            <w:shd w:val="clear" w:color="auto" w:fill="auto"/>
            <w:noWrap/>
          </w:tcPr>
          <w:p w14:paraId="6AFF0729" w14:textId="601137A2" w:rsidR="00FA4FB6" w:rsidRPr="001A2AB1" w:rsidRDefault="00FA4FB6" w:rsidP="00B402EC">
            <w:pPr>
              <w:tabs>
                <w:tab w:val="left" w:pos="851"/>
                <w:tab w:val="right" w:pos="9356"/>
              </w:tabs>
              <w:spacing w:before="60" w:after="60" w:line="360" w:lineRule="atLeast"/>
              <w:jc w:val="left"/>
              <w:rPr>
                <w:rFonts w:ascii="Arial" w:hAnsi="Arial" w:cs="Arial"/>
                <w:sz w:val="20"/>
                <w:lang w:val="en-GB"/>
              </w:rPr>
            </w:pPr>
            <w:r>
              <w:rPr>
                <w:rFonts w:ascii="Arial" w:hAnsi="Arial" w:cs="Arial"/>
                <w:sz w:val="20"/>
                <w:lang w:val="en-GB"/>
              </w:rPr>
              <w:t>S</w:t>
            </w:r>
            <w:r w:rsidRPr="001A2AB1">
              <w:rPr>
                <w:rFonts w:ascii="Arial" w:hAnsi="Arial" w:cs="Arial"/>
                <w:sz w:val="20"/>
                <w:lang w:val="en-GB"/>
              </w:rPr>
              <w:t>E.</w:t>
            </w:r>
            <w:r>
              <w:rPr>
                <w:rFonts w:ascii="Arial" w:hAnsi="Arial" w:cs="Arial"/>
                <w:sz w:val="20"/>
                <w:lang w:val="en-GB"/>
              </w:rPr>
              <w:t>17</w:t>
            </w:r>
            <w:r w:rsidRPr="001A2AB1">
              <w:rPr>
                <w:rFonts w:ascii="Arial" w:hAnsi="Arial" w:cs="Arial"/>
                <w:sz w:val="20"/>
                <w:lang w:val="en-GB"/>
              </w:rPr>
              <w:t xml:space="preserve">.01 – </w:t>
            </w:r>
            <w:r>
              <w:rPr>
                <w:rFonts w:ascii="Arial" w:hAnsi="Arial" w:cs="Arial"/>
                <w:sz w:val="20"/>
                <w:lang w:val="en-GB"/>
              </w:rPr>
              <w:t>Non-Life Technical Provisions</w:t>
            </w:r>
          </w:p>
        </w:tc>
        <w:tc>
          <w:tcPr>
            <w:tcW w:w="4881" w:type="dxa"/>
            <w:shd w:val="clear" w:color="auto" w:fill="auto"/>
          </w:tcPr>
          <w:p w14:paraId="7F3582EE"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One of the options in the following closed list shall be used:</w:t>
            </w:r>
          </w:p>
          <w:p w14:paraId="42ECE27E"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1 — Reported</w:t>
            </w:r>
          </w:p>
          <w:p w14:paraId="14B9C355"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2 — Not reported as no non–life business (only for undertakings not exempted under Article 35 (6) to (8))</w:t>
            </w:r>
          </w:p>
          <w:p w14:paraId="35875943"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lastRenderedPageBreak/>
              <w:t>6 — Exempted under Article 35 (6) to (8)</w:t>
            </w:r>
          </w:p>
          <w:p w14:paraId="114944B5" w14:textId="247840D3" w:rsidR="00FA4FB6" w:rsidRPr="00AE300E" w:rsidRDefault="00AE300E" w:rsidP="00AE300E">
            <w:pPr>
              <w:tabs>
                <w:tab w:val="left" w:pos="851"/>
                <w:tab w:val="right" w:pos="9356"/>
              </w:tabs>
              <w:spacing w:before="60" w:after="60" w:line="360" w:lineRule="atLeast"/>
              <w:rPr>
                <w:rFonts w:ascii="Arial" w:hAnsi="Arial" w:cs="Arial"/>
                <w:sz w:val="20"/>
                <w:lang w:val="en-GB"/>
              </w:rPr>
            </w:pPr>
            <w:r w:rsidRPr="00AE300E">
              <w:rPr>
                <w:rFonts w:ascii="Arial" w:hAnsi="Arial" w:cs="Arial"/>
                <w:sz w:val="20"/>
                <w:lang w:val="en-GB"/>
              </w:rPr>
              <w:t>0 — Not reported other reason (in this case special justification is needed)</w:t>
            </w:r>
          </w:p>
        </w:tc>
      </w:tr>
      <w:tr w:rsidR="00CE66E0" w:rsidRPr="001A2AB1" w14:paraId="20494E28" w14:textId="77777777" w:rsidTr="00493983">
        <w:trPr>
          <w:trHeight w:val="771"/>
        </w:trPr>
        <w:tc>
          <w:tcPr>
            <w:tcW w:w="1668" w:type="dxa"/>
            <w:shd w:val="clear" w:color="auto" w:fill="auto"/>
          </w:tcPr>
          <w:p w14:paraId="0F16FE54" w14:textId="77777777" w:rsidR="00CE66E0" w:rsidRPr="001A2AB1" w:rsidRDefault="00CE66E0"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lastRenderedPageBreak/>
              <w:t>C0010/ER1000</w:t>
            </w:r>
          </w:p>
        </w:tc>
        <w:tc>
          <w:tcPr>
            <w:tcW w:w="2693" w:type="dxa"/>
            <w:shd w:val="clear" w:color="auto" w:fill="auto"/>
            <w:noWrap/>
          </w:tcPr>
          <w:p w14:paraId="0027A1E7" w14:textId="77777777" w:rsidR="00CE66E0" w:rsidRPr="001A2AB1" w:rsidRDefault="00CE66E0" w:rsidP="00C635E9">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E.01.01 </w:t>
            </w:r>
            <w:r w:rsidR="002532F1" w:rsidRPr="001A2AB1">
              <w:rPr>
                <w:rFonts w:ascii="Arial" w:hAnsi="Arial" w:cs="Arial"/>
                <w:sz w:val="20"/>
                <w:lang w:val="en-GB"/>
              </w:rPr>
              <w:t>–</w:t>
            </w:r>
            <w:r w:rsidRPr="001A2AB1">
              <w:rPr>
                <w:rFonts w:ascii="Arial" w:hAnsi="Arial" w:cs="Arial"/>
                <w:sz w:val="20"/>
                <w:lang w:val="en-GB"/>
              </w:rPr>
              <w:t xml:space="preserve"> Deposits to cedants – line-by-line reporting</w:t>
            </w:r>
          </w:p>
        </w:tc>
        <w:tc>
          <w:tcPr>
            <w:tcW w:w="4881" w:type="dxa"/>
            <w:shd w:val="clear" w:color="auto" w:fill="auto"/>
          </w:tcPr>
          <w:p w14:paraId="0B7AD60A"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0271FD2D"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6A0A6A66" w14:textId="77777777" w:rsidR="00AE2B5F" w:rsidRPr="001A2AB1" w:rsidRDefault="00AE2B5F" w:rsidP="00AE2B5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2 – Not reported as no reinsurance business</w:t>
            </w:r>
          </w:p>
          <w:p w14:paraId="2CA0AB72"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(6) to (8)</w:t>
            </w:r>
            <w:r w:rsidR="00AE2D55" w:rsidRPr="001A2AB1">
              <w:rPr>
                <w:rFonts w:ascii="Arial" w:hAnsi="Arial" w:cs="Arial"/>
                <w:sz w:val="20"/>
                <w:vertAlign w:val="superscript"/>
                <w:lang w:val="en-GB"/>
              </w:rPr>
              <w:t>1</w:t>
            </w:r>
            <w:r w:rsidR="00E24A5C" w:rsidRPr="001A2AB1">
              <w:rPr>
                <w:rFonts w:ascii="Arial" w:hAnsi="Arial" w:cs="Arial"/>
                <w:sz w:val="20"/>
                <w:lang w:val="en-GB"/>
              </w:rPr>
              <w:t xml:space="preserve"> or Guideline 48</w:t>
            </w:r>
            <w:r w:rsidR="00AE2D55" w:rsidRPr="00190E3E">
              <w:rPr>
                <w:rFonts w:ascii="Arial" w:hAnsi="Arial" w:cs="Arial"/>
                <w:sz w:val="20"/>
                <w:lang w:val="en-GB"/>
              </w:rPr>
              <w:fldChar w:fldCharType="begin"/>
            </w:r>
            <w:r w:rsidR="00AE2D55" w:rsidRPr="001A2AB1">
              <w:rPr>
                <w:rFonts w:ascii="Arial" w:hAnsi="Arial" w:cs="Arial"/>
                <w:sz w:val="20"/>
                <w:lang w:val="en-GB"/>
              </w:rPr>
              <w:instrText xml:space="preserve"> NOTEREF _Ref443647867 \f \h </w:instrText>
            </w:r>
            <w:r w:rsidR="00AE2D55" w:rsidRPr="00190E3E">
              <w:rPr>
                <w:rFonts w:ascii="Arial" w:hAnsi="Arial" w:cs="Arial"/>
                <w:sz w:val="20"/>
                <w:lang w:val="en-GB"/>
              </w:rPr>
            </w:r>
            <w:r w:rsidR="00AE2D55" w:rsidRPr="00190E3E">
              <w:rPr>
                <w:rFonts w:ascii="Arial" w:hAnsi="Arial" w:cs="Arial"/>
                <w:sz w:val="20"/>
                <w:lang w:val="en-GB"/>
              </w:rPr>
              <w:fldChar w:fldCharType="separate"/>
            </w:r>
            <w:r w:rsidR="00655F9A" w:rsidRPr="001A2AB1">
              <w:rPr>
                <w:rStyle w:val="FootnoteReference"/>
                <w:lang w:val="en-GB"/>
              </w:rPr>
              <w:t>2</w:t>
            </w:r>
            <w:r w:rsidR="00AE2D55" w:rsidRPr="00190E3E">
              <w:rPr>
                <w:rFonts w:ascii="Arial" w:hAnsi="Arial" w:cs="Arial"/>
                <w:sz w:val="20"/>
                <w:lang w:val="en-GB"/>
              </w:rPr>
              <w:fldChar w:fldCharType="end"/>
            </w:r>
            <w:r w:rsidR="00E24A5C" w:rsidRPr="001A2AB1">
              <w:rPr>
                <w:rFonts w:ascii="Arial" w:hAnsi="Arial" w:cs="Arial"/>
                <w:sz w:val="20"/>
                <w:lang w:val="en-GB"/>
              </w:rPr>
              <w:t>.</w:t>
            </w:r>
            <w:r w:rsidR="002752D9" w:rsidRPr="001A2AB1">
              <w:rPr>
                <w:rFonts w:ascii="Arial" w:hAnsi="Arial" w:cs="Arial"/>
                <w:sz w:val="20"/>
                <w:lang w:val="en-GB"/>
              </w:rPr>
              <w:t xml:space="preserve"> </w:t>
            </w:r>
            <w:r w:rsidRPr="001A2AB1">
              <w:rPr>
                <w:rFonts w:ascii="Arial" w:hAnsi="Arial" w:cs="Arial"/>
                <w:sz w:val="20"/>
                <w:lang w:val="en-GB"/>
              </w:rPr>
              <w:t>7 – Not due as no material changes since quarterly submission (this option is only applicable on annual submissions)</w:t>
            </w:r>
          </w:p>
          <w:p w14:paraId="2ADDF694" w14:textId="77777777" w:rsidR="00CE66E0" w:rsidRPr="001A2AB1" w:rsidRDefault="00783DD8"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C635E9" w:rsidRPr="001A2AB1">
              <w:rPr>
                <w:rFonts w:ascii="Arial" w:hAnsi="Arial" w:cs="Arial"/>
                <w:sz w:val="20"/>
                <w:lang w:val="en-GB"/>
              </w:rPr>
              <w:t>–</w:t>
            </w:r>
            <w:r w:rsidRPr="001A2AB1">
              <w:rPr>
                <w:rFonts w:ascii="Arial" w:hAnsi="Arial" w:cs="Arial"/>
                <w:sz w:val="20"/>
                <w:lang w:val="en-GB"/>
              </w:rPr>
              <w:t xml:space="preserve"> Not reported (in this case special justification is needed)</w:t>
            </w:r>
          </w:p>
        </w:tc>
      </w:tr>
      <w:tr w:rsidR="00CE66E0" w:rsidRPr="001A2AB1" w14:paraId="00A8CB10" w14:textId="77777777" w:rsidTr="00493983">
        <w:trPr>
          <w:trHeight w:val="771"/>
        </w:trPr>
        <w:tc>
          <w:tcPr>
            <w:tcW w:w="1668" w:type="dxa"/>
            <w:shd w:val="clear" w:color="auto" w:fill="auto"/>
          </w:tcPr>
          <w:p w14:paraId="37480576" w14:textId="77777777" w:rsidR="00CE66E0" w:rsidRPr="001A2AB1" w:rsidRDefault="00CE66E0"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C0010/ER1010</w:t>
            </w:r>
          </w:p>
        </w:tc>
        <w:tc>
          <w:tcPr>
            <w:tcW w:w="2693" w:type="dxa"/>
            <w:shd w:val="clear" w:color="auto" w:fill="auto"/>
            <w:noWrap/>
          </w:tcPr>
          <w:p w14:paraId="61064ACB" w14:textId="77777777" w:rsidR="00CE66E0" w:rsidRPr="001A2AB1" w:rsidRDefault="00CE66E0" w:rsidP="00783DD8">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E.02.01 </w:t>
            </w:r>
            <w:r w:rsidR="002532F1" w:rsidRPr="001A2AB1">
              <w:rPr>
                <w:rFonts w:ascii="Arial" w:hAnsi="Arial" w:cs="Arial"/>
                <w:sz w:val="20"/>
                <w:lang w:val="en-GB"/>
              </w:rPr>
              <w:t>–</w:t>
            </w:r>
            <w:r w:rsidRPr="001A2AB1">
              <w:rPr>
                <w:rFonts w:ascii="Arial" w:hAnsi="Arial" w:cs="Arial"/>
                <w:sz w:val="20"/>
                <w:lang w:val="en-GB"/>
              </w:rPr>
              <w:t xml:space="preserve"> Pension entitlements</w:t>
            </w:r>
          </w:p>
        </w:tc>
        <w:tc>
          <w:tcPr>
            <w:tcW w:w="4881" w:type="dxa"/>
            <w:shd w:val="clear" w:color="auto" w:fill="auto"/>
          </w:tcPr>
          <w:p w14:paraId="49704029"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725A4CBE"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0D3F0BCA"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w:t>
            </w:r>
            <w:r w:rsidR="00311863" w:rsidRPr="001A2AB1">
              <w:rPr>
                <w:rFonts w:ascii="Arial" w:hAnsi="Arial" w:cs="Arial"/>
                <w:sz w:val="20"/>
                <w:lang w:val="en-GB"/>
              </w:rPr>
              <w:t>–</w:t>
            </w:r>
            <w:r w:rsidRPr="001A2AB1">
              <w:rPr>
                <w:rFonts w:ascii="Arial" w:hAnsi="Arial" w:cs="Arial"/>
                <w:sz w:val="20"/>
                <w:lang w:val="en-GB"/>
              </w:rPr>
              <w:t xml:space="preserve"> Not reported as no </w:t>
            </w:r>
            <w:r w:rsidR="00E871F6" w:rsidRPr="001A2AB1">
              <w:rPr>
                <w:rFonts w:ascii="Arial" w:hAnsi="Arial" w:cs="Arial"/>
                <w:sz w:val="20"/>
                <w:lang w:val="en-GB"/>
              </w:rPr>
              <w:t>pension entitlements</w:t>
            </w:r>
          </w:p>
          <w:p w14:paraId="46B3F41D" w14:textId="77777777" w:rsidR="00CE66E0" w:rsidRPr="001A2AB1" w:rsidRDefault="00783DD8"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311863" w:rsidRPr="001A2AB1">
              <w:rPr>
                <w:rFonts w:ascii="Arial" w:hAnsi="Arial" w:cs="Arial"/>
                <w:sz w:val="20"/>
                <w:lang w:val="en-GB"/>
              </w:rPr>
              <w:t>–</w:t>
            </w:r>
            <w:r w:rsidRPr="001A2AB1">
              <w:rPr>
                <w:rFonts w:ascii="Arial" w:hAnsi="Arial" w:cs="Arial"/>
                <w:sz w:val="20"/>
                <w:lang w:val="en-GB"/>
              </w:rPr>
              <w:t xml:space="preserve"> Not reported other reason (in this case special justification is needed)</w:t>
            </w:r>
          </w:p>
        </w:tc>
      </w:tr>
      <w:tr w:rsidR="002D65D1" w:rsidRPr="001A2AB1" w:rsidDel="00B32357" w14:paraId="2D890BCF" w14:textId="77777777" w:rsidTr="00493983">
        <w:trPr>
          <w:trHeight w:val="771"/>
        </w:trPr>
        <w:tc>
          <w:tcPr>
            <w:tcW w:w="1668" w:type="dxa"/>
            <w:shd w:val="clear" w:color="auto" w:fill="auto"/>
          </w:tcPr>
          <w:p w14:paraId="265553D2" w14:textId="37A10A29" w:rsidR="002D65D1" w:rsidRDefault="002D65D1" w:rsidP="009914D6">
            <w:pPr>
              <w:tabs>
                <w:tab w:val="left" w:pos="851"/>
                <w:tab w:val="right" w:pos="9356"/>
              </w:tabs>
              <w:spacing w:before="60" w:line="360" w:lineRule="atLeast"/>
              <w:jc w:val="left"/>
              <w:rPr>
                <w:rFonts w:ascii="Arial" w:hAnsi="Arial" w:cs="Arial"/>
                <w:sz w:val="20"/>
                <w:lang w:val="en-GB"/>
              </w:rPr>
            </w:pPr>
            <w:r>
              <w:rPr>
                <w:rFonts w:ascii="Arial" w:hAnsi="Arial" w:cs="Arial"/>
                <w:sz w:val="20"/>
                <w:lang w:val="en-GB"/>
              </w:rPr>
              <w:t>C0010/ER1030</w:t>
            </w:r>
          </w:p>
        </w:tc>
        <w:tc>
          <w:tcPr>
            <w:tcW w:w="2693" w:type="dxa"/>
            <w:shd w:val="clear" w:color="auto" w:fill="auto"/>
            <w:noWrap/>
          </w:tcPr>
          <w:p w14:paraId="327D6C17" w14:textId="1D0FA89B" w:rsidR="00A061D7" w:rsidRPr="00533A42" w:rsidRDefault="002D65D1" w:rsidP="00A061D7">
            <w:pPr>
              <w:tabs>
                <w:tab w:val="left" w:pos="851"/>
                <w:tab w:val="right" w:pos="9356"/>
              </w:tabs>
              <w:spacing w:before="60" w:after="60" w:line="360" w:lineRule="atLeast"/>
              <w:jc w:val="left"/>
              <w:rPr>
                <w:rFonts w:ascii="Arial" w:hAnsi="Arial" w:cs="Arial"/>
                <w:sz w:val="20"/>
                <w:lang w:val="en-GB"/>
              </w:rPr>
            </w:pPr>
            <w:r>
              <w:rPr>
                <w:rFonts w:ascii="Arial" w:hAnsi="Arial" w:cs="Arial"/>
                <w:sz w:val="20"/>
                <w:lang w:val="en-GB"/>
              </w:rPr>
              <w:t xml:space="preserve">E.04.01 </w:t>
            </w:r>
            <w:r w:rsidRPr="00530FDB">
              <w:rPr>
                <w:rFonts w:ascii="Arial" w:hAnsi="Arial" w:cs="Arial"/>
                <w:sz w:val="20"/>
                <w:lang w:val="en-GB"/>
              </w:rPr>
              <w:t xml:space="preserve">- </w:t>
            </w:r>
            <w:r w:rsidR="00530FDB" w:rsidRPr="00530FDB">
              <w:rPr>
                <w:rFonts w:ascii="Arial" w:hAnsi="Arial" w:cs="Arial"/>
                <w:sz w:val="20"/>
                <w:lang w:val="en-GB"/>
              </w:rPr>
              <w:t>Investment revenues and expenses (</w:t>
            </w:r>
            <w:del w:id="6" w:author="Author">
              <w:r w:rsidR="0029653C">
                <w:rPr>
                  <w:rFonts w:ascii="Arial" w:hAnsi="Arial" w:cs="Arial"/>
                  <w:sz w:val="20"/>
                  <w:lang w:val="en-GB"/>
                </w:rPr>
                <w:delText>part of</w:delText>
              </w:r>
              <w:r w:rsidR="00FA4FB6" w:rsidRPr="00FA4FB6">
                <w:rPr>
                  <w:rFonts w:ascii="Arial" w:hAnsi="Arial" w:cs="Arial"/>
                  <w:sz w:val="20"/>
                  <w:lang w:val="en-GB"/>
                </w:rPr>
                <w:delText xml:space="preserve"> TP and excess of assets over liabilities</w:delText>
              </w:r>
            </w:del>
            <w:ins w:id="7" w:author="Author">
              <w:r w:rsidR="00530FDB" w:rsidRPr="00530FDB">
                <w:rPr>
                  <w:rFonts w:ascii="Arial" w:hAnsi="Arial" w:cs="Arial"/>
                  <w:sz w:val="20"/>
                  <w:lang w:val="en-GB"/>
                </w:rPr>
                <w:t>attribution to policyholders</w:t>
              </w:r>
            </w:ins>
            <w:r w:rsidR="00530FDB" w:rsidRPr="00530FDB">
              <w:rPr>
                <w:rFonts w:ascii="Arial" w:hAnsi="Arial" w:cs="Arial"/>
                <w:sz w:val="20"/>
                <w:lang w:val="en-GB"/>
              </w:rPr>
              <w:t>)</w:t>
            </w:r>
          </w:p>
        </w:tc>
        <w:tc>
          <w:tcPr>
            <w:tcW w:w="4881" w:type="dxa"/>
            <w:shd w:val="clear" w:color="auto" w:fill="auto"/>
          </w:tcPr>
          <w:p w14:paraId="2448E2B5" w14:textId="77777777" w:rsidR="002D65D1" w:rsidRPr="001A2AB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1B2DFE9E" w14:textId="17CE9480" w:rsidR="002D65D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6B23AD51" w14:textId="34D5F973" w:rsidR="00047450" w:rsidRPr="00047450" w:rsidRDefault="00047450" w:rsidP="00047450">
            <w:pPr>
              <w:pStyle w:val="NormalLeft"/>
              <w:rPr>
                <w:ins w:id="8" w:author="Author"/>
                <w:rFonts w:ascii="Arial" w:hAnsi="Arial" w:cs="Arial"/>
                <w:sz w:val="20"/>
                <w:szCs w:val="20"/>
              </w:rPr>
            </w:pPr>
            <w:ins w:id="9" w:author="Author">
              <w:r w:rsidRPr="00AE300E">
                <w:rPr>
                  <w:rFonts w:ascii="Arial" w:hAnsi="Arial" w:cs="Arial"/>
                  <w:sz w:val="20"/>
                  <w:szCs w:val="20"/>
                </w:rPr>
                <w:t>6 — Exempted under Article 35 (6) to (8)</w:t>
              </w:r>
            </w:ins>
          </w:p>
          <w:p w14:paraId="357B4792" w14:textId="77777777" w:rsidR="00806150" w:rsidRDefault="002D65D1" w:rsidP="002D65D1">
            <w:pPr>
              <w:tabs>
                <w:tab w:val="left" w:pos="851"/>
                <w:tab w:val="right" w:pos="9356"/>
              </w:tabs>
              <w:spacing w:before="60" w:after="60" w:line="360" w:lineRule="atLeast"/>
              <w:rPr>
                <w:ins w:id="10" w:author="Author"/>
                <w:rFonts w:ascii="Arial" w:hAnsi="Arial" w:cs="Arial"/>
                <w:sz w:val="20"/>
                <w:lang w:val="en-GB"/>
              </w:rPr>
            </w:pPr>
            <w:ins w:id="11" w:author="Author">
              <w:r w:rsidRPr="00A54A88">
                <w:rPr>
                  <w:rFonts w:ascii="Arial" w:hAnsi="Arial" w:cs="Arial"/>
                  <w:sz w:val="20"/>
                  <w:lang w:val="en-GB"/>
                </w:rPr>
                <w:t>7 — Not due annually as reported for Quarter 4</w:t>
              </w:r>
            </w:ins>
          </w:p>
          <w:p w14:paraId="10A88F2B" w14:textId="3025CECC" w:rsidR="002D65D1" w:rsidRPr="001A2AB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0 – Not reported other reason (in this case special justification is needed)</w:t>
            </w:r>
          </w:p>
        </w:tc>
      </w:tr>
    </w:tbl>
    <w:p w14:paraId="5EFA424C" w14:textId="77777777" w:rsidR="00A33CE4" w:rsidRPr="001A2AB1" w:rsidRDefault="00A33CE4" w:rsidP="009C39AF">
      <w:pPr>
        <w:pageBreakBefore/>
        <w:spacing w:before="60" w:after="120" w:line="360" w:lineRule="atLeast"/>
        <w:rPr>
          <w:rFonts w:ascii="Arial" w:hAnsi="Arial" w:cs="Arial"/>
          <w:b/>
          <w:sz w:val="20"/>
          <w:lang w:val="en-GB"/>
        </w:rPr>
      </w:pPr>
      <w:r w:rsidRPr="001A2AB1">
        <w:rPr>
          <w:rFonts w:ascii="Arial" w:hAnsi="Arial" w:cs="Arial"/>
          <w:b/>
          <w:sz w:val="20"/>
          <w:lang w:val="en-GB"/>
        </w:rPr>
        <w:lastRenderedPageBreak/>
        <w:t>SE.02.01 – Balance sheet (Variant o</w:t>
      </w:r>
      <w:r w:rsidR="000100A2" w:rsidRPr="001A2AB1">
        <w:rPr>
          <w:rFonts w:ascii="Arial" w:hAnsi="Arial" w:cs="Arial"/>
          <w:b/>
          <w:sz w:val="20"/>
          <w:lang w:val="en-GB"/>
        </w:rPr>
        <w:t>f Solvency II template S.02.01</w:t>
      </w:r>
      <w:r w:rsidRPr="001A2AB1">
        <w:rPr>
          <w:rFonts w:ascii="Arial" w:hAnsi="Arial" w:cs="Arial"/>
          <w:b/>
          <w:sz w:val="20"/>
          <w:lang w:val="en-GB"/>
        </w:rPr>
        <w:t xml:space="preserve"> with ECB add-ons)</w:t>
      </w:r>
    </w:p>
    <w:p w14:paraId="41CE4EAD" w14:textId="77777777" w:rsidR="00A33CE4" w:rsidRPr="001A2AB1" w:rsidRDefault="00A33CE4" w:rsidP="00A33CE4">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22AD205C" w14:textId="76D87C84" w:rsidR="005F7DF8" w:rsidRPr="001A2AB1" w:rsidRDefault="00AC3AC2" w:rsidP="005F7DF8">
      <w:pPr>
        <w:spacing w:before="60" w:after="120" w:line="360" w:lineRule="atLeast"/>
        <w:rPr>
          <w:rFonts w:ascii="Arial" w:hAnsi="Arial" w:cs="Arial"/>
          <w:sz w:val="20"/>
          <w:lang w:val="en-GB"/>
        </w:rPr>
      </w:pPr>
      <w:r w:rsidRPr="001A2AB1">
        <w:rPr>
          <w:rFonts w:ascii="Arial" w:hAnsi="Arial" w:cs="Arial"/>
          <w:sz w:val="20"/>
          <w:lang w:val="en-GB"/>
        </w:rPr>
        <w:t>Analysing developments over time is one of the reasons why the ESCB collects statistical data.</w:t>
      </w:r>
      <w:r w:rsidR="005F7DF8" w:rsidRPr="001A2AB1">
        <w:rPr>
          <w:rFonts w:ascii="Arial" w:hAnsi="Arial" w:cs="Arial"/>
          <w:sz w:val="20"/>
          <w:lang w:val="en-GB"/>
        </w:rPr>
        <w:t xml:space="preserve"> Therefore, the observations for each reporting period are not considered independently, but in relation to previous periods. An important element in </w:t>
      </w:r>
      <w:r w:rsidR="00D95CEC" w:rsidRPr="001A2AB1">
        <w:rPr>
          <w:rFonts w:ascii="Arial" w:hAnsi="Arial" w:cs="Arial"/>
          <w:sz w:val="20"/>
          <w:lang w:val="en-GB"/>
        </w:rPr>
        <w:t>i</w:t>
      </w:r>
      <w:r w:rsidR="005F7DF8" w:rsidRPr="001A2AB1">
        <w:rPr>
          <w:rFonts w:ascii="Arial" w:hAnsi="Arial" w:cs="Arial"/>
          <w:sz w:val="20"/>
          <w:lang w:val="en-GB"/>
        </w:rPr>
        <w:t xml:space="preserve">nsurance corporation statistics is the distinction between transactions and other factors affecting balance sheet outstanding amounts (i.e. Solvency II value) and their </w:t>
      </w:r>
      <w:r w:rsidR="00377834" w:rsidRPr="001A2AB1">
        <w:rPr>
          <w:rFonts w:ascii="Arial" w:hAnsi="Arial" w:cs="Arial"/>
          <w:sz w:val="20"/>
          <w:lang w:val="en-GB"/>
        </w:rPr>
        <w:t xml:space="preserve">evolution </w:t>
      </w:r>
      <w:r w:rsidR="005F7DF8" w:rsidRPr="001A2AB1">
        <w:rPr>
          <w:rFonts w:ascii="Arial" w:hAnsi="Arial" w:cs="Arial"/>
          <w:sz w:val="20"/>
          <w:lang w:val="en-GB"/>
        </w:rPr>
        <w:t xml:space="preserve">over a reference period. These other factors comprise valuation effects arising from changes in prices, exchange rates </w:t>
      </w:r>
      <w:r w:rsidR="00C16EAC" w:rsidRPr="001A2AB1">
        <w:rPr>
          <w:rFonts w:ascii="Arial" w:hAnsi="Arial" w:cs="Arial"/>
          <w:sz w:val="20"/>
          <w:lang w:val="en-GB"/>
        </w:rPr>
        <w:t xml:space="preserve">or </w:t>
      </w:r>
      <w:r w:rsidR="005F7DF8" w:rsidRPr="001A2AB1">
        <w:rPr>
          <w:rFonts w:ascii="Arial" w:hAnsi="Arial" w:cs="Arial"/>
          <w:sz w:val="20"/>
          <w:lang w:val="en-GB"/>
        </w:rPr>
        <w:t xml:space="preserve">reclassifications (which </w:t>
      </w:r>
      <w:hyperlink r:id="rId8" w:history="1">
        <w:r w:rsidR="00D96449" w:rsidRPr="001A2AB1">
          <w:rPr>
            <w:rStyle w:val="Hyperlink"/>
            <w:rFonts w:ascii="Arial" w:hAnsi="Arial" w:cs="Arial"/>
            <w:sz w:val="20"/>
            <w:lang w:val="en-GB"/>
          </w:rPr>
          <w:t>Regulation (EU) No 549/2013</w:t>
        </w:r>
      </w:hyperlink>
      <w:r w:rsidR="00D96449" w:rsidRPr="001A2AB1">
        <w:rPr>
          <w:rFonts w:ascii="Arial" w:hAnsi="Arial" w:cs="Arial"/>
          <w:sz w:val="20"/>
          <w:lang w:val="en-GB"/>
        </w:rPr>
        <w:t xml:space="preserve"> (</w:t>
      </w:r>
      <w:r w:rsidR="005F7DF8" w:rsidRPr="001A2AB1">
        <w:rPr>
          <w:rFonts w:ascii="Arial" w:hAnsi="Arial" w:cs="Arial"/>
          <w:sz w:val="20"/>
          <w:lang w:val="en-GB"/>
        </w:rPr>
        <w:t>ESA 2010</w:t>
      </w:r>
      <w:r w:rsidR="00D96449" w:rsidRPr="001A2AB1">
        <w:rPr>
          <w:rFonts w:ascii="Arial" w:hAnsi="Arial" w:cs="Arial"/>
          <w:sz w:val="20"/>
          <w:lang w:val="en-GB"/>
        </w:rPr>
        <w:t>)</w:t>
      </w:r>
      <w:r w:rsidR="009C1300" w:rsidRPr="001A2AB1">
        <w:rPr>
          <w:rFonts w:ascii="Arial" w:hAnsi="Arial" w:cs="Arial"/>
          <w:sz w:val="20"/>
          <w:lang w:val="en-GB"/>
        </w:rPr>
        <w:t>,</w:t>
      </w:r>
      <w:r w:rsidR="005F7DF8" w:rsidRPr="001A2AB1">
        <w:rPr>
          <w:rFonts w:ascii="Arial" w:hAnsi="Arial" w:cs="Arial"/>
          <w:sz w:val="20"/>
          <w:lang w:val="en-GB"/>
        </w:rPr>
        <w:t xml:space="preserve"> inter alia</w:t>
      </w:r>
      <w:r w:rsidR="009C1300" w:rsidRPr="001A2AB1">
        <w:rPr>
          <w:rFonts w:ascii="Arial" w:hAnsi="Arial" w:cs="Arial"/>
          <w:sz w:val="20"/>
          <w:lang w:val="en-GB"/>
        </w:rPr>
        <w:t>,</w:t>
      </w:r>
      <w:r w:rsidR="005F7DF8" w:rsidRPr="001A2AB1">
        <w:rPr>
          <w:rFonts w:ascii="Arial" w:hAnsi="Arial" w:cs="Arial"/>
          <w:sz w:val="20"/>
          <w:lang w:val="en-GB"/>
        </w:rPr>
        <w:t xml:space="preserve"> refers to as “other changes in the volume of assets”). </w:t>
      </w:r>
    </w:p>
    <w:p w14:paraId="66BF3745" w14:textId="19748EE6" w:rsidR="005F7DF8" w:rsidRPr="001A2AB1" w:rsidRDefault="00B3259F" w:rsidP="005F7DF8">
      <w:pPr>
        <w:spacing w:before="60" w:after="120" w:line="360" w:lineRule="atLeast"/>
        <w:rPr>
          <w:rFonts w:ascii="Arial" w:hAnsi="Arial" w:cs="Arial"/>
          <w:sz w:val="20"/>
          <w:lang w:val="en-GB"/>
        </w:rPr>
      </w:pPr>
      <w:r w:rsidRPr="00AC3BA0">
        <w:rPr>
          <w:noProof/>
        </w:rPr>
        <w:drawing>
          <wp:inline distT="0" distB="0" distL="0" distR="0" wp14:anchorId="0C8242E9" wp14:editId="1276CC6A">
            <wp:extent cx="5940425" cy="272923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2729230"/>
                    </a:xfrm>
                    <a:prstGeom prst="rect">
                      <a:avLst/>
                    </a:prstGeom>
                  </pic:spPr>
                </pic:pic>
              </a:graphicData>
            </a:graphic>
          </wp:inline>
        </w:drawing>
      </w:r>
    </w:p>
    <w:p w14:paraId="50B847B4" w14:textId="77777777" w:rsidR="008810CE" w:rsidRPr="001A2AB1" w:rsidRDefault="00EB6087" w:rsidP="00A33CE4">
      <w:pPr>
        <w:spacing w:before="60" w:after="120" w:line="360" w:lineRule="atLeast"/>
        <w:rPr>
          <w:rFonts w:ascii="Arial" w:hAnsi="Arial" w:cs="Arial"/>
          <w:sz w:val="20"/>
          <w:lang w:val="en-GB"/>
        </w:rPr>
      </w:pPr>
      <w:r w:rsidRPr="001A2AB1">
        <w:rPr>
          <w:rFonts w:ascii="Arial" w:hAnsi="Arial" w:cs="Arial"/>
          <w:sz w:val="20"/>
          <w:lang w:val="en-GB"/>
        </w:rPr>
        <w:t>The “</w:t>
      </w:r>
      <w:r w:rsidR="00A33CE4" w:rsidRPr="001A2AB1">
        <w:rPr>
          <w:rFonts w:ascii="Arial" w:hAnsi="Arial" w:cs="Arial"/>
          <w:sz w:val="20"/>
          <w:lang w:val="en-GB"/>
        </w:rPr>
        <w:t>Reclassific</w:t>
      </w:r>
      <w:r w:rsidR="00713F2F" w:rsidRPr="001A2AB1">
        <w:rPr>
          <w:rFonts w:ascii="Arial" w:hAnsi="Arial" w:cs="Arial"/>
          <w:sz w:val="20"/>
          <w:lang w:val="en-GB"/>
        </w:rPr>
        <w:t>ation adjustments</w:t>
      </w:r>
      <w:r w:rsidRPr="001A2AB1">
        <w:rPr>
          <w:rFonts w:ascii="Arial" w:hAnsi="Arial" w:cs="Arial"/>
          <w:sz w:val="20"/>
          <w:lang w:val="en-GB"/>
        </w:rPr>
        <w:t>”</w:t>
      </w:r>
      <w:r w:rsidR="00713F2F" w:rsidRPr="001A2AB1">
        <w:rPr>
          <w:rFonts w:ascii="Arial" w:hAnsi="Arial" w:cs="Arial"/>
          <w:sz w:val="20"/>
          <w:lang w:val="en-GB"/>
        </w:rPr>
        <w:t xml:space="preserve"> column (EC0021</w:t>
      </w:r>
      <w:r w:rsidR="00A33CE4" w:rsidRPr="001A2AB1">
        <w:rPr>
          <w:rFonts w:ascii="Arial" w:hAnsi="Arial" w:cs="Arial"/>
          <w:sz w:val="20"/>
          <w:lang w:val="en-GB"/>
        </w:rPr>
        <w:t xml:space="preserve">) shall include any change in value (compared </w:t>
      </w:r>
      <w:r w:rsidR="00C2426C" w:rsidRPr="001A2AB1">
        <w:rPr>
          <w:rFonts w:ascii="Arial" w:hAnsi="Arial" w:cs="Arial"/>
          <w:sz w:val="20"/>
          <w:lang w:val="en-GB"/>
        </w:rPr>
        <w:t>with</w:t>
      </w:r>
      <w:r w:rsidR="00A33CE4" w:rsidRPr="001A2AB1">
        <w:rPr>
          <w:rFonts w:ascii="Arial" w:hAnsi="Arial" w:cs="Arial"/>
          <w:sz w:val="20"/>
          <w:lang w:val="en-GB"/>
        </w:rPr>
        <w:t xml:space="preserve"> the previous period) reported in the </w:t>
      </w:r>
      <w:r w:rsidRPr="001A2AB1">
        <w:rPr>
          <w:rFonts w:ascii="Arial" w:hAnsi="Arial" w:cs="Arial"/>
          <w:sz w:val="20"/>
          <w:lang w:val="en-GB"/>
        </w:rPr>
        <w:t>“</w:t>
      </w:r>
      <w:r w:rsidR="00A33CE4" w:rsidRPr="001A2AB1">
        <w:rPr>
          <w:rFonts w:ascii="Arial" w:hAnsi="Arial" w:cs="Arial"/>
          <w:sz w:val="20"/>
          <w:lang w:val="en-GB"/>
        </w:rPr>
        <w:t>Solvency II value</w:t>
      </w:r>
      <w:r w:rsidRPr="001A2AB1">
        <w:rPr>
          <w:rFonts w:ascii="Arial" w:hAnsi="Arial" w:cs="Arial"/>
          <w:sz w:val="20"/>
          <w:lang w:val="en-GB"/>
        </w:rPr>
        <w:t>”</w:t>
      </w:r>
      <w:r w:rsidR="00A33CE4" w:rsidRPr="001A2AB1">
        <w:rPr>
          <w:rFonts w:ascii="Arial" w:hAnsi="Arial" w:cs="Arial"/>
          <w:sz w:val="20"/>
          <w:lang w:val="en-GB"/>
        </w:rPr>
        <w:t xml:space="preserve"> column that arises from changes</w:t>
      </w:r>
      <w:r w:rsidR="00CA53AC" w:rsidRPr="001A2AB1">
        <w:rPr>
          <w:rFonts w:ascii="Arial" w:hAnsi="Arial" w:cs="Arial"/>
          <w:sz w:val="20"/>
          <w:lang w:val="en-GB"/>
        </w:rPr>
        <w:t xml:space="preserve"> that are</w:t>
      </w:r>
      <w:r w:rsidR="00A33CE4" w:rsidRPr="001A2AB1">
        <w:rPr>
          <w:rFonts w:ascii="Arial" w:hAnsi="Arial" w:cs="Arial"/>
          <w:sz w:val="20"/>
          <w:lang w:val="en-GB"/>
        </w:rPr>
        <w:t xml:space="preserve"> </w:t>
      </w:r>
      <w:r w:rsidR="005F7DF8" w:rsidRPr="001A2AB1">
        <w:rPr>
          <w:rFonts w:ascii="Arial" w:hAnsi="Arial" w:cs="Arial"/>
          <w:sz w:val="20"/>
          <w:lang w:val="en-GB"/>
        </w:rPr>
        <w:t>neither linked to changes in prices or exchange rates nor to a transaction defined as “an economic flow that is an interaction between institutional units by mutual agreement or an action within an institutional unit that it is useful to treat as transaction” (accordin</w:t>
      </w:r>
      <w:r w:rsidR="007C0DAC" w:rsidRPr="001A2AB1">
        <w:rPr>
          <w:rFonts w:ascii="Arial" w:hAnsi="Arial" w:cs="Arial"/>
          <w:sz w:val="20"/>
          <w:lang w:val="en-GB"/>
        </w:rPr>
        <w:t>g</w:t>
      </w:r>
      <w:r w:rsidR="005F7DF8" w:rsidRPr="001A2AB1">
        <w:rPr>
          <w:rFonts w:ascii="Arial" w:hAnsi="Arial" w:cs="Arial"/>
          <w:sz w:val="20"/>
          <w:lang w:val="en-GB"/>
        </w:rPr>
        <w:t xml:space="preserve"> to ESA 2010 (1.66)</w:t>
      </w:r>
      <w:r w:rsidR="00A33CE4" w:rsidRPr="001A2AB1">
        <w:rPr>
          <w:rFonts w:ascii="Arial" w:hAnsi="Arial" w:cs="Arial"/>
          <w:sz w:val="20"/>
          <w:lang w:val="en-GB"/>
        </w:rPr>
        <w:t xml:space="preserve">. </w:t>
      </w:r>
    </w:p>
    <w:p w14:paraId="48A3A4F9" w14:textId="77777777" w:rsidR="00F84E1B" w:rsidRPr="001A2AB1" w:rsidRDefault="00F84E1B" w:rsidP="00A33CE4">
      <w:pPr>
        <w:spacing w:before="60" w:after="120" w:line="360" w:lineRule="atLeast"/>
        <w:rPr>
          <w:rFonts w:ascii="Arial" w:hAnsi="Arial" w:cs="Arial"/>
          <w:sz w:val="20"/>
          <w:lang w:val="en-GB"/>
        </w:rPr>
      </w:pPr>
      <w:r w:rsidRPr="001A2AB1">
        <w:rPr>
          <w:rFonts w:ascii="Arial" w:hAnsi="Arial" w:cs="Arial"/>
          <w:sz w:val="20"/>
          <w:lang w:val="en-GB"/>
        </w:rPr>
        <w:t xml:space="preserve">The reporting of reclassification adjustments shall </w:t>
      </w:r>
      <w:r w:rsidR="00A92E05" w:rsidRPr="001A2AB1">
        <w:rPr>
          <w:rFonts w:ascii="Arial" w:hAnsi="Arial" w:cs="Arial"/>
          <w:sz w:val="20"/>
          <w:lang w:val="en-GB"/>
        </w:rPr>
        <w:t xml:space="preserve">include all relevant balance sheet items and scenarios </w:t>
      </w:r>
      <w:r w:rsidR="00D2762A" w:rsidRPr="001A2AB1">
        <w:rPr>
          <w:rFonts w:ascii="Arial" w:hAnsi="Arial" w:cs="Arial"/>
          <w:sz w:val="20"/>
          <w:lang w:val="en-GB"/>
        </w:rPr>
        <w:t>re</w:t>
      </w:r>
      <w:r w:rsidR="00F305DE" w:rsidRPr="001A2AB1">
        <w:rPr>
          <w:rFonts w:ascii="Arial" w:hAnsi="Arial" w:cs="Arial"/>
          <w:sz w:val="20"/>
          <w:lang w:val="en-GB"/>
        </w:rPr>
        <w:t xml:space="preserve">quiring </w:t>
      </w:r>
      <w:r w:rsidR="00A92E05" w:rsidRPr="001A2AB1">
        <w:rPr>
          <w:rFonts w:ascii="Arial" w:hAnsi="Arial" w:cs="Arial"/>
          <w:sz w:val="20"/>
          <w:lang w:val="en-GB"/>
        </w:rPr>
        <w:t xml:space="preserve">reclassification adjustments. </w:t>
      </w:r>
      <w:r w:rsidR="004B6924" w:rsidRPr="001A2AB1">
        <w:rPr>
          <w:rFonts w:ascii="Arial" w:hAnsi="Arial" w:cs="Arial"/>
          <w:sz w:val="20"/>
          <w:lang w:val="en-GB"/>
        </w:rPr>
        <w:t xml:space="preserve">An overview of scenarios and the expected treatment of </w:t>
      </w:r>
      <w:r w:rsidR="001E62C2" w:rsidRPr="001A2AB1">
        <w:rPr>
          <w:rFonts w:ascii="Arial" w:hAnsi="Arial" w:cs="Arial"/>
          <w:sz w:val="20"/>
          <w:lang w:val="en-GB"/>
        </w:rPr>
        <w:t xml:space="preserve">affected </w:t>
      </w:r>
      <w:r w:rsidR="004B6924" w:rsidRPr="001A2AB1">
        <w:rPr>
          <w:rFonts w:ascii="Arial" w:hAnsi="Arial" w:cs="Arial"/>
          <w:sz w:val="20"/>
          <w:lang w:val="en-GB"/>
        </w:rPr>
        <w:t>balance sheet line items is presented below.</w:t>
      </w:r>
    </w:p>
    <w:p w14:paraId="48FCC377" w14:textId="77777777" w:rsidR="00A92E05" w:rsidRPr="001A2AB1" w:rsidRDefault="00A92E05" w:rsidP="00A92E05">
      <w:pPr>
        <w:spacing w:before="60" w:after="120" w:line="360" w:lineRule="atLeast"/>
        <w:rPr>
          <w:rFonts w:ascii="Arial" w:hAnsi="Arial"/>
          <w:color w:val="00B050"/>
          <w:sz w:val="20"/>
          <w:lang w:val="en-GB"/>
        </w:rPr>
      </w:pPr>
      <w:r w:rsidRPr="001A2AB1">
        <w:rPr>
          <w:rFonts w:ascii="Arial" w:hAnsi="Arial" w:cs="Arial"/>
          <w:sz w:val="20"/>
          <w:lang w:val="en-GB"/>
        </w:rPr>
        <w:t xml:space="preserve">Please note that additional information (such as the </w:t>
      </w:r>
      <w:r w:rsidR="001E62C2" w:rsidRPr="001A2AB1">
        <w:rPr>
          <w:rFonts w:ascii="Arial" w:hAnsi="Arial" w:cs="Arial"/>
          <w:sz w:val="20"/>
          <w:lang w:val="en-GB"/>
        </w:rPr>
        <w:t xml:space="preserve">breakdown by </w:t>
      </w:r>
      <w:r w:rsidRPr="001A2AB1">
        <w:rPr>
          <w:rFonts w:ascii="Arial" w:hAnsi="Arial" w:cs="Arial"/>
          <w:sz w:val="20"/>
          <w:lang w:val="en-GB"/>
        </w:rPr>
        <w:t xml:space="preserve">sector or </w:t>
      </w:r>
      <w:r w:rsidR="00861066" w:rsidRPr="001A2AB1">
        <w:rPr>
          <w:rFonts w:ascii="Arial" w:hAnsi="Arial" w:cs="Arial"/>
          <w:sz w:val="20"/>
          <w:lang w:val="en-GB"/>
        </w:rPr>
        <w:t>maturity</w:t>
      </w:r>
      <w:r w:rsidRPr="001A2AB1">
        <w:rPr>
          <w:rFonts w:ascii="Arial" w:hAnsi="Arial" w:cs="Arial"/>
          <w:sz w:val="20"/>
          <w:lang w:val="en-GB"/>
        </w:rPr>
        <w:t>) may be requested by the national central banks (NCBs) for a reported reclassification adjustment.</w:t>
      </w:r>
    </w:p>
    <w:p w14:paraId="23E3925C" w14:textId="77777777" w:rsidR="00BF3FD5" w:rsidRPr="001A2AB1" w:rsidRDefault="00BF3FD5" w:rsidP="00BF3FD5">
      <w:pPr>
        <w:spacing w:before="60" w:after="120" w:line="360" w:lineRule="atLeast"/>
        <w:rPr>
          <w:rFonts w:ascii="Arial" w:hAnsi="Arial" w:cs="Arial"/>
          <w:b/>
          <w:bCs/>
          <w:sz w:val="20"/>
          <w:lang w:val="en-GB"/>
        </w:rPr>
      </w:pPr>
      <w:r w:rsidRPr="001A2AB1">
        <w:rPr>
          <w:rFonts w:ascii="Arial" w:hAnsi="Arial" w:cs="Arial"/>
          <w:b/>
          <w:bCs/>
          <w:sz w:val="20"/>
          <w:lang w:val="en-GB"/>
        </w:rPr>
        <w:t xml:space="preserve">Example 1 – changes </w:t>
      </w:r>
      <w:r w:rsidR="001E78DB" w:rsidRPr="001A2AB1">
        <w:rPr>
          <w:rFonts w:ascii="Arial" w:hAnsi="Arial" w:cs="Arial"/>
          <w:b/>
          <w:bCs/>
          <w:sz w:val="20"/>
          <w:lang w:val="en-GB"/>
        </w:rPr>
        <w:t xml:space="preserve">to </w:t>
      </w:r>
      <w:r w:rsidRPr="001A2AB1">
        <w:rPr>
          <w:rFonts w:ascii="Arial" w:hAnsi="Arial" w:cs="Arial"/>
          <w:b/>
          <w:bCs/>
          <w:sz w:val="20"/>
          <w:lang w:val="en-GB"/>
        </w:rPr>
        <w:t xml:space="preserve">or correction of reporting errors in </w:t>
      </w:r>
      <w:r w:rsidR="00BA029A" w:rsidRPr="001A2AB1">
        <w:rPr>
          <w:rFonts w:ascii="Arial" w:hAnsi="Arial" w:cs="Arial"/>
          <w:b/>
          <w:bCs/>
          <w:sz w:val="20"/>
          <w:lang w:val="en-GB"/>
        </w:rPr>
        <w:t xml:space="preserve">the </w:t>
      </w:r>
      <w:r w:rsidRPr="001A2AB1">
        <w:rPr>
          <w:rFonts w:ascii="Arial" w:hAnsi="Arial" w:cs="Arial"/>
          <w:b/>
          <w:bCs/>
          <w:sz w:val="20"/>
          <w:lang w:val="en-GB"/>
        </w:rPr>
        <w:t>classification of financial instruments (leaving total assets/liabilities unchanged)</w:t>
      </w:r>
    </w:p>
    <w:p w14:paraId="6C729D00" w14:textId="276D6BA1"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w:t>
      </w:r>
      <w:r w:rsidR="00E32A1A" w:rsidRPr="001A2AB1">
        <w:rPr>
          <w:rFonts w:ascii="Arial" w:hAnsi="Arial" w:cs="Arial"/>
          <w:sz w:val="20"/>
          <w:lang w:val="en-GB"/>
        </w:rPr>
        <w:t>“</w:t>
      </w:r>
      <w:r w:rsidRPr="001A2AB1">
        <w:rPr>
          <w:rFonts w:ascii="Arial" w:hAnsi="Arial" w:cs="Arial"/>
          <w:sz w:val="20"/>
          <w:lang w:val="en-GB"/>
        </w:rPr>
        <w:t>Reclassification adjustments</w:t>
      </w:r>
      <w:r w:rsidR="00E32A1A" w:rsidRPr="001A2AB1">
        <w:rPr>
          <w:rFonts w:ascii="Arial" w:hAnsi="Arial" w:cs="Arial"/>
          <w:sz w:val="20"/>
          <w:lang w:val="en-GB"/>
        </w:rPr>
        <w:t>”</w:t>
      </w:r>
      <w:r w:rsidRPr="001A2AB1">
        <w:rPr>
          <w:rFonts w:ascii="Arial" w:hAnsi="Arial" w:cs="Arial"/>
          <w:sz w:val="20"/>
          <w:lang w:val="en-GB"/>
        </w:rPr>
        <w:t xml:space="preserve"> column shall include any change in value (compared with the previous period) reported in the </w:t>
      </w:r>
      <w:r w:rsidR="00E32A1A" w:rsidRPr="001A2AB1">
        <w:rPr>
          <w:rFonts w:ascii="Arial" w:hAnsi="Arial" w:cs="Arial"/>
          <w:sz w:val="20"/>
          <w:lang w:val="en-GB"/>
        </w:rPr>
        <w:t>“</w:t>
      </w:r>
      <w:r w:rsidRPr="001A2AB1">
        <w:rPr>
          <w:rFonts w:ascii="Arial" w:hAnsi="Arial" w:cs="Arial"/>
          <w:sz w:val="20"/>
          <w:lang w:val="en-GB"/>
        </w:rPr>
        <w:t>Solvency II value</w:t>
      </w:r>
      <w:r w:rsidR="00E32A1A" w:rsidRPr="001A2AB1">
        <w:rPr>
          <w:rFonts w:ascii="Arial" w:hAnsi="Arial" w:cs="Arial"/>
          <w:sz w:val="20"/>
          <w:lang w:val="en-GB"/>
        </w:rPr>
        <w:t>”</w:t>
      </w:r>
      <w:r w:rsidRPr="001A2AB1">
        <w:rPr>
          <w:rFonts w:ascii="Arial" w:hAnsi="Arial" w:cs="Arial"/>
          <w:sz w:val="20"/>
          <w:lang w:val="en-GB"/>
        </w:rPr>
        <w:t xml:space="preserve"> column that arises from changes in the classification of financial </w:t>
      </w:r>
      <w:r w:rsidRPr="001A2AB1">
        <w:rPr>
          <w:rFonts w:ascii="Arial" w:hAnsi="Arial" w:cs="Arial"/>
          <w:sz w:val="20"/>
          <w:lang w:val="en-GB"/>
        </w:rPr>
        <w:lastRenderedPageBreak/>
        <w:t xml:space="preserve">instruments due to corrections of reporting errors or ordinary changes in the classification. Please note in the context of correcting reporting errors that reclassifications correct </w:t>
      </w:r>
      <w:r w:rsidR="00F305DE" w:rsidRPr="001A2AB1">
        <w:rPr>
          <w:rFonts w:ascii="Arial" w:hAnsi="Arial" w:cs="Arial"/>
          <w:sz w:val="20"/>
          <w:lang w:val="en-GB"/>
        </w:rPr>
        <w:t xml:space="preserve">only </w:t>
      </w:r>
      <w:r w:rsidRPr="001A2AB1">
        <w:rPr>
          <w:rFonts w:ascii="Arial" w:hAnsi="Arial" w:cs="Arial"/>
          <w:sz w:val="20"/>
          <w:lang w:val="en-GB"/>
        </w:rPr>
        <w:t xml:space="preserve">the transactions </w:t>
      </w:r>
      <w:r w:rsidR="00F305DE" w:rsidRPr="001A2AB1">
        <w:rPr>
          <w:rFonts w:ascii="Arial" w:hAnsi="Arial" w:cs="Arial"/>
          <w:sz w:val="20"/>
          <w:lang w:val="en-GB"/>
        </w:rPr>
        <w:t xml:space="preserve">and </w:t>
      </w:r>
      <w:r w:rsidRPr="001A2AB1">
        <w:rPr>
          <w:rFonts w:ascii="Arial" w:hAnsi="Arial" w:cs="Arial"/>
          <w:sz w:val="20"/>
          <w:lang w:val="en-GB"/>
        </w:rPr>
        <w:t>not the respective</w:t>
      </w:r>
      <w:r w:rsidR="00AA109D" w:rsidRPr="001A2AB1">
        <w:rPr>
          <w:rFonts w:ascii="Arial" w:hAnsi="Arial" w:cs="Arial"/>
          <w:sz w:val="20"/>
          <w:lang w:val="en-GB"/>
        </w:rPr>
        <w:t xml:space="preserve"> </w:t>
      </w:r>
      <w:r w:rsidR="004F7B4A" w:rsidRPr="001A2AB1">
        <w:rPr>
          <w:rFonts w:ascii="Arial" w:hAnsi="Arial" w:cs="Arial"/>
          <w:sz w:val="20"/>
          <w:lang w:val="en-GB"/>
        </w:rPr>
        <w:t>S</w:t>
      </w:r>
      <w:r w:rsidRPr="001A2AB1">
        <w:rPr>
          <w:rFonts w:ascii="Arial" w:hAnsi="Arial" w:cs="Arial"/>
          <w:sz w:val="20"/>
          <w:lang w:val="en-GB"/>
        </w:rPr>
        <w:t>olvency</w:t>
      </w:r>
      <w:r w:rsidR="00807EB8" w:rsidRPr="001A2AB1">
        <w:rPr>
          <w:rFonts w:ascii="Arial" w:hAnsi="Arial" w:cs="Arial"/>
          <w:sz w:val="20"/>
          <w:lang w:val="en-GB"/>
        </w:rPr>
        <w:t xml:space="preserve"> II</w:t>
      </w:r>
      <w:r w:rsidRPr="001A2AB1">
        <w:rPr>
          <w:rFonts w:ascii="Arial" w:hAnsi="Arial" w:cs="Arial"/>
          <w:sz w:val="20"/>
          <w:lang w:val="en-GB"/>
        </w:rPr>
        <w:t xml:space="preserve"> amount</w:t>
      </w:r>
      <w:r w:rsidR="00F305DE" w:rsidRPr="001A2AB1">
        <w:rPr>
          <w:rFonts w:ascii="Arial" w:hAnsi="Arial" w:cs="Arial"/>
          <w:sz w:val="20"/>
          <w:lang w:val="en-GB"/>
        </w:rPr>
        <w:t>s from</w:t>
      </w:r>
      <w:r w:rsidRPr="001A2AB1">
        <w:rPr>
          <w:rFonts w:ascii="Arial" w:hAnsi="Arial" w:cs="Arial"/>
          <w:sz w:val="20"/>
          <w:lang w:val="en-GB"/>
        </w:rPr>
        <w:t xml:space="preserve"> previous periods.</w:t>
      </w:r>
      <w:r w:rsidR="002532F1" w:rsidRPr="001A2AB1">
        <w:rPr>
          <w:rFonts w:ascii="Arial" w:hAnsi="Arial" w:cs="Arial"/>
          <w:sz w:val="20"/>
          <w:lang w:val="en-GB"/>
        </w:rPr>
        <w:t xml:space="preserve"> </w:t>
      </w:r>
      <w:r w:rsidR="00E32A1A" w:rsidRPr="001A2AB1">
        <w:rPr>
          <w:rFonts w:ascii="Arial" w:hAnsi="Arial" w:cs="Arial"/>
          <w:sz w:val="20"/>
          <w:lang w:val="en-GB"/>
        </w:rPr>
        <w:t>R</w:t>
      </w:r>
      <w:r w:rsidRPr="001A2AB1">
        <w:rPr>
          <w:rFonts w:ascii="Arial" w:hAnsi="Arial" w:cs="Arial"/>
          <w:sz w:val="20"/>
          <w:lang w:val="en-GB"/>
        </w:rPr>
        <w:t xml:space="preserve">evisions of incorrect data are </w:t>
      </w:r>
      <w:r w:rsidR="00E32A1A" w:rsidRPr="001A2AB1">
        <w:rPr>
          <w:rFonts w:ascii="Arial" w:hAnsi="Arial" w:cs="Arial"/>
          <w:sz w:val="20"/>
          <w:lang w:val="en-GB"/>
        </w:rPr>
        <w:t xml:space="preserve">therefore </w:t>
      </w:r>
      <w:r w:rsidRPr="001A2AB1">
        <w:rPr>
          <w:rFonts w:ascii="Arial" w:hAnsi="Arial" w:cs="Arial"/>
          <w:sz w:val="20"/>
          <w:lang w:val="en-GB"/>
        </w:rPr>
        <w:t xml:space="preserve">preferred </w:t>
      </w:r>
      <w:r w:rsidR="00E32A1A" w:rsidRPr="001A2AB1">
        <w:rPr>
          <w:rFonts w:ascii="Arial" w:hAnsi="Arial" w:cs="Arial"/>
          <w:sz w:val="20"/>
          <w:lang w:val="en-GB"/>
        </w:rPr>
        <w:t xml:space="preserve">to </w:t>
      </w:r>
      <w:r w:rsidRPr="001A2AB1">
        <w:rPr>
          <w:rFonts w:ascii="Arial" w:hAnsi="Arial" w:cs="Arial"/>
          <w:sz w:val="20"/>
          <w:lang w:val="en-GB"/>
        </w:rPr>
        <w:t>reporting reclassifications</w:t>
      </w:r>
      <w:r w:rsidR="009743D2">
        <w:rPr>
          <w:rFonts w:ascii="Arial" w:hAnsi="Arial" w:cs="Arial"/>
          <w:sz w:val="20"/>
          <w:lang w:val="en-GB"/>
        </w:rPr>
        <w:t>.</w:t>
      </w:r>
      <w:r w:rsidRPr="001A2AB1">
        <w:rPr>
          <w:rFonts w:ascii="Arial" w:hAnsi="Arial" w:cs="Arial"/>
          <w:sz w:val="20"/>
          <w:lang w:val="en-GB"/>
        </w:rPr>
        <w:t xml:space="preserve"> </w:t>
      </w:r>
    </w:p>
    <w:p w14:paraId="03FDF114"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In the first example below, a financial instrument has been wrongly allocated to a certain balance sheet item. Total assets/liabilities do not change, but reclassification adjustments are required either on the assets side or the liabilities side. A negative value corrects an amount that was incorrectly attributed to a certain balance sheet item, while a positive value corrects the value of the balance sheet item to which the amount should actually have been attributed. </w:t>
      </w:r>
    </w:p>
    <w:p w14:paraId="40164B48" w14:textId="249A3F25"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For the </w:t>
      </w:r>
      <w:r w:rsidR="008F6200" w:rsidRPr="001A2AB1">
        <w:rPr>
          <w:rFonts w:ascii="Arial" w:hAnsi="Arial" w:cs="Arial"/>
          <w:sz w:val="20"/>
          <w:lang w:val="en-GB"/>
        </w:rPr>
        <w:t xml:space="preserve">2019Q4 </w:t>
      </w:r>
      <w:r w:rsidRPr="001A2AB1">
        <w:rPr>
          <w:rFonts w:ascii="Arial" w:hAnsi="Arial" w:cs="Arial"/>
          <w:sz w:val="20"/>
          <w:lang w:val="en-GB"/>
        </w:rPr>
        <w:t xml:space="preserve">reporting period the insurance corporation detects that a listed share at a value of 100 for the </w:t>
      </w:r>
      <w:r w:rsidR="00A34F09" w:rsidRPr="001A2AB1">
        <w:rPr>
          <w:rFonts w:ascii="Arial" w:hAnsi="Arial" w:cs="Arial"/>
          <w:sz w:val="20"/>
          <w:lang w:val="en-GB"/>
        </w:rPr>
        <w:t xml:space="preserve">2019Q3 </w:t>
      </w:r>
      <w:r w:rsidRPr="001A2AB1">
        <w:rPr>
          <w:rFonts w:ascii="Arial" w:hAnsi="Arial" w:cs="Arial"/>
          <w:sz w:val="20"/>
          <w:lang w:val="en-GB"/>
        </w:rPr>
        <w:t xml:space="preserve">reference period has been wrongly classified as a financial corporate bond in previous </w:t>
      </w:r>
      <w:r w:rsidR="00A4790A">
        <w:rPr>
          <w:rFonts w:ascii="Arial" w:hAnsi="Arial" w:cs="Arial"/>
          <w:sz w:val="20"/>
          <w:lang w:val="en-GB"/>
        </w:rPr>
        <w:t>periods</w:t>
      </w:r>
      <w:r w:rsidR="009B25F7" w:rsidRPr="001A2AB1">
        <w:rPr>
          <w:rFonts w:ascii="Arial" w:hAnsi="Arial" w:cs="Arial"/>
          <w:sz w:val="20"/>
          <w:lang w:val="en-GB"/>
        </w:rPr>
        <w:t>. This error</w:t>
      </w:r>
      <w:r w:rsidRPr="001A2AB1">
        <w:rPr>
          <w:rFonts w:ascii="Arial" w:hAnsi="Arial" w:cs="Arial"/>
          <w:sz w:val="20"/>
          <w:lang w:val="en-GB"/>
        </w:rPr>
        <w:t xml:space="preserve"> can be corrected by means of a reclassification. In this case, on the asset side</w:t>
      </w:r>
      <w:r w:rsidR="009B25F7" w:rsidRPr="001A2AB1">
        <w:rPr>
          <w:rFonts w:ascii="Arial" w:hAnsi="Arial" w:cs="Arial"/>
          <w:sz w:val="20"/>
          <w:lang w:val="en-GB"/>
        </w:rPr>
        <w:t>,</w:t>
      </w:r>
      <w:r w:rsidRPr="001A2AB1">
        <w:rPr>
          <w:rFonts w:ascii="Arial" w:hAnsi="Arial" w:cs="Arial"/>
          <w:sz w:val="20"/>
          <w:lang w:val="en-GB"/>
        </w:rPr>
        <w:t xml:space="preserve"> a negative entry for “Corporate bonds” (R0150/EC0021) and “Bonds” (R0130/EC0021)) and a positive entry for “Equit</w:t>
      </w:r>
      <w:r w:rsidR="0038243A" w:rsidRPr="001A2AB1">
        <w:rPr>
          <w:rFonts w:ascii="Arial" w:hAnsi="Arial" w:cs="Arial"/>
          <w:sz w:val="20"/>
          <w:lang w:val="en-GB"/>
        </w:rPr>
        <w:t>ies</w:t>
      </w:r>
      <w:r w:rsidRPr="001A2AB1">
        <w:rPr>
          <w:rFonts w:ascii="Arial" w:hAnsi="Arial" w:cs="Arial"/>
          <w:sz w:val="20"/>
          <w:lang w:val="en-GB"/>
        </w:rPr>
        <w:t>-listed” (R0110/EC0021) (also to be reported in “Equit</w:t>
      </w:r>
      <w:r w:rsidR="0038243A" w:rsidRPr="001A2AB1">
        <w:rPr>
          <w:rFonts w:ascii="Arial" w:hAnsi="Arial" w:cs="Arial"/>
          <w:sz w:val="20"/>
          <w:lang w:val="en-GB"/>
        </w:rPr>
        <w:t>ies</w:t>
      </w:r>
      <w:r w:rsidRPr="001A2AB1">
        <w:rPr>
          <w:rFonts w:ascii="Arial" w:hAnsi="Arial" w:cs="Arial"/>
          <w:sz w:val="20"/>
          <w:lang w:val="en-GB"/>
        </w:rPr>
        <w:t>” (R0100/EC0021)), with the same absolute amounts of 100 (value of the listed share in 2019Q3) but with opposite signs, should be reported for the</w:t>
      </w:r>
      <w:r w:rsidR="00A34F09" w:rsidRPr="001A2AB1">
        <w:rPr>
          <w:rFonts w:ascii="Arial" w:hAnsi="Arial" w:cs="Arial"/>
          <w:sz w:val="20"/>
          <w:lang w:val="en-GB"/>
        </w:rPr>
        <w:t xml:space="preserve"> 2019Q4</w:t>
      </w:r>
      <w:r w:rsidRPr="001A2AB1">
        <w:rPr>
          <w:rFonts w:ascii="Arial" w:hAnsi="Arial" w:cs="Arial"/>
          <w:sz w:val="20"/>
          <w:lang w:val="en-GB"/>
        </w:rPr>
        <w:t xml:space="preserve"> reference period. </w:t>
      </w:r>
    </w:p>
    <w:p w14:paraId="3252D9C8"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following tables show the entries reported for 2019Q3 before the misclassification was detected and for 2019Q4 in which a reclassification is reported: </w:t>
      </w:r>
    </w:p>
    <w:p w14:paraId="2F799238" w14:textId="77777777" w:rsidR="003E7735" w:rsidRPr="001A2AB1" w:rsidRDefault="003E7735" w:rsidP="00BF3FD5">
      <w:pPr>
        <w:spacing w:before="60" w:after="120" w:line="360" w:lineRule="atLeast"/>
        <w:rPr>
          <w:rFonts w:ascii="Arial" w:hAnsi="Arial" w:cs="Arial"/>
          <w:sz w:val="20"/>
          <w:lang w:val="en-GB"/>
        </w:rPr>
      </w:pPr>
    </w:p>
    <w:tbl>
      <w:tblPr>
        <w:tblW w:w="6900" w:type="dxa"/>
        <w:jc w:val="center"/>
        <w:tblCellMar>
          <w:left w:w="70" w:type="dxa"/>
          <w:right w:w="70" w:type="dxa"/>
        </w:tblCellMar>
        <w:tblLook w:val="04A0" w:firstRow="1" w:lastRow="0" w:firstColumn="1" w:lastColumn="0" w:noHBand="0" w:noVBand="1"/>
      </w:tblPr>
      <w:tblGrid>
        <w:gridCol w:w="2303"/>
        <w:gridCol w:w="937"/>
        <w:gridCol w:w="1509"/>
        <w:gridCol w:w="2151"/>
      </w:tblGrid>
      <w:tr w:rsidR="003E7735" w:rsidRPr="001A2AB1" w14:paraId="09A559A5" w14:textId="77777777" w:rsidTr="005C7EA6">
        <w:trPr>
          <w:trHeight w:val="290"/>
          <w:jc w:val="center"/>
        </w:trPr>
        <w:tc>
          <w:tcPr>
            <w:tcW w:w="6900" w:type="dxa"/>
            <w:gridSpan w:val="4"/>
            <w:tcBorders>
              <w:top w:val="single" w:sz="8" w:space="0" w:color="auto"/>
              <w:left w:val="single" w:sz="8" w:space="0" w:color="auto"/>
              <w:bottom w:val="nil"/>
              <w:right w:val="single" w:sz="8" w:space="0" w:color="000000"/>
            </w:tcBorders>
            <w:shd w:val="clear" w:color="000000" w:fill="E7E6E6"/>
            <w:vAlign w:val="center"/>
            <w:hideMark/>
          </w:tcPr>
          <w:p w14:paraId="65EB2989" w14:textId="77777777" w:rsidR="003E7735" w:rsidRPr="001A2AB1" w:rsidRDefault="003E7735" w:rsidP="00A16B77">
            <w:pPr>
              <w:jc w:val="center"/>
              <w:rPr>
                <w:rFonts w:ascii="Arial" w:hAnsi="Arial" w:cs="Arial"/>
                <w:b/>
                <w:bCs/>
                <w:szCs w:val="22"/>
                <w:lang w:val="en-GB" w:eastAsia="de-DE"/>
              </w:rPr>
            </w:pPr>
            <w:r w:rsidRPr="001A2AB1">
              <w:rPr>
                <w:rFonts w:ascii="Arial" w:hAnsi="Arial" w:cs="Arial"/>
                <w:b/>
                <w:bCs/>
                <w:szCs w:val="22"/>
                <w:lang w:val="en-GB" w:eastAsia="de-DE"/>
              </w:rPr>
              <w:t xml:space="preserve">2019Q3 </w:t>
            </w:r>
          </w:p>
        </w:tc>
      </w:tr>
      <w:tr w:rsidR="003E7735" w:rsidRPr="001A2AB1" w14:paraId="1AB745BD" w14:textId="77777777" w:rsidTr="005C7EA6">
        <w:trPr>
          <w:trHeight w:val="290"/>
          <w:jc w:val="center"/>
        </w:trPr>
        <w:tc>
          <w:tcPr>
            <w:tcW w:w="2303" w:type="dxa"/>
            <w:tcBorders>
              <w:top w:val="single" w:sz="4" w:space="0" w:color="auto"/>
              <w:left w:val="single" w:sz="8" w:space="0" w:color="auto"/>
              <w:bottom w:val="single" w:sz="8" w:space="0" w:color="auto"/>
              <w:right w:val="nil"/>
            </w:tcBorders>
            <w:shd w:val="clear" w:color="000000" w:fill="FFFFFF"/>
            <w:noWrap/>
            <w:vAlign w:val="bottom"/>
            <w:hideMark/>
          </w:tcPr>
          <w:p w14:paraId="276CBF7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7" w:type="dxa"/>
            <w:tcBorders>
              <w:top w:val="single" w:sz="4" w:space="0" w:color="auto"/>
              <w:left w:val="nil"/>
              <w:bottom w:val="single" w:sz="8" w:space="0" w:color="auto"/>
              <w:right w:val="nil"/>
            </w:tcBorders>
            <w:shd w:val="clear" w:color="000000" w:fill="FFFFFF"/>
            <w:noWrap/>
            <w:vAlign w:val="bottom"/>
            <w:hideMark/>
          </w:tcPr>
          <w:p w14:paraId="11FB399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09" w:type="dxa"/>
            <w:tcBorders>
              <w:top w:val="single" w:sz="4" w:space="0" w:color="auto"/>
              <w:left w:val="nil"/>
              <w:bottom w:val="single" w:sz="8" w:space="0" w:color="auto"/>
              <w:right w:val="nil"/>
            </w:tcBorders>
            <w:shd w:val="clear" w:color="000000" w:fill="FFFFFF"/>
            <w:noWrap/>
            <w:vAlign w:val="bottom"/>
            <w:hideMark/>
          </w:tcPr>
          <w:p w14:paraId="6DDD102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S</w:t>
            </w:r>
            <w:r w:rsidR="00C573E8" w:rsidRPr="001A2AB1">
              <w:rPr>
                <w:rFonts w:ascii="Arial" w:hAnsi="Arial" w:cs="Arial"/>
                <w:color w:val="000000"/>
                <w:szCs w:val="22"/>
                <w:lang w:val="en-GB" w:eastAsia="de-DE"/>
              </w:rPr>
              <w:t xml:space="preserve">olvency </w:t>
            </w:r>
            <w:r w:rsidRPr="001A2AB1">
              <w:rPr>
                <w:rFonts w:ascii="Arial" w:hAnsi="Arial" w:cs="Arial"/>
                <w:color w:val="000000"/>
                <w:szCs w:val="22"/>
                <w:lang w:val="en-GB" w:eastAsia="de-DE"/>
              </w:rPr>
              <w:t>II</w:t>
            </w:r>
            <w:r w:rsidR="00C573E8" w:rsidRPr="001A2AB1">
              <w:rPr>
                <w:rFonts w:ascii="Arial" w:hAnsi="Arial" w:cs="Arial"/>
                <w:color w:val="000000"/>
                <w:szCs w:val="22"/>
                <w:lang w:val="en-GB" w:eastAsia="de-DE"/>
              </w:rPr>
              <w:t xml:space="preserve"> (SII)</w:t>
            </w:r>
            <w:r w:rsidRPr="001A2AB1">
              <w:rPr>
                <w:rFonts w:ascii="Arial" w:hAnsi="Arial" w:cs="Arial"/>
                <w:color w:val="000000"/>
                <w:szCs w:val="22"/>
                <w:lang w:val="en-GB" w:eastAsia="de-DE"/>
              </w:rPr>
              <w:t xml:space="preserve"> amount</w:t>
            </w:r>
          </w:p>
        </w:tc>
        <w:tc>
          <w:tcPr>
            <w:tcW w:w="2151" w:type="dxa"/>
            <w:tcBorders>
              <w:top w:val="single" w:sz="4" w:space="0" w:color="auto"/>
              <w:left w:val="single" w:sz="4" w:space="0" w:color="auto"/>
              <w:bottom w:val="single" w:sz="8" w:space="0" w:color="auto"/>
              <w:right w:val="single" w:sz="8" w:space="0" w:color="auto"/>
            </w:tcBorders>
            <w:shd w:val="clear" w:color="000000" w:fill="FFFFFF"/>
            <w:noWrap/>
            <w:vAlign w:val="bottom"/>
            <w:hideMark/>
          </w:tcPr>
          <w:p w14:paraId="54C167C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3E7735" w:rsidRPr="001A2AB1" w14:paraId="516BE749" w14:textId="77777777" w:rsidTr="005C7EA6">
        <w:trPr>
          <w:trHeight w:val="290"/>
          <w:jc w:val="center"/>
        </w:trPr>
        <w:tc>
          <w:tcPr>
            <w:tcW w:w="2303" w:type="dxa"/>
            <w:tcBorders>
              <w:top w:val="nil"/>
              <w:left w:val="single" w:sz="8" w:space="0" w:color="auto"/>
              <w:bottom w:val="single" w:sz="8" w:space="0" w:color="auto"/>
              <w:right w:val="single" w:sz="4" w:space="0" w:color="auto"/>
            </w:tcBorders>
            <w:shd w:val="clear" w:color="000000" w:fill="FFFFFF"/>
            <w:noWrap/>
            <w:vAlign w:val="bottom"/>
            <w:hideMark/>
          </w:tcPr>
          <w:p w14:paraId="03FB349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Assets</w:t>
            </w:r>
          </w:p>
        </w:tc>
        <w:tc>
          <w:tcPr>
            <w:tcW w:w="937" w:type="dxa"/>
            <w:tcBorders>
              <w:top w:val="nil"/>
              <w:left w:val="nil"/>
              <w:bottom w:val="single" w:sz="8" w:space="0" w:color="auto"/>
              <w:right w:val="single" w:sz="4" w:space="0" w:color="auto"/>
            </w:tcBorders>
            <w:shd w:val="clear" w:color="000000" w:fill="FFFFFF"/>
            <w:noWrap/>
            <w:vAlign w:val="bottom"/>
            <w:hideMark/>
          </w:tcPr>
          <w:p w14:paraId="571D188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09" w:type="dxa"/>
            <w:tcBorders>
              <w:top w:val="nil"/>
              <w:left w:val="nil"/>
              <w:bottom w:val="single" w:sz="8" w:space="0" w:color="auto"/>
              <w:right w:val="single" w:sz="4" w:space="0" w:color="auto"/>
            </w:tcBorders>
            <w:shd w:val="clear" w:color="000000" w:fill="FFFFFF"/>
            <w:noWrap/>
            <w:vAlign w:val="bottom"/>
            <w:hideMark/>
          </w:tcPr>
          <w:p w14:paraId="12441D63"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2151" w:type="dxa"/>
            <w:tcBorders>
              <w:top w:val="nil"/>
              <w:left w:val="nil"/>
              <w:bottom w:val="single" w:sz="8" w:space="0" w:color="auto"/>
              <w:right w:val="single" w:sz="8" w:space="0" w:color="auto"/>
            </w:tcBorders>
            <w:shd w:val="clear" w:color="000000" w:fill="FFFFFF"/>
            <w:noWrap/>
            <w:vAlign w:val="bottom"/>
            <w:hideMark/>
          </w:tcPr>
          <w:p w14:paraId="5A2826F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3E7735" w:rsidRPr="001A2AB1" w14:paraId="65A62F78"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3394CAA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937" w:type="dxa"/>
            <w:tcBorders>
              <w:top w:val="nil"/>
              <w:left w:val="nil"/>
              <w:bottom w:val="single" w:sz="4" w:space="0" w:color="auto"/>
              <w:right w:val="single" w:sz="4" w:space="0" w:color="auto"/>
            </w:tcBorders>
            <w:shd w:val="clear" w:color="000000" w:fill="FFFFFF"/>
            <w:noWrap/>
            <w:vAlign w:val="bottom"/>
            <w:hideMark/>
          </w:tcPr>
          <w:p w14:paraId="6E2EB75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1509" w:type="dxa"/>
            <w:tcBorders>
              <w:top w:val="nil"/>
              <w:left w:val="nil"/>
              <w:bottom w:val="single" w:sz="4" w:space="0" w:color="auto"/>
              <w:right w:val="single" w:sz="4" w:space="0" w:color="auto"/>
            </w:tcBorders>
            <w:shd w:val="clear" w:color="000000" w:fill="FFFFFF"/>
            <w:noWrap/>
            <w:vAlign w:val="bottom"/>
            <w:hideMark/>
          </w:tcPr>
          <w:p w14:paraId="113D570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10.000</w:t>
            </w:r>
          </w:p>
        </w:tc>
        <w:tc>
          <w:tcPr>
            <w:tcW w:w="2151" w:type="dxa"/>
            <w:tcBorders>
              <w:top w:val="nil"/>
              <w:left w:val="nil"/>
              <w:bottom w:val="single" w:sz="4" w:space="0" w:color="auto"/>
              <w:right w:val="single" w:sz="8" w:space="0" w:color="auto"/>
            </w:tcBorders>
            <w:shd w:val="clear" w:color="000000" w:fill="FFFFFF"/>
            <w:noWrap/>
            <w:vAlign w:val="bottom"/>
            <w:hideMark/>
          </w:tcPr>
          <w:p w14:paraId="7941A00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384919C5"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33780E7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Listed </w:t>
            </w:r>
          </w:p>
        </w:tc>
        <w:tc>
          <w:tcPr>
            <w:tcW w:w="937" w:type="dxa"/>
            <w:tcBorders>
              <w:top w:val="nil"/>
              <w:left w:val="nil"/>
              <w:bottom w:val="single" w:sz="4" w:space="0" w:color="auto"/>
              <w:right w:val="single" w:sz="4" w:space="0" w:color="auto"/>
            </w:tcBorders>
            <w:shd w:val="clear" w:color="000000" w:fill="FFFFFF"/>
            <w:noWrap/>
            <w:vAlign w:val="bottom"/>
            <w:hideMark/>
          </w:tcPr>
          <w:p w14:paraId="1FD0FA4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1509" w:type="dxa"/>
            <w:tcBorders>
              <w:top w:val="nil"/>
              <w:left w:val="nil"/>
              <w:bottom w:val="single" w:sz="4" w:space="0" w:color="auto"/>
              <w:right w:val="single" w:sz="4" w:space="0" w:color="auto"/>
            </w:tcBorders>
            <w:shd w:val="clear" w:color="000000" w:fill="FFFFFF"/>
            <w:noWrap/>
            <w:vAlign w:val="bottom"/>
            <w:hideMark/>
          </w:tcPr>
          <w:p w14:paraId="2F1F1F7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5.000</w:t>
            </w:r>
          </w:p>
        </w:tc>
        <w:tc>
          <w:tcPr>
            <w:tcW w:w="2151" w:type="dxa"/>
            <w:tcBorders>
              <w:top w:val="nil"/>
              <w:left w:val="nil"/>
              <w:bottom w:val="single" w:sz="4" w:space="0" w:color="auto"/>
              <w:right w:val="single" w:sz="8" w:space="0" w:color="auto"/>
            </w:tcBorders>
            <w:shd w:val="clear" w:color="000000" w:fill="FFFFFF"/>
            <w:noWrap/>
            <w:vAlign w:val="bottom"/>
            <w:hideMark/>
          </w:tcPr>
          <w:p w14:paraId="5807A4C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30DB7C63"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676E6C3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Bonds</w:t>
            </w:r>
          </w:p>
        </w:tc>
        <w:tc>
          <w:tcPr>
            <w:tcW w:w="937" w:type="dxa"/>
            <w:tcBorders>
              <w:top w:val="nil"/>
              <w:left w:val="nil"/>
              <w:bottom w:val="single" w:sz="4" w:space="0" w:color="auto"/>
              <w:right w:val="single" w:sz="4" w:space="0" w:color="auto"/>
            </w:tcBorders>
            <w:shd w:val="clear" w:color="000000" w:fill="FFFFFF"/>
            <w:noWrap/>
            <w:vAlign w:val="bottom"/>
            <w:hideMark/>
          </w:tcPr>
          <w:p w14:paraId="123B398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R0130 </w:t>
            </w:r>
          </w:p>
        </w:tc>
        <w:tc>
          <w:tcPr>
            <w:tcW w:w="1509" w:type="dxa"/>
            <w:tcBorders>
              <w:top w:val="nil"/>
              <w:left w:val="nil"/>
              <w:bottom w:val="single" w:sz="4" w:space="0" w:color="auto"/>
              <w:right w:val="single" w:sz="4" w:space="0" w:color="auto"/>
            </w:tcBorders>
            <w:shd w:val="clear" w:color="000000" w:fill="FFFFFF"/>
            <w:noWrap/>
            <w:vAlign w:val="bottom"/>
            <w:hideMark/>
          </w:tcPr>
          <w:p w14:paraId="051BA47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20.000</w:t>
            </w:r>
          </w:p>
        </w:tc>
        <w:tc>
          <w:tcPr>
            <w:tcW w:w="2151" w:type="dxa"/>
            <w:tcBorders>
              <w:top w:val="nil"/>
              <w:left w:val="nil"/>
              <w:bottom w:val="single" w:sz="4" w:space="0" w:color="auto"/>
              <w:right w:val="single" w:sz="8" w:space="0" w:color="auto"/>
            </w:tcBorders>
            <w:shd w:val="clear" w:color="000000" w:fill="FFFFFF"/>
            <w:noWrap/>
            <w:vAlign w:val="bottom"/>
            <w:hideMark/>
          </w:tcPr>
          <w:p w14:paraId="10809B8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760FBB81" w14:textId="77777777" w:rsidTr="005C7EA6">
        <w:trPr>
          <w:trHeight w:val="290"/>
          <w:jc w:val="center"/>
        </w:trPr>
        <w:tc>
          <w:tcPr>
            <w:tcW w:w="2303" w:type="dxa"/>
            <w:tcBorders>
              <w:top w:val="nil"/>
              <w:left w:val="single" w:sz="8" w:space="0" w:color="auto"/>
              <w:bottom w:val="single" w:sz="8" w:space="0" w:color="auto"/>
              <w:right w:val="single" w:sz="4" w:space="0" w:color="auto"/>
            </w:tcBorders>
            <w:shd w:val="clear" w:color="000000" w:fill="FFFFFF"/>
            <w:noWrap/>
            <w:vAlign w:val="bottom"/>
            <w:hideMark/>
          </w:tcPr>
          <w:p w14:paraId="6F3F9C7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Corporate bonds</w:t>
            </w:r>
          </w:p>
        </w:tc>
        <w:tc>
          <w:tcPr>
            <w:tcW w:w="937" w:type="dxa"/>
            <w:tcBorders>
              <w:top w:val="nil"/>
              <w:left w:val="nil"/>
              <w:bottom w:val="single" w:sz="8" w:space="0" w:color="auto"/>
              <w:right w:val="single" w:sz="4" w:space="0" w:color="auto"/>
            </w:tcBorders>
            <w:shd w:val="clear" w:color="000000" w:fill="FFFFFF"/>
            <w:noWrap/>
            <w:vAlign w:val="bottom"/>
            <w:hideMark/>
          </w:tcPr>
          <w:p w14:paraId="76631590"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R0150</w:t>
            </w:r>
          </w:p>
        </w:tc>
        <w:tc>
          <w:tcPr>
            <w:tcW w:w="1509" w:type="dxa"/>
            <w:tcBorders>
              <w:top w:val="nil"/>
              <w:left w:val="nil"/>
              <w:bottom w:val="single" w:sz="8" w:space="0" w:color="auto"/>
              <w:right w:val="single" w:sz="4" w:space="0" w:color="auto"/>
            </w:tcBorders>
            <w:shd w:val="clear" w:color="000000" w:fill="FFFFFF"/>
            <w:noWrap/>
            <w:vAlign w:val="bottom"/>
            <w:hideMark/>
          </w:tcPr>
          <w:p w14:paraId="523F3151"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4.000</w:t>
            </w:r>
          </w:p>
        </w:tc>
        <w:tc>
          <w:tcPr>
            <w:tcW w:w="2151" w:type="dxa"/>
            <w:tcBorders>
              <w:top w:val="nil"/>
              <w:left w:val="nil"/>
              <w:bottom w:val="single" w:sz="8" w:space="0" w:color="auto"/>
              <w:right w:val="single" w:sz="8" w:space="0" w:color="auto"/>
            </w:tcBorders>
            <w:shd w:val="clear" w:color="000000" w:fill="FFFFFF"/>
            <w:noWrap/>
            <w:vAlign w:val="bottom"/>
            <w:hideMark/>
          </w:tcPr>
          <w:p w14:paraId="5D53E1F1"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bl>
    <w:p w14:paraId="549945B7" w14:textId="77777777" w:rsidR="003E7735" w:rsidRPr="001A2AB1" w:rsidRDefault="003E7735" w:rsidP="003E7735">
      <w:pPr>
        <w:spacing w:before="60" w:after="120" w:line="360" w:lineRule="atLeast"/>
        <w:rPr>
          <w:rFonts w:ascii="Arial" w:hAnsi="Arial" w:cs="Arial"/>
          <w:color w:val="00B050"/>
          <w:sz w:val="20"/>
          <w:lang w:val="en-GB"/>
        </w:rPr>
      </w:pPr>
    </w:p>
    <w:tbl>
      <w:tblPr>
        <w:tblW w:w="7001" w:type="dxa"/>
        <w:jc w:val="center"/>
        <w:tblCellMar>
          <w:left w:w="70" w:type="dxa"/>
          <w:right w:w="70" w:type="dxa"/>
        </w:tblCellMar>
        <w:tblLook w:val="04A0" w:firstRow="1" w:lastRow="0" w:firstColumn="1" w:lastColumn="0" w:noHBand="0" w:noVBand="1"/>
      </w:tblPr>
      <w:tblGrid>
        <w:gridCol w:w="2337"/>
        <w:gridCol w:w="950"/>
        <w:gridCol w:w="1531"/>
        <w:gridCol w:w="2183"/>
      </w:tblGrid>
      <w:tr w:rsidR="003E7735" w:rsidRPr="001A2AB1" w14:paraId="012A84B1" w14:textId="77777777" w:rsidTr="005C7EA6">
        <w:trPr>
          <w:trHeight w:val="286"/>
          <w:jc w:val="center"/>
        </w:trPr>
        <w:tc>
          <w:tcPr>
            <w:tcW w:w="7001" w:type="dxa"/>
            <w:gridSpan w:val="4"/>
            <w:tcBorders>
              <w:top w:val="single" w:sz="8" w:space="0" w:color="auto"/>
              <w:left w:val="single" w:sz="8" w:space="0" w:color="auto"/>
              <w:bottom w:val="single" w:sz="8" w:space="0" w:color="auto"/>
              <w:right w:val="single" w:sz="8" w:space="0" w:color="000000"/>
            </w:tcBorders>
            <w:shd w:val="clear" w:color="000000" w:fill="E7E6E6"/>
            <w:vAlign w:val="center"/>
            <w:hideMark/>
          </w:tcPr>
          <w:p w14:paraId="17144F15" w14:textId="77777777" w:rsidR="003E7735" w:rsidRPr="001A2AB1" w:rsidRDefault="003E7735" w:rsidP="00A16B77">
            <w:pPr>
              <w:jc w:val="center"/>
              <w:rPr>
                <w:rFonts w:ascii="Arial" w:hAnsi="Arial" w:cs="Arial"/>
                <w:b/>
                <w:bCs/>
                <w:szCs w:val="22"/>
                <w:lang w:val="en-GB" w:eastAsia="de-DE"/>
              </w:rPr>
            </w:pPr>
            <w:r w:rsidRPr="001A2AB1">
              <w:rPr>
                <w:rFonts w:ascii="Arial" w:hAnsi="Arial" w:cs="Arial"/>
                <w:b/>
                <w:bCs/>
                <w:szCs w:val="22"/>
                <w:lang w:val="en-GB" w:eastAsia="de-DE"/>
              </w:rPr>
              <w:t>2019Q4</w:t>
            </w:r>
          </w:p>
        </w:tc>
      </w:tr>
      <w:tr w:rsidR="003E7735" w:rsidRPr="001A2AB1" w14:paraId="2E86E789" w14:textId="77777777" w:rsidTr="005C7EA6">
        <w:trPr>
          <w:trHeight w:val="286"/>
          <w:jc w:val="center"/>
        </w:trPr>
        <w:tc>
          <w:tcPr>
            <w:tcW w:w="2337" w:type="dxa"/>
            <w:tcBorders>
              <w:top w:val="nil"/>
              <w:left w:val="single" w:sz="8" w:space="0" w:color="auto"/>
              <w:bottom w:val="single" w:sz="8" w:space="0" w:color="auto"/>
              <w:right w:val="nil"/>
            </w:tcBorders>
            <w:shd w:val="clear" w:color="000000" w:fill="FFFFFF"/>
            <w:noWrap/>
            <w:vAlign w:val="bottom"/>
            <w:hideMark/>
          </w:tcPr>
          <w:p w14:paraId="5731264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50" w:type="dxa"/>
            <w:tcBorders>
              <w:top w:val="nil"/>
              <w:left w:val="nil"/>
              <w:bottom w:val="single" w:sz="8" w:space="0" w:color="auto"/>
              <w:right w:val="nil"/>
            </w:tcBorders>
            <w:shd w:val="clear" w:color="000000" w:fill="FFFFFF"/>
            <w:noWrap/>
            <w:vAlign w:val="bottom"/>
            <w:hideMark/>
          </w:tcPr>
          <w:p w14:paraId="139689E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31" w:type="dxa"/>
            <w:tcBorders>
              <w:top w:val="nil"/>
              <w:left w:val="nil"/>
              <w:bottom w:val="single" w:sz="8" w:space="0" w:color="auto"/>
              <w:right w:val="nil"/>
            </w:tcBorders>
            <w:shd w:val="clear" w:color="000000" w:fill="FFFFFF"/>
            <w:noWrap/>
            <w:vAlign w:val="bottom"/>
            <w:hideMark/>
          </w:tcPr>
          <w:p w14:paraId="11351785"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2182" w:type="dxa"/>
            <w:tcBorders>
              <w:top w:val="nil"/>
              <w:left w:val="single" w:sz="4" w:space="0" w:color="auto"/>
              <w:bottom w:val="single" w:sz="8" w:space="0" w:color="auto"/>
              <w:right w:val="single" w:sz="8" w:space="0" w:color="auto"/>
            </w:tcBorders>
            <w:shd w:val="clear" w:color="000000" w:fill="FFFFFF"/>
            <w:noWrap/>
            <w:vAlign w:val="bottom"/>
            <w:hideMark/>
          </w:tcPr>
          <w:p w14:paraId="3CD4106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3E7735" w:rsidRPr="001A2AB1" w14:paraId="6A9F5089" w14:textId="77777777" w:rsidTr="005C7EA6">
        <w:trPr>
          <w:trHeight w:val="286"/>
          <w:jc w:val="center"/>
        </w:trPr>
        <w:tc>
          <w:tcPr>
            <w:tcW w:w="2337" w:type="dxa"/>
            <w:tcBorders>
              <w:top w:val="nil"/>
              <w:left w:val="single" w:sz="8" w:space="0" w:color="auto"/>
              <w:bottom w:val="single" w:sz="8" w:space="0" w:color="auto"/>
              <w:right w:val="single" w:sz="4" w:space="0" w:color="auto"/>
            </w:tcBorders>
            <w:shd w:val="clear" w:color="000000" w:fill="FFFFFF"/>
            <w:noWrap/>
            <w:vAlign w:val="bottom"/>
            <w:hideMark/>
          </w:tcPr>
          <w:p w14:paraId="086D469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Assets</w:t>
            </w:r>
          </w:p>
        </w:tc>
        <w:tc>
          <w:tcPr>
            <w:tcW w:w="950" w:type="dxa"/>
            <w:tcBorders>
              <w:top w:val="nil"/>
              <w:left w:val="nil"/>
              <w:bottom w:val="single" w:sz="8" w:space="0" w:color="auto"/>
              <w:right w:val="single" w:sz="4" w:space="0" w:color="auto"/>
            </w:tcBorders>
            <w:shd w:val="clear" w:color="000000" w:fill="FFFFFF"/>
            <w:noWrap/>
            <w:vAlign w:val="bottom"/>
            <w:hideMark/>
          </w:tcPr>
          <w:p w14:paraId="633AD8B0"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31" w:type="dxa"/>
            <w:tcBorders>
              <w:top w:val="nil"/>
              <w:left w:val="nil"/>
              <w:bottom w:val="single" w:sz="8" w:space="0" w:color="auto"/>
              <w:right w:val="single" w:sz="4" w:space="0" w:color="auto"/>
            </w:tcBorders>
            <w:shd w:val="clear" w:color="000000" w:fill="FFFFFF"/>
            <w:noWrap/>
            <w:vAlign w:val="bottom"/>
            <w:hideMark/>
          </w:tcPr>
          <w:p w14:paraId="6397C81A"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2182" w:type="dxa"/>
            <w:tcBorders>
              <w:top w:val="nil"/>
              <w:left w:val="nil"/>
              <w:bottom w:val="single" w:sz="8" w:space="0" w:color="auto"/>
              <w:right w:val="single" w:sz="8" w:space="0" w:color="auto"/>
            </w:tcBorders>
            <w:shd w:val="clear" w:color="000000" w:fill="FFFFFF"/>
            <w:noWrap/>
            <w:vAlign w:val="bottom"/>
            <w:hideMark/>
          </w:tcPr>
          <w:p w14:paraId="50E48A6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3E7735" w:rsidRPr="001A2AB1" w14:paraId="6646C093"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7CE188E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950" w:type="dxa"/>
            <w:tcBorders>
              <w:top w:val="nil"/>
              <w:left w:val="nil"/>
              <w:bottom w:val="single" w:sz="4" w:space="0" w:color="auto"/>
              <w:right w:val="single" w:sz="4" w:space="0" w:color="auto"/>
            </w:tcBorders>
            <w:shd w:val="clear" w:color="000000" w:fill="FFFFFF"/>
            <w:noWrap/>
            <w:vAlign w:val="bottom"/>
            <w:hideMark/>
          </w:tcPr>
          <w:p w14:paraId="734E371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1531" w:type="dxa"/>
            <w:tcBorders>
              <w:top w:val="nil"/>
              <w:left w:val="nil"/>
              <w:bottom w:val="single" w:sz="4" w:space="0" w:color="auto"/>
              <w:right w:val="single" w:sz="4" w:space="0" w:color="auto"/>
            </w:tcBorders>
            <w:shd w:val="clear" w:color="000000" w:fill="FFFFFF"/>
            <w:noWrap/>
            <w:vAlign w:val="bottom"/>
            <w:hideMark/>
          </w:tcPr>
          <w:p w14:paraId="1AA5906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10.100</w:t>
            </w:r>
          </w:p>
        </w:tc>
        <w:tc>
          <w:tcPr>
            <w:tcW w:w="2182" w:type="dxa"/>
            <w:tcBorders>
              <w:top w:val="nil"/>
              <w:left w:val="nil"/>
              <w:bottom w:val="single" w:sz="4" w:space="0" w:color="auto"/>
              <w:right w:val="single" w:sz="8" w:space="0" w:color="auto"/>
            </w:tcBorders>
            <w:shd w:val="clear" w:color="000000" w:fill="FFFFFF"/>
            <w:noWrap/>
            <w:vAlign w:val="bottom"/>
            <w:hideMark/>
          </w:tcPr>
          <w:p w14:paraId="5CA2A2A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2C8822BA"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4356B46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Listed </w:t>
            </w:r>
          </w:p>
        </w:tc>
        <w:tc>
          <w:tcPr>
            <w:tcW w:w="950" w:type="dxa"/>
            <w:tcBorders>
              <w:top w:val="nil"/>
              <w:left w:val="nil"/>
              <w:bottom w:val="single" w:sz="4" w:space="0" w:color="auto"/>
              <w:right w:val="single" w:sz="4" w:space="0" w:color="auto"/>
            </w:tcBorders>
            <w:shd w:val="clear" w:color="000000" w:fill="FFFFFF"/>
            <w:noWrap/>
            <w:vAlign w:val="bottom"/>
            <w:hideMark/>
          </w:tcPr>
          <w:p w14:paraId="7054781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1531" w:type="dxa"/>
            <w:tcBorders>
              <w:top w:val="nil"/>
              <w:left w:val="nil"/>
              <w:bottom w:val="single" w:sz="4" w:space="0" w:color="auto"/>
              <w:right w:val="single" w:sz="4" w:space="0" w:color="auto"/>
            </w:tcBorders>
            <w:shd w:val="clear" w:color="000000" w:fill="FFFFFF"/>
            <w:noWrap/>
            <w:vAlign w:val="bottom"/>
            <w:hideMark/>
          </w:tcPr>
          <w:p w14:paraId="738FD08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5.100</w:t>
            </w:r>
          </w:p>
        </w:tc>
        <w:tc>
          <w:tcPr>
            <w:tcW w:w="2182" w:type="dxa"/>
            <w:tcBorders>
              <w:top w:val="nil"/>
              <w:left w:val="nil"/>
              <w:bottom w:val="single" w:sz="4" w:space="0" w:color="auto"/>
              <w:right w:val="single" w:sz="8" w:space="0" w:color="auto"/>
            </w:tcBorders>
            <w:shd w:val="clear" w:color="000000" w:fill="FFFFFF"/>
            <w:noWrap/>
            <w:vAlign w:val="bottom"/>
            <w:hideMark/>
          </w:tcPr>
          <w:p w14:paraId="6F4105C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4F3A3415"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7DA8F549"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Bonds</w:t>
            </w:r>
          </w:p>
        </w:tc>
        <w:tc>
          <w:tcPr>
            <w:tcW w:w="950" w:type="dxa"/>
            <w:tcBorders>
              <w:top w:val="nil"/>
              <w:left w:val="nil"/>
              <w:bottom w:val="single" w:sz="4" w:space="0" w:color="auto"/>
              <w:right w:val="single" w:sz="4" w:space="0" w:color="auto"/>
            </w:tcBorders>
            <w:shd w:val="clear" w:color="000000" w:fill="FFFFFF"/>
            <w:noWrap/>
            <w:vAlign w:val="bottom"/>
            <w:hideMark/>
          </w:tcPr>
          <w:p w14:paraId="55D6E8C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R0130 </w:t>
            </w:r>
          </w:p>
        </w:tc>
        <w:tc>
          <w:tcPr>
            <w:tcW w:w="1531" w:type="dxa"/>
            <w:tcBorders>
              <w:top w:val="nil"/>
              <w:left w:val="nil"/>
              <w:bottom w:val="single" w:sz="4" w:space="0" w:color="auto"/>
              <w:right w:val="single" w:sz="4" w:space="0" w:color="auto"/>
            </w:tcBorders>
            <w:shd w:val="clear" w:color="000000" w:fill="FFFFFF"/>
            <w:noWrap/>
            <w:vAlign w:val="bottom"/>
            <w:hideMark/>
          </w:tcPr>
          <w:p w14:paraId="30AE0745"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19.900</w:t>
            </w:r>
          </w:p>
        </w:tc>
        <w:tc>
          <w:tcPr>
            <w:tcW w:w="2182" w:type="dxa"/>
            <w:tcBorders>
              <w:top w:val="nil"/>
              <w:left w:val="nil"/>
              <w:bottom w:val="single" w:sz="4" w:space="0" w:color="auto"/>
              <w:right w:val="single" w:sz="8" w:space="0" w:color="auto"/>
            </w:tcBorders>
            <w:shd w:val="clear" w:color="000000" w:fill="FFFFFF"/>
            <w:noWrap/>
            <w:vAlign w:val="bottom"/>
            <w:hideMark/>
          </w:tcPr>
          <w:p w14:paraId="1F59B32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634F0FE7" w14:textId="77777777" w:rsidTr="005C7EA6">
        <w:trPr>
          <w:trHeight w:val="286"/>
          <w:jc w:val="center"/>
        </w:trPr>
        <w:tc>
          <w:tcPr>
            <w:tcW w:w="2337" w:type="dxa"/>
            <w:tcBorders>
              <w:top w:val="nil"/>
              <w:left w:val="single" w:sz="8" w:space="0" w:color="auto"/>
              <w:bottom w:val="single" w:sz="8" w:space="0" w:color="auto"/>
              <w:right w:val="single" w:sz="4" w:space="0" w:color="auto"/>
            </w:tcBorders>
            <w:shd w:val="clear" w:color="000000" w:fill="FFFFFF"/>
            <w:noWrap/>
            <w:vAlign w:val="bottom"/>
            <w:hideMark/>
          </w:tcPr>
          <w:p w14:paraId="06ECF8D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Corporate bonds</w:t>
            </w:r>
          </w:p>
        </w:tc>
        <w:tc>
          <w:tcPr>
            <w:tcW w:w="950" w:type="dxa"/>
            <w:tcBorders>
              <w:top w:val="nil"/>
              <w:left w:val="nil"/>
              <w:bottom w:val="single" w:sz="8" w:space="0" w:color="auto"/>
              <w:right w:val="single" w:sz="4" w:space="0" w:color="auto"/>
            </w:tcBorders>
            <w:shd w:val="clear" w:color="000000" w:fill="FFFFFF"/>
            <w:noWrap/>
            <w:vAlign w:val="bottom"/>
            <w:hideMark/>
          </w:tcPr>
          <w:p w14:paraId="4C127F6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R0150</w:t>
            </w:r>
          </w:p>
        </w:tc>
        <w:tc>
          <w:tcPr>
            <w:tcW w:w="1531" w:type="dxa"/>
            <w:tcBorders>
              <w:top w:val="nil"/>
              <w:left w:val="nil"/>
              <w:bottom w:val="single" w:sz="8" w:space="0" w:color="auto"/>
              <w:right w:val="single" w:sz="4" w:space="0" w:color="auto"/>
            </w:tcBorders>
            <w:shd w:val="clear" w:color="000000" w:fill="FFFFFF"/>
            <w:noWrap/>
            <w:vAlign w:val="bottom"/>
            <w:hideMark/>
          </w:tcPr>
          <w:p w14:paraId="7CAEA0E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3.900</w:t>
            </w:r>
          </w:p>
        </w:tc>
        <w:tc>
          <w:tcPr>
            <w:tcW w:w="2182" w:type="dxa"/>
            <w:tcBorders>
              <w:top w:val="nil"/>
              <w:left w:val="nil"/>
              <w:bottom w:val="single" w:sz="8" w:space="0" w:color="auto"/>
              <w:right w:val="single" w:sz="8" w:space="0" w:color="auto"/>
            </w:tcBorders>
            <w:shd w:val="clear" w:color="000000" w:fill="FFFFFF"/>
            <w:noWrap/>
            <w:vAlign w:val="bottom"/>
            <w:hideMark/>
          </w:tcPr>
          <w:p w14:paraId="5260B6B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bl>
    <w:p w14:paraId="6B22074D" w14:textId="77777777" w:rsidR="003E7735" w:rsidRPr="001A2AB1" w:rsidRDefault="003E7735" w:rsidP="003E7735">
      <w:pPr>
        <w:spacing w:before="60" w:after="120" w:line="360" w:lineRule="atLeast"/>
        <w:rPr>
          <w:rFonts w:ascii="Arial" w:hAnsi="Arial" w:cs="Arial"/>
          <w:color w:val="00B050"/>
          <w:sz w:val="20"/>
          <w:lang w:val="en-GB"/>
        </w:rPr>
      </w:pPr>
    </w:p>
    <w:p w14:paraId="137F14E1" w14:textId="77777777" w:rsidR="003E7735" w:rsidRPr="001A2AB1" w:rsidRDefault="003E7735" w:rsidP="003E7735">
      <w:pPr>
        <w:spacing w:before="60" w:after="120" w:line="360" w:lineRule="atLeast"/>
        <w:rPr>
          <w:rFonts w:ascii="Arial" w:hAnsi="Arial" w:cs="Arial"/>
          <w:b/>
          <w:bCs/>
          <w:sz w:val="20"/>
          <w:lang w:val="en-GB"/>
        </w:rPr>
      </w:pPr>
      <w:r w:rsidRPr="001A2AB1">
        <w:rPr>
          <w:rFonts w:ascii="Arial" w:hAnsi="Arial" w:cs="Arial"/>
          <w:b/>
          <w:bCs/>
          <w:sz w:val="20"/>
          <w:lang w:val="en-GB"/>
        </w:rPr>
        <w:t>Example 2 – correction of reporting errors in values of balance sheet items (changing total assets/liabilities)</w:t>
      </w:r>
    </w:p>
    <w:p w14:paraId="0D50B19D" w14:textId="77777777" w:rsidR="003E7735" w:rsidRPr="001A2AB1" w:rsidRDefault="003E7735" w:rsidP="003E7735">
      <w:pPr>
        <w:spacing w:before="60" w:after="120" w:line="360" w:lineRule="atLeast"/>
        <w:rPr>
          <w:rFonts w:ascii="Arial" w:hAnsi="Arial" w:cs="Arial"/>
          <w:sz w:val="20"/>
          <w:lang w:val="en-GB"/>
        </w:rPr>
      </w:pPr>
      <w:r w:rsidRPr="001A2AB1">
        <w:rPr>
          <w:rFonts w:ascii="Arial" w:hAnsi="Arial" w:cs="Arial"/>
          <w:sz w:val="20"/>
          <w:lang w:val="en-GB"/>
        </w:rPr>
        <w:lastRenderedPageBreak/>
        <w:t>Some changes also lead to an in</w:t>
      </w:r>
      <w:r w:rsidR="000F1F72" w:rsidRPr="001A2AB1">
        <w:rPr>
          <w:rFonts w:ascii="Arial" w:hAnsi="Arial" w:cs="Arial"/>
          <w:sz w:val="20"/>
          <w:lang w:val="en-GB"/>
        </w:rPr>
        <w:t>crease</w:t>
      </w:r>
      <w:r w:rsidRPr="001A2AB1">
        <w:rPr>
          <w:rFonts w:ascii="Arial" w:hAnsi="Arial" w:cs="Arial"/>
          <w:sz w:val="20"/>
          <w:lang w:val="en-GB"/>
        </w:rPr>
        <w:t xml:space="preserve">/decrease </w:t>
      </w:r>
      <w:r w:rsidR="000F1F72" w:rsidRPr="001A2AB1">
        <w:rPr>
          <w:rFonts w:ascii="Arial" w:hAnsi="Arial" w:cs="Arial"/>
          <w:sz w:val="20"/>
          <w:lang w:val="en-GB"/>
        </w:rPr>
        <w:t xml:space="preserve">in </w:t>
      </w:r>
      <w:r w:rsidRPr="001A2AB1">
        <w:rPr>
          <w:rFonts w:ascii="Arial" w:hAnsi="Arial" w:cs="Arial"/>
          <w:sz w:val="20"/>
          <w:lang w:val="en-GB"/>
        </w:rPr>
        <w:t xml:space="preserve">total assets/liabilities and therefore also need to be accounted for with reclassification adjustments. This type of reclassification may be submitted, for instance, when the value of a financial instrument has been erroneously reported as being lower than it actually is, as a result of, for example, miscalculation or misreporting (e.g. the correct value of 150 has erroneously been reported as 15 for the </w:t>
      </w:r>
      <w:r w:rsidR="00A16B77" w:rsidRPr="001A2AB1">
        <w:rPr>
          <w:rFonts w:ascii="Arial" w:hAnsi="Arial" w:cs="Arial"/>
          <w:sz w:val="20"/>
          <w:lang w:val="en-GB"/>
        </w:rPr>
        <w:t xml:space="preserve">2019Q3 </w:t>
      </w:r>
      <w:r w:rsidRPr="001A2AB1">
        <w:rPr>
          <w:rFonts w:ascii="Arial" w:hAnsi="Arial" w:cs="Arial"/>
          <w:sz w:val="20"/>
          <w:lang w:val="en-GB"/>
        </w:rPr>
        <w:t xml:space="preserve">reference period). As mentioned in </w:t>
      </w:r>
      <w:r w:rsidR="00C91C95" w:rsidRPr="001A2AB1">
        <w:rPr>
          <w:rFonts w:ascii="Arial" w:hAnsi="Arial" w:cs="Arial"/>
          <w:sz w:val="20"/>
          <w:lang w:val="en-GB"/>
        </w:rPr>
        <w:t>E</w:t>
      </w:r>
      <w:r w:rsidRPr="001A2AB1">
        <w:rPr>
          <w:rFonts w:ascii="Arial" w:hAnsi="Arial" w:cs="Arial"/>
          <w:sz w:val="20"/>
          <w:lang w:val="en-GB"/>
        </w:rPr>
        <w:t>xample 1, please note</w:t>
      </w:r>
      <w:r w:rsidR="00484E25" w:rsidRPr="001A2AB1">
        <w:rPr>
          <w:rFonts w:ascii="Arial" w:hAnsi="Arial" w:cs="Arial"/>
          <w:sz w:val="20"/>
          <w:lang w:val="en-GB"/>
        </w:rPr>
        <w:t>, however,</w:t>
      </w:r>
      <w:r w:rsidRPr="001A2AB1">
        <w:rPr>
          <w:rFonts w:ascii="Arial" w:hAnsi="Arial" w:cs="Arial"/>
          <w:sz w:val="20"/>
          <w:lang w:val="en-GB"/>
        </w:rPr>
        <w:t xml:space="preserve"> that revis</w:t>
      </w:r>
      <w:r w:rsidR="00C405E8" w:rsidRPr="001A2AB1">
        <w:rPr>
          <w:rFonts w:ascii="Arial" w:hAnsi="Arial" w:cs="Arial"/>
          <w:sz w:val="20"/>
          <w:lang w:val="en-GB"/>
        </w:rPr>
        <w:t>ing</w:t>
      </w:r>
      <w:r w:rsidRPr="001A2AB1">
        <w:rPr>
          <w:rFonts w:ascii="Arial" w:hAnsi="Arial" w:cs="Arial"/>
          <w:sz w:val="20"/>
          <w:lang w:val="en-GB"/>
        </w:rPr>
        <w:t xml:space="preserve"> data submitted erroneously </w:t>
      </w:r>
      <w:r w:rsidR="00C405E8" w:rsidRPr="001A2AB1">
        <w:rPr>
          <w:rFonts w:ascii="Arial" w:hAnsi="Arial" w:cs="Arial"/>
          <w:sz w:val="20"/>
          <w:lang w:val="en-GB"/>
        </w:rPr>
        <w:t xml:space="preserve">in previous periods </w:t>
      </w:r>
      <w:r w:rsidRPr="001A2AB1">
        <w:rPr>
          <w:rFonts w:ascii="Arial" w:hAnsi="Arial" w:cs="Arial"/>
          <w:sz w:val="20"/>
          <w:lang w:val="en-GB"/>
        </w:rPr>
        <w:t>is the preferred approach.</w:t>
      </w:r>
    </w:p>
    <w:p w14:paraId="6BBA9E83" w14:textId="77777777" w:rsidR="00302EB9" w:rsidRPr="001A2AB1" w:rsidRDefault="00302EB9" w:rsidP="003E7735">
      <w:pPr>
        <w:spacing w:before="60" w:after="120" w:line="360" w:lineRule="atLeast"/>
        <w:rPr>
          <w:rFonts w:ascii="Arial" w:hAnsi="Arial" w:cs="Arial"/>
          <w:sz w:val="20"/>
          <w:lang w:val="en-GB"/>
        </w:rPr>
      </w:pPr>
      <w:r w:rsidRPr="001A2AB1">
        <w:rPr>
          <w:rFonts w:ascii="Arial" w:hAnsi="Arial" w:cs="Arial"/>
          <w:sz w:val="20"/>
          <w:lang w:val="en-GB"/>
        </w:rPr>
        <w:t>A change in listed equity may affect the liability side as well, for example “technical provisions – life (excluding health and index-linked and unit-linked)” (R0650), which is also part of “Technical provisions – life excluding index-linked and unit-linked)” (R0600). The category of the balance sheet item stays the same.</w:t>
      </w:r>
    </w:p>
    <w:p w14:paraId="715FF68E"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This type of reclassification, which changes total assets and liabilities, would involve a positive entry of 135 (</w:t>
      </w:r>
      <w:r w:rsidR="00E5001A" w:rsidRPr="001A2AB1">
        <w:rPr>
          <w:rFonts w:ascii="Arial" w:hAnsi="Arial" w:cs="Arial"/>
          <w:sz w:val="20"/>
          <w:lang w:val="en-GB"/>
        </w:rPr>
        <w:t xml:space="preserve">the </w:t>
      </w:r>
      <w:r w:rsidRPr="001A2AB1">
        <w:rPr>
          <w:rFonts w:ascii="Arial" w:hAnsi="Arial" w:cs="Arial"/>
          <w:sz w:val="20"/>
          <w:lang w:val="en-GB"/>
        </w:rPr>
        <w:t xml:space="preserve">correct value of 150 for the </w:t>
      </w:r>
      <w:r w:rsidR="00A16B77" w:rsidRPr="001A2AB1">
        <w:rPr>
          <w:rFonts w:ascii="Arial" w:hAnsi="Arial" w:cs="Arial"/>
          <w:sz w:val="20"/>
          <w:lang w:val="en-GB"/>
        </w:rPr>
        <w:t xml:space="preserve">2019Q3 </w:t>
      </w:r>
      <w:r w:rsidRPr="001A2AB1">
        <w:rPr>
          <w:rFonts w:ascii="Arial" w:hAnsi="Arial" w:cs="Arial"/>
          <w:sz w:val="20"/>
          <w:lang w:val="en-GB"/>
        </w:rPr>
        <w:t>reference period minus 15</w:t>
      </w:r>
      <w:r w:rsidR="00C405E8" w:rsidRPr="001A2AB1">
        <w:rPr>
          <w:rFonts w:ascii="Arial" w:hAnsi="Arial" w:cs="Arial"/>
          <w:sz w:val="20"/>
          <w:lang w:val="en-GB"/>
        </w:rPr>
        <w:t xml:space="preserve"> which was incorrectly</w:t>
      </w:r>
      <w:r w:rsidRPr="001A2AB1">
        <w:rPr>
          <w:rFonts w:ascii="Arial" w:hAnsi="Arial" w:cs="Arial"/>
          <w:sz w:val="20"/>
          <w:lang w:val="en-GB"/>
        </w:rPr>
        <w:t xml:space="preserve"> reported </w:t>
      </w:r>
      <w:r w:rsidR="00C405E8" w:rsidRPr="001A2AB1">
        <w:rPr>
          <w:rFonts w:ascii="Arial" w:hAnsi="Arial" w:cs="Arial"/>
          <w:sz w:val="20"/>
          <w:lang w:val="en-GB"/>
        </w:rPr>
        <w:t xml:space="preserve">in the 2019Q3 </w:t>
      </w:r>
      <w:r w:rsidRPr="001A2AB1">
        <w:rPr>
          <w:rFonts w:ascii="Arial" w:hAnsi="Arial" w:cs="Arial"/>
          <w:sz w:val="20"/>
          <w:lang w:val="en-GB"/>
        </w:rPr>
        <w:t xml:space="preserve">reference period) </w:t>
      </w:r>
      <w:r w:rsidR="00C405E8" w:rsidRPr="001A2AB1">
        <w:rPr>
          <w:rFonts w:ascii="Arial" w:hAnsi="Arial" w:cs="Arial"/>
          <w:sz w:val="20"/>
          <w:lang w:val="en-GB"/>
        </w:rPr>
        <w:t xml:space="preserve">under </w:t>
      </w:r>
      <w:r w:rsidRPr="001A2AB1">
        <w:rPr>
          <w:rFonts w:ascii="Arial" w:hAnsi="Arial" w:cs="Arial"/>
          <w:sz w:val="20"/>
          <w:lang w:val="en-GB"/>
        </w:rPr>
        <w:t>“Equities</w:t>
      </w:r>
      <w:r w:rsidR="009C6C61" w:rsidRPr="001A2AB1">
        <w:rPr>
          <w:rFonts w:ascii="Arial" w:hAnsi="Arial" w:cs="Arial"/>
          <w:sz w:val="20"/>
          <w:lang w:val="en-GB"/>
        </w:rPr>
        <w:t xml:space="preserve"> – </w:t>
      </w:r>
      <w:r w:rsidRPr="001A2AB1">
        <w:rPr>
          <w:rFonts w:ascii="Arial" w:hAnsi="Arial" w:cs="Arial"/>
          <w:sz w:val="20"/>
          <w:lang w:val="en-GB"/>
        </w:rPr>
        <w:t>listed” (R0110/EC0021) (also to be reported in “Equities” (R0100/EC0021) and “Total assets” (R0500/EC0021)) and a positive entry of 135 on the liabilities side for “Technical provisions</w:t>
      </w:r>
      <w:r w:rsidR="00BB33EC" w:rsidRPr="001A2AB1">
        <w:rPr>
          <w:rFonts w:ascii="Arial" w:hAnsi="Arial" w:cs="Arial"/>
          <w:sz w:val="20"/>
          <w:lang w:val="en-GB"/>
        </w:rPr>
        <w:t xml:space="preserve"> </w:t>
      </w:r>
      <w:r w:rsidRPr="001A2AB1">
        <w:rPr>
          <w:rFonts w:ascii="Arial" w:hAnsi="Arial" w:cs="Arial"/>
          <w:sz w:val="20"/>
          <w:lang w:val="en-GB"/>
        </w:rPr>
        <w:t>– life (excluding health and index-linked and unit-linked</w:t>
      </w:r>
      <w:r w:rsidR="000A1D18" w:rsidRPr="001A2AB1">
        <w:rPr>
          <w:rFonts w:ascii="Arial" w:hAnsi="Arial" w:cs="Arial"/>
          <w:sz w:val="20"/>
          <w:lang w:val="en-GB"/>
        </w:rPr>
        <w:t>)</w:t>
      </w:r>
      <w:r w:rsidRPr="001A2AB1">
        <w:rPr>
          <w:rFonts w:ascii="Arial" w:hAnsi="Arial" w:cs="Arial"/>
          <w:sz w:val="20"/>
          <w:lang w:val="en-GB"/>
        </w:rPr>
        <w:t xml:space="preserve">” (R0650/EC0021) and “Technical provisions </w:t>
      </w:r>
      <w:r w:rsidR="00BB33EC" w:rsidRPr="001A2AB1">
        <w:rPr>
          <w:rFonts w:ascii="Arial" w:hAnsi="Arial" w:cs="Arial"/>
          <w:sz w:val="20"/>
          <w:lang w:val="en-GB"/>
        </w:rPr>
        <w:t>–</w:t>
      </w:r>
      <w:r w:rsidRPr="001A2AB1">
        <w:rPr>
          <w:rFonts w:ascii="Arial" w:hAnsi="Arial" w:cs="Arial"/>
          <w:sz w:val="20"/>
          <w:lang w:val="en-GB"/>
        </w:rPr>
        <w:t xml:space="preserve"> life (excluding index-linked and unit-linked)</w:t>
      </w:r>
      <w:r w:rsidR="000A1D18" w:rsidRPr="001A2AB1">
        <w:rPr>
          <w:rFonts w:ascii="Arial" w:hAnsi="Arial" w:cs="Arial"/>
          <w:sz w:val="20"/>
          <w:lang w:val="en-GB"/>
        </w:rPr>
        <w:t>”</w:t>
      </w:r>
      <w:r w:rsidRPr="001A2AB1">
        <w:rPr>
          <w:rFonts w:ascii="Arial" w:hAnsi="Arial" w:cs="Arial"/>
          <w:sz w:val="20"/>
          <w:lang w:val="en-GB"/>
        </w:rPr>
        <w:t xml:space="preserve"> (R0600/ER0021) as well as for “Total liabilities” (R0900/EC0021) to be reported for the </w:t>
      </w:r>
      <w:r w:rsidR="009F37DC" w:rsidRPr="001A2AB1">
        <w:rPr>
          <w:rFonts w:ascii="Arial" w:hAnsi="Arial" w:cs="Arial"/>
          <w:sz w:val="20"/>
          <w:lang w:val="en-GB"/>
        </w:rPr>
        <w:t xml:space="preserve">2019Q4 </w:t>
      </w:r>
      <w:r w:rsidRPr="001A2AB1">
        <w:rPr>
          <w:rFonts w:ascii="Arial" w:hAnsi="Arial" w:cs="Arial"/>
          <w:sz w:val="20"/>
          <w:lang w:val="en-GB"/>
        </w:rPr>
        <w:t>reference period</w:t>
      </w:r>
      <w:r w:rsidR="00302EB9" w:rsidRPr="001A2AB1">
        <w:rPr>
          <w:rFonts w:ascii="Arial" w:hAnsi="Arial" w:cs="Arial"/>
          <w:sz w:val="20"/>
          <w:lang w:val="en-GB"/>
        </w:rPr>
        <w:t>.</w:t>
      </w:r>
    </w:p>
    <w:p w14:paraId="0982A63E"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following tables show the entries reported for 2019Q3 (before the miscalculation or misreporting was detected) and for 2019Q4 (in which a reclassification is reported): </w:t>
      </w:r>
    </w:p>
    <w:tbl>
      <w:tblPr>
        <w:tblW w:w="9212" w:type="dxa"/>
        <w:tblCellMar>
          <w:left w:w="70" w:type="dxa"/>
          <w:right w:w="70" w:type="dxa"/>
        </w:tblCellMar>
        <w:tblLook w:val="04A0" w:firstRow="1" w:lastRow="0" w:firstColumn="1" w:lastColumn="0" w:noHBand="0" w:noVBand="1"/>
      </w:tblPr>
      <w:tblGrid>
        <w:gridCol w:w="959"/>
        <w:gridCol w:w="823"/>
        <w:gridCol w:w="999"/>
        <w:gridCol w:w="1753"/>
        <w:gridCol w:w="1198"/>
        <w:gridCol w:w="876"/>
        <w:gridCol w:w="936"/>
        <w:gridCol w:w="1669"/>
      </w:tblGrid>
      <w:tr w:rsidR="00BF3FD5" w:rsidRPr="001A2AB1" w14:paraId="7B2E35B0" w14:textId="77777777" w:rsidTr="007C0DAC">
        <w:trPr>
          <w:trHeight w:val="231"/>
        </w:trPr>
        <w:tc>
          <w:tcPr>
            <w:tcW w:w="9212" w:type="dxa"/>
            <w:gridSpan w:val="8"/>
            <w:tcBorders>
              <w:top w:val="single" w:sz="8" w:space="0" w:color="auto"/>
              <w:left w:val="single" w:sz="8" w:space="0" w:color="auto"/>
              <w:bottom w:val="single" w:sz="8" w:space="0" w:color="auto"/>
              <w:right w:val="single" w:sz="8" w:space="0" w:color="000000"/>
            </w:tcBorders>
            <w:shd w:val="clear" w:color="000000" w:fill="E7E6E6"/>
            <w:vAlign w:val="center"/>
            <w:hideMark/>
          </w:tcPr>
          <w:p w14:paraId="7430475A" w14:textId="77777777" w:rsidR="00BF3FD5" w:rsidRPr="001A2AB1" w:rsidRDefault="00BF3FD5" w:rsidP="009F37DC">
            <w:pPr>
              <w:jc w:val="center"/>
              <w:rPr>
                <w:rFonts w:ascii="Arial" w:hAnsi="Arial" w:cs="Arial"/>
                <w:b/>
                <w:bCs/>
                <w:szCs w:val="22"/>
                <w:lang w:val="en-GB" w:eastAsia="de-DE"/>
              </w:rPr>
            </w:pPr>
            <w:r w:rsidRPr="001A2AB1">
              <w:rPr>
                <w:rFonts w:ascii="Arial" w:hAnsi="Arial" w:cs="Arial"/>
                <w:b/>
                <w:bCs/>
                <w:szCs w:val="22"/>
                <w:lang w:val="en-GB" w:eastAsia="de-DE"/>
              </w:rPr>
              <w:t>2019Q3</w:t>
            </w:r>
          </w:p>
        </w:tc>
      </w:tr>
      <w:tr w:rsidR="00BF3FD5" w:rsidRPr="001A2AB1" w14:paraId="377CFF45"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36CE93A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3" w:type="dxa"/>
            <w:tcBorders>
              <w:top w:val="nil"/>
              <w:left w:val="nil"/>
              <w:bottom w:val="single" w:sz="8" w:space="0" w:color="auto"/>
              <w:right w:val="single" w:sz="4" w:space="0" w:color="auto"/>
            </w:tcBorders>
            <w:shd w:val="clear" w:color="000000" w:fill="FFFFFF"/>
            <w:noWrap/>
            <w:vAlign w:val="bottom"/>
            <w:hideMark/>
          </w:tcPr>
          <w:p w14:paraId="2E034B1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99" w:type="dxa"/>
            <w:tcBorders>
              <w:top w:val="nil"/>
              <w:left w:val="nil"/>
              <w:bottom w:val="single" w:sz="8" w:space="0" w:color="auto"/>
              <w:right w:val="single" w:sz="4" w:space="0" w:color="auto"/>
            </w:tcBorders>
            <w:shd w:val="clear" w:color="000000" w:fill="FFFFFF"/>
            <w:noWrap/>
            <w:vAlign w:val="bottom"/>
            <w:hideMark/>
          </w:tcPr>
          <w:p w14:paraId="4F6511B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753" w:type="dxa"/>
            <w:tcBorders>
              <w:top w:val="nil"/>
              <w:left w:val="nil"/>
              <w:bottom w:val="single" w:sz="8" w:space="0" w:color="auto"/>
              <w:right w:val="nil"/>
            </w:tcBorders>
            <w:shd w:val="clear" w:color="auto" w:fill="auto"/>
            <w:noWrap/>
            <w:vAlign w:val="bottom"/>
            <w:hideMark/>
          </w:tcPr>
          <w:p w14:paraId="736486B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c>
          <w:tcPr>
            <w:tcW w:w="1198" w:type="dxa"/>
            <w:tcBorders>
              <w:top w:val="nil"/>
              <w:left w:val="single" w:sz="12" w:space="0" w:color="auto"/>
              <w:bottom w:val="single" w:sz="8" w:space="0" w:color="auto"/>
              <w:right w:val="single" w:sz="4" w:space="0" w:color="auto"/>
            </w:tcBorders>
            <w:shd w:val="clear" w:color="000000" w:fill="FFFFFF"/>
            <w:noWrap/>
            <w:vAlign w:val="bottom"/>
            <w:hideMark/>
          </w:tcPr>
          <w:p w14:paraId="72903AD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76" w:type="dxa"/>
            <w:tcBorders>
              <w:top w:val="nil"/>
              <w:left w:val="nil"/>
              <w:bottom w:val="single" w:sz="8" w:space="0" w:color="auto"/>
              <w:right w:val="single" w:sz="4" w:space="0" w:color="auto"/>
            </w:tcBorders>
            <w:shd w:val="clear" w:color="000000" w:fill="FFFFFF"/>
            <w:noWrap/>
            <w:vAlign w:val="bottom"/>
            <w:hideMark/>
          </w:tcPr>
          <w:p w14:paraId="222F5F8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6" w:type="dxa"/>
            <w:tcBorders>
              <w:top w:val="nil"/>
              <w:left w:val="nil"/>
              <w:bottom w:val="single" w:sz="8" w:space="0" w:color="auto"/>
              <w:right w:val="single" w:sz="4" w:space="0" w:color="auto"/>
            </w:tcBorders>
            <w:shd w:val="clear" w:color="000000" w:fill="FFFFFF"/>
            <w:noWrap/>
            <w:vAlign w:val="bottom"/>
            <w:hideMark/>
          </w:tcPr>
          <w:p w14:paraId="0E712BF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668" w:type="dxa"/>
            <w:tcBorders>
              <w:top w:val="nil"/>
              <w:left w:val="nil"/>
              <w:bottom w:val="single" w:sz="8" w:space="0" w:color="auto"/>
              <w:right w:val="single" w:sz="8" w:space="0" w:color="auto"/>
            </w:tcBorders>
            <w:shd w:val="clear" w:color="000000" w:fill="FFFFFF"/>
            <w:noWrap/>
            <w:vAlign w:val="bottom"/>
            <w:hideMark/>
          </w:tcPr>
          <w:p w14:paraId="26AF8B3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BF3FD5" w:rsidRPr="001A2AB1" w14:paraId="6DB29DBF"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5159D3A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3" w:type="dxa"/>
            <w:tcBorders>
              <w:top w:val="nil"/>
              <w:left w:val="nil"/>
              <w:bottom w:val="single" w:sz="8" w:space="0" w:color="auto"/>
              <w:right w:val="single" w:sz="4" w:space="0" w:color="auto"/>
            </w:tcBorders>
            <w:shd w:val="clear" w:color="000000" w:fill="FFFFFF"/>
            <w:noWrap/>
            <w:vAlign w:val="bottom"/>
            <w:hideMark/>
          </w:tcPr>
          <w:p w14:paraId="7E1A9D5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99" w:type="dxa"/>
            <w:tcBorders>
              <w:top w:val="nil"/>
              <w:left w:val="nil"/>
              <w:bottom w:val="single" w:sz="8" w:space="0" w:color="auto"/>
              <w:right w:val="single" w:sz="4" w:space="0" w:color="auto"/>
            </w:tcBorders>
            <w:shd w:val="clear" w:color="000000" w:fill="FFFFFF"/>
            <w:noWrap/>
            <w:vAlign w:val="bottom"/>
            <w:hideMark/>
          </w:tcPr>
          <w:p w14:paraId="5E12F85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753" w:type="dxa"/>
            <w:tcBorders>
              <w:top w:val="nil"/>
              <w:left w:val="nil"/>
              <w:bottom w:val="single" w:sz="8" w:space="0" w:color="auto"/>
              <w:right w:val="nil"/>
            </w:tcBorders>
            <w:shd w:val="clear" w:color="000000" w:fill="FFFFFF"/>
            <w:noWrap/>
            <w:vAlign w:val="bottom"/>
            <w:hideMark/>
          </w:tcPr>
          <w:p w14:paraId="18CEAEAD"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c>
          <w:tcPr>
            <w:tcW w:w="1198" w:type="dxa"/>
            <w:tcBorders>
              <w:top w:val="nil"/>
              <w:left w:val="single" w:sz="12" w:space="0" w:color="auto"/>
              <w:bottom w:val="single" w:sz="8" w:space="0" w:color="auto"/>
              <w:right w:val="single" w:sz="4" w:space="0" w:color="auto"/>
            </w:tcBorders>
            <w:shd w:val="clear" w:color="000000" w:fill="FFFFFF"/>
            <w:noWrap/>
            <w:vAlign w:val="bottom"/>
            <w:hideMark/>
          </w:tcPr>
          <w:p w14:paraId="4C0FE0B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76" w:type="dxa"/>
            <w:tcBorders>
              <w:top w:val="nil"/>
              <w:left w:val="nil"/>
              <w:bottom w:val="single" w:sz="8" w:space="0" w:color="auto"/>
              <w:right w:val="single" w:sz="4" w:space="0" w:color="auto"/>
            </w:tcBorders>
            <w:shd w:val="clear" w:color="000000" w:fill="FFFFFF"/>
            <w:noWrap/>
            <w:vAlign w:val="bottom"/>
            <w:hideMark/>
          </w:tcPr>
          <w:p w14:paraId="182D8DD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6" w:type="dxa"/>
            <w:tcBorders>
              <w:top w:val="nil"/>
              <w:left w:val="nil"/>
              <w:bottom w:val="single" w:sz="8" w:space="0" w:color="auto"/>
              <w:right w:val="single" w:sz="4" w:space="0" w:color="auto"/>
            </w:tcBorders>
            <w:shd w:val="clear" w:color="000000" w:fill="FFFFFF"/>
            <w:noWrap/>
            <w:vAlign w:val="bottom"/>
            <w:hideMark/>
          </w:tcPr>
          <w:p w14:paraId="26A799D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668" w:type="dxa"/>
            <w:tcBorders>
              <w:top w:val="nil"/>
              <w:left w:val="nil"/>
              <w:bottom w:val="single" w:sz="8" w:space="0" w:color="auto"/>
              <w:right w:val="single" w:sz="8" w:space="0" w:color="auto"/>
            </w:tcBorders>
            <w:shd w:val="clear" w:color="000000" w:fill="FFFFFF"/>
            <w:noWrap/>
            <w:vAlign w:val="bottom"/>
            <w:hideMark/>
          </w:tcPr>
          <w:p w14:paraId="06C5CF69"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BF3FD5" w:rsidRPr="001A2AB1" w14:paraId="5550B1FD" w14:textId="77777777" w:rsidTr="007C0DAC">
        <w:trPr>
          <w:trHeight w:val="670"/>
        </w:trPr>
        <w:tc>
          <w:tcPr>
            <w:tcW w:w="959" w:type="dxa"/>
            <w:tcBorders>
              <w:top w:val="nil"/>
              <w:left w:val="single" w:sz="8" w:space="0" w:color="auto"/>
              <w:bottom w:val="single" w:sz="4" w:space="0" w:color="auto"/>
              <w:right w:val="single" w:sz="4" w:space="0" w:color="auto"/>
            </w:tcBorders>
            <w:shd w:val="clear" w:color="000000" w:fill="FFFFFF"/>
            <w:noWrap/>
            <w:vAlign w:val="bottom"/>
            <w:hideMark/>
          </w:tcPr>
          <w:p w14:paraId="785AA7D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823" w:type="dxa"/>
            <w:tcBorders>
              <w:top w:val="nil"/>
              <w:left w:val="nil"/>
              <w:bottom w:val="single" w:sz="4" w:space="0" w:color="auto"/>
              <w:right w:val="single" w:sz="4" w:space="0" w:color="auto"/>
            </w:tcBorders>
            <w:shd w:val="clear" w:color="000000" w:fill="FFFFFF"/>
            <w:noWrap/>
            <w:vAlign w:val="bottom"/>
            <w:hideMark/>
          </w:tcPr>
          <w:p w14:paraId="48E5BBE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999" w:type="dxa"/>
            <w:tcBorders>
              <w:top w:val="nil"/>
              <w:left w:val="nil"/>
              <w:bottom w:val="single" w:sz="4" w:space="0" w:color="auto"/>
              <w:right w:val="single" w:sz="4" w:space="0" w:color="auto"/>
            </w:tcBorders>
            <w:shd w:val="clear" w:color="000000" w:fill="FFFFFF"/>
            <w:noWrap/>
            <w:vAlign w:val="bottom"/>
            <w:hideMark/>
          </w:tcPr>
          <w:p w14:paraId="3066237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w:t>
            </w:r>
          </w:p>
        </w:tc>
        <w:tc>
          <w:tcPr>
            <w:tcW w:w="1753" w:type="dxa"/>
            <w:tcBorders>
              <w:top w:val="nil"/>
              <w:left w:val="nil"/>
              <w:bottom w:val="single" w:sz="4" w:space="0" w:color="auto"/>
              <w:right w:val="nil"/>
            </w:tcBorders>
            <w:shd w:val="clear" w:color="000000" w:fill="FFFFFF"/>
            <w:noWrap/>
            <w:vAlign w:val="bottom"/>
            <w:hideMark/>
          </w:tcPr>
          <w:p w14:paraId="596BA64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4" w:space="0" w:color="auto"/>
              <w:right w:val="single" w:sz="8" w:space="0" w:color="auto"/>
            </w:tcBorders>
            <w:shd w:val="clear" w:color="000000" w:fill="FFFFFF"/>
            <w:vAlign w:val="bottom"/>
            <w:hideMark/>
          </w:tcPr>
          <w:p w14:paraId="11D70362"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T</w:t>
            </w:r>
            <w:r w:rsidR="002532F1" w:rsidRPr="001A2AB1">
              <w:rPr>
                <w:rFonts w:ascii="Arial" w:hAnsi="Arial" w:cs="Arial"/>
                <w:color w:val="000000"/>
                <w:szCs w:val="22"/>
                <w:lang w:val="en-GB" w:eastAsia="de-DE"/>
              </w:rPr>
              <w:t>echnical provisions –</w:t>
            </w:r>
            <w:r w:rsidRPr="001A2AB1">
              <w:rPr>
                <w:rFonts w:ascii="Arial" w:hAnsi="Arial" w:cs="Arial"/>
                <w:color w:val="000000"/>
                <w:szCs w:val="22"/>
                <w:lang w:val="en-GB" w:eastAsia="de-DE"/>
              </w:rPr>
              <w:t xml:space="preserve"> life (excluding index-linked and unit-linked)</w:t>
            </w:r>
          </w:p>
        </w:tc>
        <w:tc>
          <w:tcPr>
            <w:tcW w:w="876" w:type="dxa"/>
            <w:tcBorders>
              <w:top w:val="nil"/>
              <w:left w:val="nil"/>
              <w:bottom w:val="single" w:sz="4" w:space="0" w:color="auto"/>
              <w:right w:val="single" w:sz="4" w:space="0" w:color="auto"/>
            </w:tcBorders>
            <w:shd w:val="clear" w:color="000000" w:fill="FFFFFF"/>
            <w:noWrap/>
            <w:vAlign w:val="bottom"/>
            <w:hideMark/>
          </w:tcPr>
          <w:p w14:paraId="00A9774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R0600</w:t>
            </w:r>
          </w:p>
        </w:tc>
        <w:tc>
          <w:tcPr>
            <w:tcW w:w="936" w:type="dxa"/>
            <w:tcBorders>
              <w:top w:val="nil"/>
              <w:left w:val="nil"/>
              <w:bottom w:val="single" w:sz="4" w:space="0" w:color="auto"/>
              <w:right w:val="nil"/>
            </w:tcBorders>
            <w:shd w:val="clear" w:color="000000" w:fill="FFFFFF"/>
            <w:noWrap/>
            <w:vAlign w:val="bottom"/>
            <w:hideMark/>
          </w:tcPr>
          <w:p w14:paraId="0052C7B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70.000</w:t>
            </w:r>
          </w:p>
        </w:tc>
        <w:tc>
          <w:tcPr>
            <w:tcW w:w="1668" w:type="dxa"/>
            <w:tcBorders>
              <w:top w:val="nil"/>
              <w:left w:val="single" w:sz="4" w:space="0" w:color="auto"/>
              <w:bottom w:val="single" w:sz="4" w:space="0" w:color="auto"/>
              <w:right w:val="single" w:sz="8" w:space="0" w:color="auto"/>
            </w:tcBorders>
            <w:shd w:val="clear" w:color="000000" w:fill="FFFFFF"/>
            <w:noWrap/>
            <w:vAlign w:val="bottom"/>
            <w:hideMark/>
          </w:tcPr>
          <w:p w14:paraId="02C4DCA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BF3FD5" w:rsidRPr="001A2AB1" w14:paraId="13543CE7" w14:textId="77777777" w:rsidTr="007C0DAC">
        <w:trPr>
          <w:trHeight w:val="894"/>
        </w:trPr>
        <w:tc>
          <w:tcPr>
            <w:tcW w:w="959" w:type="dxa"/>
            <w:tcBorders>
              <w:top w:val="nil"/>
              <w:left w:val="single" w:sz="8" w:space="0" w:color="auto"/>
              <w:bottom w:val="single" w:sz="4" w:space="0" w:color="auto"/>
              <w:right w:val="single" w:sz="4" w:space="0" w:color="auto"/>
            </w:tcBorders>
            <w:shd w:val="clear" w:color="000000" w:fill="FFFFFF"/>
            <w:noWrap/>
            <w:vAlign w:val="bottom"/>
            <w:hideMark/>
          </w:tcPr>
          <w:p w14:paraId="13C90C68" w14:textId="77777777" w:rsidR="00BF3FD5" w:rsidRPr="001A2AB1" w:rsidRDefault="00BF3FD5" w:rsidP="002532F1">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 xml:space="preserve">isted </w:t>
            </w:r>
          </w:p>
        </w:tc>
        <w:tc>
          <w:tcPr>
            <w:tcW w:w="823" w:type="dxa"/>
            <w:tcBorders>
              <w:top w:val="nil"/>
              <w:left w:val="nil"/>
              <w:bottom w:val="single" w:sz="4" w:space="0" w:color="auto"/>
              <w:right w:val="single" w:sz="4" w:space="0" w:color="auto"/>
            </w:tcBorders>
            <w:shd w:val="clear" w:color="000000" w:fill="FFFFFF"/>
            <w:noWrap/>
            <w:vAlign w:val="bottom"/>
            <w:hideMark/>
          </w:tcPr>
          <w:p w14:paraId="22EDAEE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999" w:type="dxa"/>
            <w:tcBorders>
              <w:top w:val="nil"/>
              <w:left w:val="nil"/>
              <w:bottom w:val="single" w:sz="4" w:space="0" w:color="auto"/>
              <w:right w:val="single" w:sz="4" w:space="0" w:color="auto"/>
            </w:tcBorders>
            <w:shd w:val="clear" w:color="000000" w:fill="FFFFFF"/>
            <w:noWrap/>
            <w:vAlign w:val="bottom"/>
            <w:hideMark/>
          </w:tcPr>
          <w:p w14:paraId="135C75F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w:t>
            </w:r>
          </w:p>
        </w:tc>
        <w:tc>
          <w:tcPr>
            <w:tcW w:w="1753" w:type="dxa"/>
            <w:tcBorders>
              <w:top w:val="nil"/>
              <w:left w:val="nil"/>
              <w:bottom w:val="single" w:sz="4" w:space="0" w:color="auto"/>
              <w:right w:val="nil"/>
            </w:tcBorders>
            <w:shd w:val="clear" w:color="000000" w:fill="FFFFFF"/>
            <w:noWrap/>
            <w:vAlign w:val="bottom"/>
            <w:hideMark/>
          </w:tcPr>
          <w:p w14:paraId="5D26639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4" w:space="0" w:color="auto"/>
              <w:right w:val="single" w:sz="8" w:space="0" w:color="auto"/>
            </w:tcBorders>
            <w:shd w:val="clear" w:color="000000" w:fill="FFFFFF"/>
            <w:vAlign w:val="bottom"/>
            <w:hideMark/>
          </w:tcPr>
          <w:p w14:paraId="24C7700C" w14:textId="77777777" w:rsidR="00BF3FD5" w:rsidRPr="001A2AB1" w:rsidRDefault="00BF3FD5" w:rsidP="002532F1">
            <w:pPr>
              <w:rPr>
                <w:rFonts w:ascii="Arial" w:hAnsi="Arial" w:cs="Arial"/>
                <w:color w:val="000000"/>
                <w:szCs w:val="22"/>
                <w:lang w:val="en-GB" w:eastAsia="de-DE"/>
              </w:rPr>
            </w:pPr>
            <w:r w:rsidRPr="001A2AB1">
              <w:rPr>
                <w:rFonts w:ascii="Arial" w:hAnsi="Arial" w:cs="Arial"/>
                <w:color w:val="000000"/>
                <w:szCs w:val="22"/>
                <w:lang w:val="en-GB" w:eastAsia="de-DE"/>
              </w:rPr>
              <w:t>T</w:t>
            </w:r>
            <w:r w:rsidR="002532F1" w:rsidRPr="001A2AB1">
              <w:rPr>
                <w:rFonts w:ascii="Arial" w:hAnsi="Arial" w:cs="Arial"/>
                <w:color w:val="000000"/>
                <w:szCs w:val="22"/>
                <w:lang w:val="en-GB" w:eastAsia="de-DE"/>
              </w:rPr>
              <w:t>echnical provisions</w:t>
            </w:r>
            <w:r w:rsidRPr="001A2AB1">
              <w:rPr>
                <w:rFonts w:ascii="Arial" w:hAnsi="Arial" w:cs="Arial"/>
                <w:color w:val="000000"/>
                <w:szCs w:val="22"/>
                <w:lang w:val="en-GB" w:eastAsia="de-DE"/>
              </w:rPr>
              <w:t xml:space="preserve"> – life (excluding health and index-linked and unit-linked)</w:t>
            </w:r>
          </w:p>
        </w:tc>
        <w:tc>
          <w:tcPr>
            <w:tcW w:w="876" w:type="dxa"/>
            <w:tcBorders>
              <w:top w:val="nil"/>
              <w:left w:val="nil"/>
              <w:bottom w:val="single" w:sz="4" w:space="0" w:color="auto"/>
              <w:right w:val="single" w:sz="4" w:space="0" w:color="auto"/>
            </w:tcBorders>
            <w:shd w:val="clear" w:color="000000" w:fill="FFFFFF"/>
            <w:noWrap/>
            <w:vAlign w:val="bottom"/>
            <w:hideMark/>
          </w:tcPr>
          <w:p w14:paraId="12224E2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R0650</w:t>
            </w:r>
          </w:p>
        </w:tc>
        <w:tc>
          <w:tcPr>
            <w:tcW w:w="936" w:type="dxa"/>
            <w:tcBorders>
              <w:top w:val="nil"/>
              <w:left w:val="nil"/>
              <w:bottom w:val="single" w:sz="4" w:space="0" w:color="auto"/>
              <w:right w:val="nil"/>
            </w:tcBorders>
            <w:shd w:val="clear" w:color="000000" w:fill="FFFFFF"/>
            <w:noWrap/>
            <w:vAlign w:val="bottom"/>
            <w:hideMark/>
          </w:tcPr>
          <w:p w14:paraId="491E220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60.000</w:t>
            </w:r>
          </w:p>
        </w:tc>
        <w:tc>
          <w:tcPr>
            <w:tcW w:w="1668" w:type="dxa"/>
            <w:tcBorders>
              <w:top w:val="nil"/>
              <w:left w:val="single" w:sz="4" w:space="0" w:color="auto"/>
              <w:bottom w:val="single" w:sz="4" w:space="0" w:color="auto"/>
              <w:right w:val="single" w:sz="8" w:space="0" w:color="auto"/>
            </w:tcBorders>
            <w:shd w:val="clear" w:color="000000" w:fill="FFFFFF"/>
            <w:noWrap/>
            <w:vAlign w:val="bottom"/>
            <w:hideMark/>
          </w:tcPr>
          <w:p w14:paraId="240C9F9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BF3FD5" w:rsidRPr="001A2AB1" w14:paraId="2EE59FD7"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21B12ED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a</w:t>
            </w:r>
            <w:r w:rsidRPr="001A2AB1">
              <w:rPr>
                <w:rFonts w:ascii="Arial" w:hAnsi="Arial" w:cs="Arial"/>
                <w:color w:val="000000"/>
                <w:szCs w:val="22"/>
                <w:lang w:val="en-GB" w:eastAsia="de-DE"/>
              </w:rPr>
              <w:t>ssets</w:t>
            </w:r>
          </w:p>
        </w:tc>
        <w:tc>
          <w:tcPr>
            <w:tcW w:w="823" w:type="dxa"/>
            <w:tcBorders>
              <w:top w:val="nil"/>
              <w:left w:val="nil"/>
              <w:bottom w:val="single" w:sz="8" w:space="0" w:color="auto"/>
              <w:right w:val="single" w:sz="4" w:space="0" w:color="auto"/>
            </w:tcBorders>
            <w:shd w:val="clear" w:color="000000" w:fill="FFFFFF"/>
            <w:noWrap/>
            <w:vAlign w:val="bottom"/>
            <w:hideMark/>
          </w:tcPr>
          <w:p w14:paraId="255F3F3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R0500</w:t>
            </w:r>
          </w:p>
        </w:tc>
        <w:tc>
          <w:tcPr>
            <w:tcW w:w="999" w:type="dxa"/>
            <w:tcBorders>
              <w:top w:val="nil"/>
              <w:left w:val="nil"/>
              <w:bottom w:val="single" w:sz="8" w:space="0" w:color="auto"/>
              <w:right w:val="single" w:sz="4" w:space="0" w:color="auto"/>
            </w:tcBorders>
            <w:shd w:val="clear" w:color="000000" w:fill="FFFFFF"/>
            <w:noWrap/>
            <w:vAlign w:val="bottom"/>
            <w:hideMark/>
          </w:tcPr>
          <w:p w14:paraId="520992B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100.000</w:t>
            </w:r>
          </w:p>
        </w:tc>
        <w:tc>
          <w:tcPr>
            <w:tcW w:w="1753" w:type="dxa"/>
            <w:tcBorders>
              <w:top w:val="nil"/>
              <w:left w:val="nil"/>
              <w:bottom w:val="single" w:sz="8" w:space="0" w:color="auto"/>
              <w:right w:val="nil"/>
            </w:tcBorders>
            <w:shd w:val="clear" w:color="000000" w:fill="FFFFFF"/>
            <w:noWrap/>
            <w:vAlign w:val="bottom"/>
            <w:hideMark/>
          </w:tcPr>
          <w:p w14:paraId="544DB5D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8" w:space="0" w:color="auto"/>
              <w:right w:val="single" w:sz="8" w:space="0" w:color="auto"/>
            </w:tcBorders>
            <w:shd w:val="clear" w:color="000000" w:fill="FFFFFF"/>
            <w:vAlign w:val="bottom"/>
            <w:hideMark/>
          </w:tcPr>
          <w:p w14:paraId="4444F62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iabilities</w:t>
            </w:r>
          </w:p>
        </w:tc>
        <w:tc>
          <w:tcPr>
            <w:tcW w:w="876" w:type="dxa"/>
            <w:tcBorders>
              <w:top w:val="nil"/>
              <w:left w:val="nil"/>
              <w:bottom w:val="single" w:sz="8" w:space="0" w:color="auto"/>
              <w:right w:val="single" w:sz="4" w:space="0" w:color="auto"/>
            </w:tcBorders>
            <w:shd w:val="clear" w:color="000000" w:fill="FFFFFF"/>
            <w:noWrap/>
            <w:vAlign w:val="bottom"/>
            <w:hideMark/>
          </w:tcPr>
          <w:p w14:paraId="24A33CB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R0900</w:t>
            </w:r>
          </w:p>
        </w:tc>
        <w:tc>
          <w:tcPr>
            <w:tcW w:w="936" w:type="dxa"/>
            <w:tcBorders>
              <w:top w:val="nil"/>
              <w:left w:val="nil"/>
              <w:bottom w:val="single" w:sz="8" w:space="0" w:color="auto"/>
              <w:right w:val="nil"/>
            </w:tcBorders>
            <w:shd w:val="clear" w:color="000000" w:fill="FFFFFF"/>
            <w:noWrap/>
            <w:vAlign w:val="bottom"/>
            <w:hideMark/>
          </w:tcPr>
          <w:p w14:paraId="255CDB1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100.000</w:t>
            </w:r>
          </w:p>
        </w:tc>
        <w:tc>
          <w:tcPr>
            <w:tcW w:w="1668" w:type="dxa"/>
            <w:tcBorders>
              <w:top w:val="nil"/>
              <w:left w:val="single" w:sz="4" w:space="0" w:color="auto"/>
              <w:bottom w:val="single" w:sz="8" w:space="0" w:color="auto"/>
              <w:right w:val="single" w:sz="8" w:space="0" w:color="auto"/>
            </w:tcBorders>
            <w:shd w:val="clear" w:color="000000" w:fill="FFFFFF"/>
            <w:noWrap/>
            <w:vAlign w:val="bottom"/>
            <w:hideMark/>
          </w:tcPr>
          <w:p w14:paraId="764E24C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bl>
    <w:p w14:paraId="3A31C1C3" w14:textId="77777777" w:rsidR="00BF3FD5" w:rsidRPr="001A2AB1" w:rsidRDefault="00BF3FD5" w:rsidP="00BF3FD5">
      <w:pPr>
        <w:spacing w:before="60" w:after="120" w:line="360" w:lineRule="atLeast"/>
        <w:rPr>
          <w:rFonts w:ascii="Arial" w:hAnsi="Arial" w:cs="Arial"/>
          <w:color w:val="00B050"/>
          <w:sz w:val="20"/>
          <w:lang w:val="en-GB"/>
        </w:rPr>
      </w:pPr>
    </w:p>
    <w:tbl>
      <w:tblPr>
        <w:tblW w:w="9284" w:type="dxa"/>
        <w:tblCellMar>
          <w:left w:w="70" w:type="dxa"/>
          <w:right w:w="70" w:type="dxa"/>
        </w:tblCellMar>
        <w:tblLook w:val="04A0" w:firstRow="1" w:lastRow="0" w:firstColumn="1" w:lastColumn="0" w:noHBand="0" w:noVBand="1"/>
      </w:tblPr>
      <w:tblGrid>
        <w:gridCol w:w="983"/>
        <w:gridCol w:w="829"/>
        <w:gridCol w:w="974"/>
        <w:gridCol w:w="1697"/>
        <w:gridCol w:w="1143"/>
        <w:gridCol w:w="865"/>
        <w:gridCol w:w="1093"/>
        <w:gridCol w:w="1707"/>
      </w:tblGrid>
      <w:tr w:rsidR="00BF3FD5" w:rsidRPr="001A2AB1" w14:paraId="254F84E0" w14:textId="77777777" w:rsidTr="007C0DAC">
        <w:trPr>
          <w:trHeight w:val="296"/>
        </w:trPr>
        <w:tc>
          <w:tcPr>
            <w:tcW w:w="9284" w:type="dxa"/>
            <w:gridSpan w:val="8"/>
            <w:tcBorders>
              <w:top w:val="single" w:sz="8" w:space="0" w:color="auto"/>
              <w:left w:val="single" w:sz="8" w:space="0" w:color="auto"/>
              <w:bottom w:val="single" w:sz="8" w:space="0" w:color="auto"/>
              <w:right w:val="single" w:sz="8" w:space="0" w:color="000000"/>
            </w:tcBorders>
            <w:shd w:val="clear" w:color="000000" w:fill="E7E6E6"/>
            <w:vAlign w:val="center"/>
            <w:hideMark/>
          </w:tcPr>
          <w:p w14:paraId="21E33AB2" w14:textId="77777777" w:rsidR="00BF3FD5" w:rsidRPr="001A2AB1" w:rsidRDefault="00BF3FD5" w:rsidP="009F37DC">
            <w:pPr>
              <w:jc w:val="center"/>
              <w:rPr>
                <w:rFonts w:ascii="Arial" w:hAnsi="Arial" w:cs="Arial"/>
                <w:b/>
                <w:bCs/>
                <w:szCs w:val="22"/>
                <w:lang w:val="en-GB" w:eastAsia="de-DE"/>
              </w:rPr>
            </w:pPr>
            <w:r w:rsidRPr="001A2AB1">
              <w:rPr>
                <w:rFonts w:ascii="Arial" w:hAnsi="Arial" w:cs="Arial"/>
                <w:b/>
                <w:bCs/>
                <w:szCs w:val="22"/>
                <w:lang w:val="en-GB" w:eastAsia="de-DE"/>
              </w:rPr>
              <w:lastRenderedPageBreak/>
              <w:t>2019Q4</w:t>
            </w:r>
          </w:p>
        </w:tc>
      </w:tr>
      <w:tr w:rsidR="00BF3FD5" w:rsidRPr="001A2AB1" w14:paraId="17F4DF44"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76A9406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9" w:type="dxa"/>
            <w:tcBorders>
              <w:top w:val="nil"/>
              <w:left w:val="nil"/>
              <w:bottom w:val="single" w:sz="8" w:space="0" w:color="auto"/>
              <w:right w:val="single" w:sz="4" w:space="0" w:color="auto"/>
            </w:tcBorders>
            <w:shd w:val="clear" w:color="000000" w:fill="FFFFFF"/>
            <w:noWrap/>
            <w:vAlign w:val="bottom"/>
            <w:hideMark/>
          </w:tcPr>
          <w:p w14:paraId="561927C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74" w:type="dxa"/>
            <w:tcBorders>
              <w:top w:val="nil"/>
              <w:left w:val="nil"/>
              <w:bottom w:val="single" w:sz="8" w:space="0" w:color="auto"/>
              <w:right w:val="single" w:sz="4" w:space="0" w:color="auto"/>
            </w:tcBorders>
            <w:shd w:val="clear" w:color="000000" w:fill="FFFFFF"/>
            <w:noWrap/>
            <w:vAlign w:val="bottom"/>
            <w:hideMark/>
          </w:tcPr>
          <w:p w14:paraId="1E18E91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697" w:type="dxa"/>
            <w:tcBorders>
              <w:top w:val="nil"/>
              <w:left w:val="nil"/>
              <w:bottom w:val="single" w:sz="8" w:space="0" w:color="auto"/>
              <w:right w:val="nil"/>
            </w:tcBorders>
            <w:shd w:val="clear" w:color="auto" w:fill="auto"/>
            <w:noWrap/>
            <w:vAlign w:val="bottom"/>
            <w:hideMark/>
          </w:tcPr>
          <w:p w14:paraId="3CB22C3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c>
          <w:tcPr>
            <w:tcW w:w="1136" w:type="dxa"/>
            <w:tcBorders>
              <w:top w:val="nil"/>
              <w:left w:val="single" w:sz="12" w:space="0" w:color="auto"/>
              <w:bottom w:val="single" w:sz="8" w:space="0" w:color="auto"/>
              <w:right w:val="single" w:sz="4" w:space="0" w:color="auto"/>
            </w:tcBorders>
            <w:shd w:val="clear" w:color="000000" w:fill="FFFFFF"/>
            <w:noWrap/>
            <w:vAlign w:val="bottom"/>
            <w:hideMark/>
          </w:tcPr>
          <w:p w14:paraId="1A56D0D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65" w:type="dxa"/>
            <w:tcBorders>
              <w:top w:val="nil"/>
              <w:left w:val="nil"/>
              <w:bottom w:val="single" w:sz="8" w:space="0" w:color="auto"/>
              <w:right w:val="single" w:sz="4" w:space="0" w:color="auto"/>
            </w:tcBorders>
            <w:shd w:val="clear" w:color="000000" w:fill="FFFFFF"/>
            <w:noWrap/>
            <w:vAlign w:val="bottom"/>
            <w:hideMark/>
          </w:tcPr>
          <w:p w14:paraId="0F96649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093" w:type="dxa"/>
            <w:tcBorders>
              <w:top w:val="nil"/>
              <w:left w:val="nil"/>
              <w:bottom w:val="single" w:sz="8" w:space="0" w:color="auto"/>
              <w:right w:val="single" w:sz="4" w:space="0" w:color="auto"/>
            </w:tcBorders>
            <w:shd w:val="clear" w:color="000000" w:fill="FFFFFF"/>
            <w:noWrap/>
            <w:vAlign w:val="bottom"/>
            <w:hideMark/>
          </w:tcPr>
          <w:p w14:paraId="179D5C8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707" w:type="dxa"/>
            <w:tcBorders>
              <w:top w:val="nil"/>
              <w:left w:val="nil"/>
              <w:bottom w:val="single" w:sz="8" w:space="0" w:color="auto"/>
              <w:right w:val="single" w:sz="8" w:space="0" w:color="auto"/>
            </w:tcBorders>
            <w:shd w:val="clear" w:color="000000" w:fill="FFFFFF"/>
            <w:noWrap/>
            <w:vAlign w:val="bottom"/>
            <w:hideMark/>
          </w:tcPr>
          <w:p w14:paraId="0AF2996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BF3FD5" w:rsidRPr="001A2AB1" w14:paraId="7DBB1B99"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2825E010"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9" w:type="dxa"/>
            <w:tcBorders>
              <w:top w:val="nil"/>
              <w:left w:val="nil"/>
              <w:bottom w:val="single" w:sz="8" w:space="0" w:color="auto"/>
              <w:right w:val="single" w:sz="4" w:space="0" w:color="auto"/>
            </w:tcBorders>
            <w:shd w:val="clear" w:color="000000" w:fill="FFFFFF"/>
            <w:noWrap/>
            <w:vAlign w:val="bottom"/>
            <w:hideMark/>
          </w:tcPr>
          <w:p w14:paraId="50118DA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74" w:type="dxa"/>
            <w:tcBorders>
              <w:top w:val="nil"/>
              <w:left w:val="nil"/>
              <w:bottom w:val="single" w:sz="8" w:space="0" w:color="auto"/>
              <w:right w:val="single" w:sz="4" w:space="0" w:color="auto"/>
            </w:tcBorders>
            <w:shd w:val="clear" w:color="000000" w:fill="FFFFFF"/>
            <w:noWrap/>
            <w:vAlign w:val="bottom"/>
            <w:hideMark/>
          </w:tcPr>
          <w:p w14:paraId="4C74BA6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697" w:type="dxa"/>
            <w:tcBorders>
              <w:top w:val="nil"/>
              <w:left w:val="nil"/>
              <w:bottom w:val="single" w:sz="8" w:space="0" w:color="auto"/>
              <w:right w:val="nil"/>
            </w:tcBorders>
            <w:shd w:val="clear" w:color="000000" w:fill="FFFFFF"/>
            <w:noWrap/>
            <w:vAlign w:val="bottom"/>
            <w:hideMark/>
          </w:tcPr>
          <w:p w14:paraId="351EEC3D"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c>
          <w:tcPr>
            <w:tcW w:w="1136" w:type="dxa"/>
            <w:tcBorders>
              <w:top w:val="nil"/>
              <w:left w:val="single" w:sz="12" w:space="0" w:color="auto"/>
              <w:bottom w:val="single" w:sz="8" w:space="0" w:color="auto"/>
              <w:right w:val="single" w:sz="4" w:space="0" w:color="auto"/>
            </w:tcBorders>
            <w:shd w:val="clear" w:color="000000" w:fill="FFFFFF"/>
            <w:noWrap/>
            <w:vAlign w:val="bottom"/>
            <w:hideMark/>
          </w:tcPr>
          <w:p w14:paraId="7E59A13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65" w:type="dxa"/>
            <w:tcBorders>
              <w:top w:val="nil"/>
              <w:left w:val="nil"/>
              <w:bottom w:val="single" w:sz="8" w:space="0" w:color="auto"/>
              <w:right w:val="single" w:sz="4" w:space="0" w:color="auto"/>
            </w:tcBorders>
            <w:shd w:val="clear" w:color="000000" w:fill="FFFFFF"/>
            <w:noWrap/>
            <w:vAlign w:val="bottom"/>
            <w:hideMark/>
          </w:tcPr>
          <w:p w14:paraId="4F89EE7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093" w:type="dxa"/>
            <w:tcBorders>
              <w:top w:val="nil"/>
              <w:left w:val="nil"/>
              <w:bottom w:val="single" w:sz="8" w:space="0" w:color="auto"/>
              <w:right w:val="single" w:sz="4" w:space="0" w:color="auto"/>
            </w:tcBorders>
            <w:shd w:val="clear" w:color="000000" w:fill="FFFFFF"/>
            <w:noWrap/>
            <w:vAlign w:val="bottom"/>
            <w:hideMark/>
          </w:tcPr>
          <w:p w14:paraId="798EAD2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707" w:type="dxa"/>
            <w:tcBorders>
              <w:top w:val="nil"/>
              <w:left w:val="nil"/>
              <w:bottom w:val="single" w:sz="8" w:space="0" w:color="auto"/>
              <w:right w:val="single" w:sz="8" w:space="0" w:color="auto"/>
            </w:tcBorders>
            <w:shd w:val="clear" w:color="000000" w:fill="FFFFFF"/>
            <w:noWrap/>
            <w:vAlign w:val="bottom"/>
            <w:hideMark/>
          </w:tcPr>
          <w:p w14:paraId="71950A5A"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BF3FD5" w:rsidRPr="001A2AB1" w14:paraId="1CE22887" w14:textId="77777777" w:rsidTr="007C0DAC">
        <w:trPr>
          <w:trHeight w:val="859"/>
        </w:trPr>
        <w:tc>
          <w:tcPr>
            <w:tcW w:w="983" w:type="dxa"/>
            <w:tcBorders>
              <w:top w:val="nil"/>
              <w:left w:val="single" w:sz="8" w:space="0" w:color="auto"/>
              <w:bottom w:val="single" w:sz="4" w:space="0" w:color="auto"/>
              <w:right w:val="single" w:sz="4" w:space="0" w:color="auto"/>
            </w:tcBorders>
            <w:shd w:val="clear" w:color="000000" w:fill="FFFFFF"/>
            <w:noWrap/>
            <w:vAlign w:val="bottom"/>
            <w:hideMark/>
          </w:tcPr>
          <w:p w14:paraId="0E1EB4F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829" w:type="dxa"/>
            <w:tcBorders>
              <w:top w:val="nil"/>
              <w:left w:val="nil"/>
              <w:bottom w:val="single" w:sz="4" w:space="0" w:color="auto"/>
              <w:right w:val="single" w:sz="4" w:space="0" w:color="auto"/>
            </w:tcBorders>
            <w:shd w:val="clear" w:color="000000" w:fill="FFFFFF"/>
            <w:noWrap/>
            <w:vAlign w:val="bottom"/>
            <w:hideMark/>
          </w:tcPr>
          <w:p w14:paraId="4B124A3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974" w:type="dxa"/>
            <w:tcBorders>
              <w:top w:val="nil"/>
              <w:left w:val="nil"/>
              <w:bottom w:val="single" w:sz="4" w:space="0" w:color="auto"/>
              <w:right w:val="single" w:sz="4" w:space="0" w:color="auto"/>
            </w:tcBorders>
            <w:shd w:val="clear" w:color="000000" w:fill="FFFFFF"/>
            <w:noWrap/>
            <w:vAlign w:val="bottom"/>
            <w:hideMark/>
          </w:tcPr>
          <w:p w14:paraId="17B606E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10.135</w:t>
            </w:r>
          </w:p>
        </w:tc>
        <w:tc>
          <w:tcPr>
            <w:tcW w:w="1697" w:type="dxa"/>
            <w:tcBorders>
              <w:top w:val="nil"/>
              <w:left w:val="nil"/>
              <w:bottom w:val="single" w:sz="4" w:space="0" w:color="auto"/>
              <w:right w:val="nil"/>
            </w:tcBorders>
            <w:shd w:val="clear" w:color="000000" w:fill="FFFFFF"/>
            <w:noWrap/>
            <w:vAlign w:val="bottom"/>
            <w:hideMark/>
          </w:tcPr>
          <w:p w14:paraId="3D34C854"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4" w:space="0" w:color="auto"/>
              <w:right w:val="single" w:sz="8" w:space="0" w:color="auto"/>
            </w:tcBorders>
            <w:shd w:val="clear" w:color="000000" w:fill="FFFFFF"/>
            <w:vAlign w:val="bottom"/>
            <w:hideMark/>
          </w:tcPr>
          <w:p w14:paraId="2CF61FA0"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Technical provisions –</w:t>
            </w:r>
            <w:r w:rsidR="00BF3FD5" w:rsidRPr="001A2AB1">
              <w:rPr>
                <w:rFonts w:ascii="Arial" w:hAnsi="Arial" w:cs="Arial"/>
                <w:color w:val="000000"/>
                <w:szCs w:val="22"/>
                <w:lang w:val="en-GB" w:eastAsia="de-DE"/>
              </w:rPr>
              <w:t xml:space="preserve"> life (excluding index-linked and unit-linked)</w:t>
            </w:r>
          </w:p>
        </w:tc>
        <w:tc>
          <w:tcPr>
            <w:tcW w:w="865" w:type="dxa"/>
            <w:tcBorders>
              <w:top w:val="nil"/>
              <w:left w:val="nil"/>
              <w:bottom w:val="single" w:sz="4" w:space="0" w:color="auto"/>
              <w:right w:val="single" w:sz="4" w:space="0" w:color="auto"/>
            </w:tcBorders>
            <w:shd w:val="clear" w:color="000000" w:fill="FFFFFF"/>
            <w:noWrap/>
            <w:vAlign w:val="bottom"/>
            <w:hideMark/>
          </w:tcPr>
          <w:p w14:paraId="7928002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R0600</w:t>
            </w:r>
          </w:p>
        </w:tc>
        <w:tc>
          <w:tcPr>
            <w:tcW w:w="1093" w:type="dxa"/>
            <w:tcBorders>
              <w:top w:val="nil"/>
              <w:left w:val="nil"/>
              <w:bottom w:val="single" w:sz="4" w:space="0" w:color="auto"/>
              <w:right w:val="nil"/>
            </w:tcBorders>
            <w:shd w:val="clear" w:color="000000" w:fill="FFFFFF"/>
            <w:noWrap/>
            <w:vAlign w:val="bottom"/>
            <w:hideMark/>
          </w:tcPr>
          <w:p w14:paraId="0E9BFAB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70.135</w:t>
            </w:r>
          </w:p>
        </w:tc>
        <w:tc>
          <w:tcPr>
            <w:tcW w:w="1707" w:type="dxa"/>
            <w:tcBorders>
              <w:top w:val="nil"/>
              <w:left w:val="single" w:sz="4" w:space="0" w:color="auto"/>
              <w:bottom w:val="single" w:sz="4" w:space="0" w:color="auto"/>
              <w:right w:val="single" w:sz="8" w:space="0" w:color="auto"/>
            </w:tcBorders>
            <w:shd w:val="clear" w:color="000000" w:fill="FFFFFF"/>
            <w:noWrap/>
            <w:vAlign w:val="bottom"/>
            <w:hideMark/>
          </w:tcPr>
          <w:p w14:paraId="10EE313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r w:rsidR="00BF3FD5" w:rsidRPr="001A2AB1" w14:paraId="34A888A9" w14:textId="77777777" w:rsidTr="007C0DAC">
        <w:trPr>
          <w:trHeight w:val="1146"/>
        </w:trPr>
        <w:tc>
          <w:tcPr>
            <w:tcW w:w="983" w:type="dxa"/>
            <w:tcBorders>
              <w:top w:val="nil"/>
              <w:left w:val="single" w:sz="8" w:space="0" w:color="auto"/>
              <w:bottom w:val="single" w:sz="4" w:space="0" w:color="auto"/>
              <w:right w:val="single" w:sz="4" w:space="0" w:color="auto"/>
            </w:tcBorders>
            <w:shd w:val="clear" w:color="000000" w:fill="FFFFFF"/>
            <w:noWrap/>
            <w:vAlign w:val="bottom"/>
            <w:hideMark/>
          </w:tcPr>
          <w:p w14:paraId="2B3982F5"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Equities – listed</w:t>
            </w:r>
          </w:p>
        </w:tc>
        <w:tc>
          <w:tcPr>
            <w:tcW w:w="829" w:type="dxa"/>
            <w:tcBorders>
              <w:top w:val="nil"/>
              <w:left w:val="nil"/>
              <w:bottom w:val="single" w:sz="4" w:space="0" w:color="auto"/>
              <w:right w:val="single" w:sz="4" w:space="0" w:color="auto"/>
            </w:tcBorders>
            <w:shd w:val="clear" w:color="000000" w:fill="FFFFFF"/>
            <w:noWrap/>
            <w:vAlign w:val="bottom"/>
            <w:hideMark/>
          </w:tcPr>
          <w:p w14:paraId="5861C88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974" w:type="dxa"/>
            <w:tcBorders>
              <w:top w:val="nil"/>
              <w:left w:val="nil"/>
              <w:bottom w:val="single" w:sz="4" w:space="0" w:color="auto"/>
              <w:right w:val="single" w:sz="4" w:space="0" w:color="auto"/>
            </w:tcBorders>
            <w:shd w:val="clear" w:color="000000" w:fill="FFFFFF"/>
            <w:noWrap/>
            <w:vAlign w:val="bottom"/>
            <w:hideMark/>
          </w:tcPr>
          <w:p w14:paraId="3A56762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1.135</w:t>
            </w:r>
          </w:p>
        </w:tc>
        <w:tc>
          <w:tcPr>
            <w:tcW w:w="1697" w:type="dxa"/>
            <w:tcBorders>
              <w:top w:val="nil"/>
              <w:left w:val="nil"/>
              <w:bottom w:val="single" w:sz="4" w:space="0" w:color="auto"/>
              <w:right w:val="nil"/>
            </w:tcBorders>
            <w:shd w:val="clear" w:color="000000" w:fill="FFFFFF"/>
            <w:noWrap/>
            <w:vAlign w:val="bottom"/>
            <w:hideMark/>
          </w:tcPr>
          <w:p w14:paraId="21FF75DC"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4" w:space="0" w:color="auto"/>
              <w:right w:val="single" w:sz="8" w:space="0" w:color="auto"/>
            </w:tcBorders>
            <w:shd w:val="clear" w:color="000000" w:fill="FFFFFF"/>
            <w:vAlign w:val="bottom"/>
            <w:hideMark/>
          </w:tcPr>
          <w:p w14:paraId="60593B88"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Technical provisions –</w:t>
            </w:r>
            <w:r w:rsidR="00BF3FD5" w:rsidRPr="001A2AB1">
              <w:rPr>
                <w:rFonts w:ascii="Arial" w:hAnsi="Arial" w:cs="Arial"/>
                <w:color w:val="000000"/>
                <w:szCs w:val="22"/>
                <w:lang w:val="en-GB" w:eastAsia="de-DE"/>
              </w:rPr>
              <w:t xml:space="preserve"> life (excluding health and index-linked and unit-linked)</w:t>
            </w:r>
          </w:p>
        </w:tc>
        <w:tc>
          <w:tcPr>
            <w:tcW w:w="865" w:type="dxa"/>
            <w:tcBorders>
              <w:top w:val="nil"/>
              <w:left w:val="nil"/>
              <w:bottom w:val="single" w:sz="4" w:space="0" w:color="auto"/>
              <w:right w:val="single" w:sz="4" w:space="0" w:color="auto"/>
            </w:tcBorders>
            <w:shd w:val="clear" w:color="000000" w:fill="FFFFFF"/>
            <w:noWrap/>
            <w:vAlign w:val="bottom"/>
            <w:hideMark/>
          </w:tcPr>
          <w:p w14:paraId="5A4DBC9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R0650</w:t>
            </w:r>
          </w:p>
        </w:tc>
        <w:tc>
          <w:tcPr>
            <w:tcW w:w="1093" w:type="dxa"/>
            <w:tcBorders>
              <w:top w:val="nil"/>
              <w:left w:val="nil"/>
              <w:bottom w:val="single" w:sz="4" w:space="0" w:color="auto"/>
              <w:right w:val="nil"/>
            </w:tcBorders>
            <w:shd w:val="clear" w:color="000000" w:fill="FFFFFF"/>
            <w:noWrap/>
            <w:vAlign w:val="bottom"/>
            <w:hideMark/>
          </w:tcPr>
          <w:p w14:paraId="734944D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60.135</w:t>
            </w:r>
          </w:p>
        </w:tc>
        <w:tc>
          <w:tcPr>
            <w:tcW w:w="1707" w:type="dxa"/>
            <w:tcBorders>
              <w:top w:val="nil"/>
              <w:left w:val="single" w:sz="4" w:space="0" w:color="auto"/>
              <w:bottom w:val="single" w:sz="4" w:space="0" w:color="auto"/>
              <w:right w:val="single" w:sz="8" w:space="0" w:color="auto"/>
            </w:tcBorders>
            <w:shd w:val="clear" w:color="000000" w:fill="FFFFFF"/>
            <w:noWrap/>
            <w:vAlign w:val="bottom"/>
            <w:hideMark/>
          </w:tcPr>
          <w:p w14:paraId="5CE4128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r w:rsidR="00BF3FD5" w:rsidRPr="001A2AB1" w14:paraId="2E958E33"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408F8247"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a</w:t>
            </w:r>
            <w:r w:rsidRPr="001A2AB1">
              <w:rPr>
                <w:rFonts w:ascii="Arial" w:hAnsi="Arial" w:cs="Arial"/>
                <w:color w:val="000000"/>
                <w:szCs w:val="22"/>
                <w:lang w:val="en-GB" w:eastAsia="de-DE"/>
              </w:rPr>
              <w:t>ssets</w:t>
            </w:r>
          </w:p>
        </w:tc>
        <w:tc>
          <w:tcPr>
            <w:tcW w:w="829" w:type="dxa"/>
            <w:tcBorders>
              <w:top w:val="nil"/>
              <w:left w:val="nil"/>
              <w:bottom w:val="single" w:sz="8" w:space="0" w:color="auto"/>
              <w:right w:val="single" w:sz="4" w:space="0" w:color="auto"/>
            </w:tcBorders>
            <w:shd w:val="clear" w:color="000000" w:fill="FFFFFF"/>
            <w:noWrap/>
            <w:vAlign w:val="bottom"/>
            <w:hideMark/>
          </w:tcPr>
          <w:p w14:paraId="5C85B130"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R0500</w:t>
            </w:r>
          </w:p>
        </w:tc>
        <w:tc>
          <w:tcPr>
            <w:tcW w:w="974" w:type="dxa"/>
            <w:tcBorders>
              <w:top w:val="nil"/>
              <w:left w:val="nil"/>
              <w:bottom w:val="single" w:sz="8" w:space="0" w:color="auto"/>
              <w:right w:val="single" w:sz="4" w:space="0" w:color="auto"/>
            </w:tcBorders>
            <w:shd w:val="clear" w:color="000000" w:fill="FFFFFF"/>
            <w:noWrap/>
            <w:vAlign w:val="bottom"/>
            <w:hideMark/>
          </w:tcPr>
          <w:p w14:paraId="0FEB5EA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100.135</w:t>
            </w:r>
          </w:p>
        </w:tc>
        <w:tc>
          <w:tcPr>
            <w:tcW w:w="1697" w:type="dxa"/>
            <w:tcBorders>
              <w:top w:val="nil"/>
              <w:left w:val="nil"/>
              <w:bottom w:val="single" w:sz="8" w:space="0" w:color="auto"/>
              <w:right w:val="nil"/>
            </w:tcBorders>
            <w:shd w:val="clear" w:color="000000" w:fill="FFFFFF"/>
            <w:noWrap/>
            <w:vAlign w:val="bottom"/>
            <w:hideMark/>
          </w:tcPr>
          <w:p w14:paraId="539AC27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8" w:space="0" w:color="auto"/>
              <w:right w:val="single" w:sz="8" w:space="0" w:color="auto"/>
            </w:tcBorders>
            <w:shd w:val="clear" w:color="000000" w:fill="FFFFFF"/>
            <w:vAlign w:val="bottom"/>
            <w:hideMark/>
          </w:tcPr>
          <w:p w14:paraId="73237053"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iabilities</w:t>
            </w:r>
          </w:p>
        </w:tc>
        <w:tc>
          <w:tcPr>
            <w:tcW w:w="865" w:type="dxa"/>
            <w:tcBorders>
              <w:top w:val="nil"/>
              <w:left w:val="nil"/>
              <w:bottom w:val="single" w:sz="8" w:space="0" w:color="auto"/>
              <w:right w:val="single" w:sz="4" w:space="0" w:color="auto"/>
            </w:tcBorders>
            <w:shd w:val="clear" w:color="000000" w:fill="FFFFFF"/>
            <w:noWrap/>
            <w:vAlign w:val="bottom"/>
            <w:hideMark/>
          </w:tcPr>
          <w:p w14:paraId="31990E3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R0900</w:t>
            </w:r>
          </w:p>
        </w:tc>
        <w:tc>
          <w:tcPr>
            <w:tcW w:w="1093" w:type="dxa"/>
            <w:tcBorders>
              <w:top w:val="nil"/>
              <w:left w:val="nil"/>
              <w:bottom w:val="single" w:sz="8" w:space="0" w:color="auto"/>
              <w:right w:val="nil"/>
            </w:tcBorders>
            <w:shd w:val="clear" w:color="000000" w:fill="FFFFFF"/>
            <w:noWrap/>
            <w:vAlign w:val="bottom"/>
            <w:hideMark/>
          </w:tcPr>
          <w:p w14:paraId="57C3741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100.135</w:t>
            </w:r>
          </w:p>
        </w:tc>
        <w:tc>
          <w:tcPr>
            <w:tcW w:w="1707" w:type="dxa"/>
            <w:tcBorders>
              <w:top w:val="nil"/>
              <w:left w:val="single" w:sz="4" w:space="0" w:color="auto"/>
              <w:bottom w:val="single" w:sz="8" w:space="0" w:color="auto"/>
              <w:right w:val="single" w:sz="8" w:space="0" w:color="auto"/>
            </w:tcBorders>
            <w:shd w:val="clear" w:color="000000" w:fill="FFFFFF"/>
            <w:noWrap/>
            <w:vAlign w:val="bottom"/>
            <w:hideMark/>
          </w:tcPr>
          <w:p w14:paraId="0049E9A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bl>
    <w:p w14:paraId="3A7D0EE6" w14:textId="77777777" w:rsidR="00BF3FD5" w:rsidRPr="001A2AB1" w:rsidRDefault="00BF3FD5" w:rsidP="00BF3FD5">
      <w:pPr>
        <w:spacing w:before="60" w:after="120" w:line="360" w:lineRule="atLeast"/>
        <w:rPr>
          <w:rFonts w:ascii="Arial" w:hAnsi="Arial" w:cs="Arial"/>
          <w:b/>
          <w:bCs/>
          <w:sz w:val="20"/>
          <w:lang w:val="en-GB"/>
        </w:rPr>
      </w:pPr>
    </w:p>
    <w:p w14:paraId="6AB163A5" w14:textId="77777777" w:rsidR="00BF3FD5" w:rsidRPr="001A2AB1" w:rsidRDefault="00BF3FD5" w:rsidP="00BF3FD5">
      <w:pPr>
        <w:spacing w:before="60" w:after="120" w:line="360" w:lineRule="atLeast"/>
        <w:rPr>
          <w:rFonts w:ascii="Arial" w:hAnsi="Arial" w:cs="Arial"/>
          <w:b/>
          <w:bCs/>
          <w:sz w:val="20"/>
          <w:lang w:val="en-GB"/>
        </w:rPr>
      </w:pPr>
      <w:r w:rsidRPr="001A2AB1">
        <w:rPr>
          <w:rFonts w:ascii="Arial" w:hAnsi="Arial" w:cs="Arial"/>
          <w:b/>
          <w:bCs/>
          <w:sz w:val="20"/>
          <w:lang w:val="en-GB"/>
        </w:rPr>
        <w:t>Example 3 – merger of two insurance corporations – reporting from absorbing insurance corporation</w:t>
      </w:r>
    </w:p>
    <w:p w14:paraId="3248A5D5"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In </w:t>
      </w:r>
      <w:r w:rsidR="000E6BDB" w:rsidRPr="001A2AB1">
        <w:rPr>
          <w:rFonts w:ascii="Arial" w:hAnsi="Arial" w:cs="Arial"/>
          <w:sz w:val="20"/>
          <w:lang w:val="en-GB"/>
        </w:rPr>
        <w:t xml:space="preserve">this </w:t>
      </w:r>
      <w:r w:rsidRPr="001A2AB1">
        <w:rPr>
          <w:rFonts w:ascii="Arial" w:hAnsi="Arial" w:cs="Arial"/>
          <w:sz w:val="20"/>
          <w:lang w:val="en-GB"/>
        </w:rPr>
        <w:t>case</w:t>
      </w:r>
      <w:r w:rsidR="000E6BDB" w:rsidRPr="001A2AB1">
        <w:rPr>
          <w:rFonts w:ascii="Arial" w:hAnsi="Arial" w:cs="Arial"/>
          <w:sz w:val="20"/>
          <w:lang w:val="en-GB"/>
        </w:rPr>
        <w:t>,</w:t>
      </w:r>
      <w:r w:rsidRPr="001A2AB1">
        <w:rPr>
          <w:rFonts w:ascii="Arial" w:hAnsi="Arial" w:cs="Arial"/>
          <w:sz w:val="20"/>
          <w:lang w:val="en-GB"/>
        </w:rPr>
        <w:t xml:space="preserve"> the entities involved </w:t>
      </w:r>
      <w:r w:rsidR="000E6BDB" w:rsidRPr="001A2AB1">
        <w:rPr>
          <w:rFonts w:ascii="Arial" w:hAnsi="Arial" w:cs="Arial"/>
          <w:sz w:val="20"/>
          <w:lang w:val="en-GB"/>
        </w:rPr>
        <w:t xml:space="preserve">usually </w:t>
      </w:r>
      <w:r w:rsidRPr="001A2AB1">
        <w:rPr>
          <w:rFonts w:ascii="Arial" w:hAnsi="Arial" w:cs="Arial"/>
          <w:sz w:val="20"/>
          <w:lang w:val="en-GB"/>
        </w:rPr>
        <w:t>hold stakes in each other –</w:t>
      </w:r>
      <w:r w:rsidR="000E6BDB" w:rsidRPr="001A2AB1">
        <w:rPr>
          <w:rFonts w:ascii="Arial" w:hAnsi="Arial" w:cs="Arial"/>
          <w:sz w:val="20"/>
          <w:lang w:val="en-GB"/>
        </w:rPr>
        <w:t>“</w:t>
      </w:r>
      <w:r w:rsidRPr="001A2AB1">
        <w:rPr>
          <w:rFonts w:ascii="Arial" w:hAnsi="Arial" w:cs="Arial"/>
          <w:sz w:val="20"/>
          <w:lang w:val="en-GB"/>
        </w:rPr>
        <w:t>cross-positions</w:t>
      </w:r>
      <w:r w:rsidR="000E6BDB" w:rsidRPr="001A2AB1">
        <w:rPr>
          <w:rFonts w:ascii="Arial" w:hAnsi="Arial" w:cs="Arial"/>
          <w:sz w:val="20"/>
          <w:lang w:val="en-GB"/>
        </w:rPr>
        <w:t>”</w:t>
      </w:r>
      <w:r w:rsidRPr="001A2AB1">
        <w:rPr>
          <w:rFonts w:ascii="Arial" w:hAnsi="Arial" w:cs="Arial"/>
          <w:sz w:val="20"/>
          <w:lang w:val="en-GB"/>
        </w:rPr>
        <w:t xml:space="preserve">. While all the flows between the corporations </w:t>
      </w:r>
      <w:r w:rsidR="00EF44B9" w:rsidRPr="001A2AB1">
        <w:rPr>
          <w:rFonts w:ascii="Arial" w:hAnsi="Arial" w:cs="Arial"/>
          <w:sz w:val="20"/>
          <w:lang w:val="en-GB"/>
        </w:rPr>
        <w:t xml:space="preserve">involved </w:t>
      </w:r>
      <w:r w:rsidRPr="001A2AB1">
        <w:rPr>
          <w:rFonts w:ascii="Arial" w:hAnsi="Arial" w:cs="Arial"/>
          <w:sz w:val="20"/>
          <w:lang w:val="en-GB"/>
        </w:rPr>
        <w:t xml:space="preserve">prior to the merger </w:t>
      </w:r>
      <w:r w:rsidR="00C405E8" w:rsidRPr="001A2AB1">
        <w:rPr>
          <w:rFonts w:ascii="Arial" w:hAnsi="Arial" w:cs="Arial"/>
          <w:sz w:val="20"/>
          <w:lang w:val="en-GB"/>
        </w:rPr>
        <w:t xml:space="preserve">are entered as </w:t>
      </w:r>
      <w:r w:rsidRPr="001A2AB1">
        <w:rPr>
          <w:rFonts w:ascii="Arial" w:hAnsi="Arial" w:cs="Arial"/>
          <w:sz w:val="20"/>
          <w:lang w:val="en-GB"/>
        </w:rPr>
        <w:t xml:space="preserve">transactions, flows that </w:t>
      </w:r>
      <w:r w:rsidR="00C405E8" w:rsidRPr="001A2AB1">
        <w:rPr>
          <w:rFonts w:ascii="Arial" w:hAnsi="Arial" w:cs="Arial"/>
          <w:sz w:val="20"/>
          <w:lang w:val="en-GB"/>
        </w:rPr>
        <w:t xml:space="preserve">occur </w:t>
      </w:r>
      <w:r w:rsidRPr="001A2AB1">
        <w:rPr>
          <w:rFonts w:ascii="Arial" w:hAnsi="Arial" w:cs="Arial"/>
          <w:sz w:val="20"/>
          <w:lang w:val="en-GB"/>
        </w:rPr>
        <w:t xml:space="preserve">as a result of the merger (i.e. the transmissions from the disappearing to the remaining </w:t>
      </w:r>
      <w:bookmarkStart w:id="12" w:name="_Hlk38282909"/>
      <w:r w:rsidRPr="001A2AB1">
        <w:rPr>
          <w:rFonts w:ascii="Arial" w:hAnsi="Arial" w:cs="Arial"/>
          <w:sz w:val="20"/>
          <w:lang w:val="en-GB"/>
        </w:rPr>
        <w:t xml:space="preserve">insurance corporation </w:t>
      </w:r>
      <w:bookmarkEnd w:id="12"/>
      <w:r w:rsidRPr="001A2AB1">
        <w:rPr>
          <w:rFonts w:ascii="Arial" w:hAnsi="Arial" w:cs="Arial"/>
          <w:sz w:val="20"/>
          <w:lang w:val="en-GB"/>
        </w:rPr>
        <w:t xml:space="preserve">at the moment of the merger) </w:t>
      </w:r>
      <w:r w:rsidR="00C405E8" w:rsidRPr="001A2AB1">
        <w:rPr>
          <w:rFonts w:ascii="Arial" w:hAnsi="Arial" w:cs="Arial"/>
          <w:sz w:val="20"/>
          <w:lang w:val="en-GB"/>
        </w:rPr>
        <w:t xml:space="preserve">are entered as </w:t>
      </w:r>
      <w:r w:rsidRPr="001A2AB1">
        <w:rPr>
          <w:rFonts w:ascii="Arial" w:hAnsi="Arial" w:cs="Arial"/>
          <w:sz w:val="20"/>
          <w:lang w:val="en-GB"/>
        </w:rPr>
        <w:t xml:space="preserve">reclassifications. </w:t>
      </w:r>
    </w:p>
    <w:p w14:paraId="280E9DA5" w14:textId="77777777" w:rsidR="00BF3FD5" w:rsidRPr="001A2AB1" w:rsidRDefault="00BF3FD5" w:rsidP="00BF3FD5">
      <w:pPr>
        <w:spacing w:line="360" w:lineRule="auto"/>
        <w:rPr>
          <w:rFonts w:ascii="Arial" w:hAnsi="Arial" w:cs="Arial"/>
          <w:sz w:val="20"/>
          <w:lang w:val="en-GB"/>
        </w:rPr>
      </w:pPr>
      <w:r w:rsidRPr="001A2AB1">
        <w:rPr>
          <w:rFonts w:ascii="Arial" w:hAnsi="Arial" w:cs="Arial"/>
          <w:sz w:val="20"/>
          <w:lang w:val="en-GB"/>
        </w:rPr>
        <w:t>Cross-positions that exist between the corporations</w:t>
      </w:r>
      <w:r w:rsidR="00A94659" w:rsidRPr="001A2AB1">
        <w:rPr>
          <w:rFonts w:ascii="Arial" w:hAnsi="Arial" w:cs="Arial"/>
          <w:sz w:val="20"/>
          <w:lang w:val="en-GB"/>
        </w:rPr>
        <w:t xml:space="preserve"> involved in</w:t>
      </w:r>
      <w:r w:rsidRPr="001A2AB1">
        <w:rPr>
          <w:rFonts w:ascii="Arial" w:hAnsi="Arial" w:cs="Arial"/>
          <w:sz w:val="20"/>
          <w:lang w:val="en-GB"/>
        </w:rPr>
        <w:t xml:space="preserve"> a merger (e.g. reinsurance contracts, holdings of equity or debt securities, loans </w:t>
      </w:r>
      <w:r w:rsidR="000747D4" w:rsidRPr="001A2AB1">
        <w:rPr>
          <w:rFonts w:ascii="Arial" w:hAnsi="Arial" w:cs="Arial"/>
          <w:sz w:val="20"/>
          <w:lang w:val="en-GB"/>
        </w:rPr>
        <w:t xml:space="preserve">granted </w:t>
      </w:r>
      <w:r w:rsidRPr="001A2AB1">
        <w:rPr>
          <w:rFonts w:ascii="Arial" w:hAnsi="Arial" w:cs="Arial"/>
          <w:sz w:val="20"/>
          <w:lang w:val="en-GB"/>
        </w:rPr>
        <w:t xml:space="preserve">to each other, etc.) need to be reclassified </w:t>
      </w:r>
      <w:r w:rsidR="00716E7F" w:rsidRPr="001A2AB1">
        <w:rPr>
          <w:rFonts w:ascii="Arial" w:hAnsi="Arial" w:cs="Arial"/>
          <w:sz w:val="20"/>
          <w:lang w:val="en-GB"/>
        </w:rPr>
        <w:t>because</w:t>
      </w:r>
      <w:r w:rsidRPr="001A2AB1">
        <w:rPr>
          <w:rFonts w:ascii="Arial" w:hAnsi="Arial" w:cs="Arial"/>
          <w:sz w:val="20"/>
          <w:lang w:val="en-GB"/>
        </w:rPr>
        <w:t xml:space="preserve"> they disappear </w:t>
      </w:r>
      <w:r w:rsidR="00716E7F" w:rsidRPr="001A2AB1">
        <w:rPr>
          <w:rFonts w:ascii="Arial" w:hAnsi="Arial" w:cs="Arial"/>
          <w:sz w:val="20"/>
          <w:lang w:val="en-GB"/>
        </w:rPr>
        <w:t xml:space="preserve">in the process of </w:t>
      </w:r>
      <w:r w:rsidRPr="001A2AB1">
        <w:rPr>
          <w:rFonts w:ascii="Arial" w:hAnsi="Arial" w:cs="Arial"/>
          <w:sz w:val="20"/>
          <w:lang w:val="en-GB"/>
        </w:rPr>
        <w:t>the merger.</w:t>
      </w:r>
      <w:r w:rsidR="00DD5686" w:rsidRPr="001A2AB1">
        <w:rPr>
          <w:rFonts w:ascii="Arial" w:hAnsi="Arial" w:cs="Arial"/>
          <w:sz w:val="20"/>
          <w:lang w:val="en-GB"/>
        </w:rPr>
        <w:t xml:space="preserve"> </w:t>
      </w:r>
      <w:r w:rsidR="00716E7F" w:rsidRPr="001A2AB1">
        <w:rPr>
          <w:rFonts w:ascii="Arial" w:hAnsi="Arial" w:cs="Arial"/>
          <w:sz w:val="20"/>
          <w:lang w:val="en-GB"/>
        </w:rPr>
        <w:t>A</w:t>
      </w:r>
      <w:r w:rsidRPr="001A2AB1">
        <w:rPr>
          <w:rFonts w:ascii="Arial" w:hAnsi="Arial" w:cs="Arial"/>
          <w:sz w:val="20"/>
          <w:lang w:val="en-GB"/>
        </w:rPr>
        <w:t xml:space="preserve">mounts of cross-positions existing prior to the merger shall </w:t>
      </w:r>
      <w:r w:rsidR="00716E7F" w:rsidRPr="001A2AB1">
        <w:rPr>
          <w:rFonts w:ascii="Arial" w:hAnsi="Arial" w:cs="Arial"/>
          <w:sz w:val="20"/>
          <w:lang w:val="en-GB"/>
        </w:rPr>
        <w:t xml:space="preserve">therefore </w:t>
      </w:r>
      <w:r w:rsidRPr="001A2AB1">
        <w:rPr>
          <w:rFonts w:ascii="Arial" w:hAnsi="Arial" w:cs="Arial"/>
          <w:sz w:val="20"/>
          <w:lang w:val="en-GB"/>
        </w:rPr>
        <w:t>be reported as reclassifications with a negative sign in the reporting period in which the merger takes place.</w:t>
      </w:r>
    </w:p>
    <w:p w14:paraId="53C27E6F"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The following simplified example provide</w:t>
      </w:r>
      <w:r w:rsidR="005127A1" w:rsidRPr="001A2AB1">
        <w:rPr>
          <w:rFonts w:ascii="Arial" w:hAnsi="Arial" w:cs="Arial"/>
          <w:sz w:val="20"/>
          <w:lang w:val="en-GB"/>
        </w:rPr>
        <w:t>s</w:t>
      </w:r>
      <w:r w:rsidRPr="001A2AB1">
        <w:rPr>
          <w:rFonts w:ascii="Arial" w:hAnsi="Arial" w:cs="Arial"/>
          <w:sz w:val="20"/>
          <w:lang w:val="en-GB"/>
        </w:rPr>
        <w:t xml:space="preserve"> a better picture of the reporting of reclassifications of cross-positions. </w:t>
      </w:r>
      <w:r w:rsidR="005127A1" w:rsidRPr="001A2AB1">
        <w:rPr>
          <w:rFonts w:ascii="Arial" w:hAnsi="Arial" w:cs="Arial"/>
          <w:sz w:val="20"/>
          <w:lang w:val="en-GB"/>
        </w:rPr>
        <w:t xml:space="preserve">Insurance company </w:t>
      </w:r>
      <w:r w:rsidRPr="001A2AB1">
        <w:rPr>
          <w:rFonts w:ascii="Arial" w:hAnsi="Arial" w:cs="Arial"/>
          <w:sz w:val="20"/>
          <w:lang w:val="en-GB"/>
        </w:rPr>
        <w:t>A</w:t>
      </w:r>
      <w:r w:rsidR="005127A1" w:rsidRPr="001A2AB1">
        <w:rPr>
          <w:rFonts w:ascii="Arial" w:hAnsi="Arial" w:cs="Arial"/>
          <w:sz w:val="20"/>
          <w:lang w:val="en-GB"/>
        </w:rPr>
        <w:t xml:space="preserve"> (ICA)</w:t>
      </w:r>
      <w:r w:rsidRPr="001A2AB1">
        <w:rPr>
          <w:rFonts w:ascii="Arial" w:hAnsi="Arial" w:cs="Arial"/>
          <w:sz w:val="20"/>
          <w:lang w:val="en-GB"/>
        </w:rPr>
        <w:t xml:space="preserve"> merges with </w:t>
      </w:r>
      <w:r w:rsidR="005127A1" w:rsidRPr="001A2AB1">
        <w:rPr>
          <w:rFonts w:ascii="Arial" w:hAnsi="Arial" w:cs="Arial"/>
          <w:sz w:val="20"/>
          <w:lang w:val="en-GB"/>
        </w:rPr>
        <w:t xml:space="preserve">insurance company </w:t>
      </w:r>
      <w:r w:rsidRPr="001A2AB1">
        <w:rPr>
          <w:rFonts w:ascii="Arial" w:hAnsi="Arial" w:cs="Arial"/>
          <w:sz w:val="20"/>
          <w:lang w:val="en-GB"/>
        </w:rPr>
        <w:t>B</w:t>
      </w:r>
      <w:r w:rsidR="005127A1" w:rsidRPr="001A2AB1">
        <w:rPr>
          <w:rFonts w:ascii="Arial" w:hAnsi="Arial" w:cs="Arial"/>
          <w:sz w:val="20"/>
          <w:lang w:val="en-GB"/>
        </w:rPr>
        <w:t xml:space="preserve"> (ICB), after which </w:t>
      </w:r>
      <w:r w:rsidRPr="001A2AB1">
        <w:rPr>
          <w:rFonts w:ascii="Arial" w:hAnsi="Arial" w:cs="Arial"/>
          <w:sz w:val="20"/>
          <w:lang w:val="en-GB"/>
        </w:rPr>
        <w:t>ICA ceases to exist. Prior to the merger the cross-posit</w:t>
      </w:r>
      <w:r w:rsidR="005127A1" w:rsidRPr="001A2AB1">
        <w:rPr>
          <w:rFonts w:ascii="Arial" w:hAnsi="Arial" w:cs="Arial"/>
          <w:sz w:val="20"/>
          <w:lang w:val="en-GB"/>
        </w:rPr>
        <w:t>i</w:t>
      </w:r>
      <w:r w:rsidRPr="001A2AB1">
        <w:rPr>
          <w:rFonts w:ascii="Arial" w:hAnsi="Arial" w:cs="Arial"/>
          <w:sz w:val="20"/>
          <w:lang w:val="en-GB"/>
        </w:rPr>
        <w:t>ons are as follows:</w:t>
      </w:r>
    </w:p>
    <w:p w14:paraId="67794AB4"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w:t>
      </w:r>
      <w:r w:rsidRPr="001A2AB1">
        <w:rPr>
          <w:rFonts w:ascii="Arial" w:hAnsi="Arial" w:cs="Arial"/>
          <w:sz w:val="20"/>
          <w:lang w:val="en-GB"/>
        </w:rPr>
        <w:tab/>
        <w:t>ICA holds an amount of 100 in corporate bonds issued by ICB.</w:t>
      </w:r>
    </w:p>
    <w:p w14:paraId="3333C830"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w:t>
      </w:r>
      <w:r w:rsidRPr="001A2AB1">
        <w:rPr>
          <w:rFonts w:ascii="Arial" w:hAnsi="Arial" w:cs="Arial"/>
          <w:sz w:val="20"/>
          <w:lang w:val="en-GB"/>
        </w:rPr>
        <w:tab/>
        <w:t xml:space="preserve">ICB holds an amount of 300 in unlisted shares issued by ICA (Unlisted shares representing liability side equity are assumed to be contained in </w:t>
      </w:r>
      <w:r w:rsidR="005127A1" w:rsidRPr="001A2AB1">
        <w:rPr>
          <w:rFonts w:ascii="Arial" w:hAnsi="Arial" w:cs="Arial"/>
          <w:sz w:val="20"/>
          <w:lang w:val="en-GB"/>
        </w:rPr>
        <w:t>“</w:t>
      </w:r>
      <w:r w:rsidRPr="001A2AB1">
        <w:rPr>
          <w:rFonts w:ascii="Arial" w:hAnsi="Arial" w:cs="Arial"/>
          <w:sz w:val="20"/>
          <w:lang w:val="en-GB"/>
        </w:rPr>
        <w:t xml:space="preserve">Excess of </w:t>
      </w:r>
      <w:r w:rsidR="005127A1" w:rsidRPr="001A2AB1">
        <w:rPr>
          <w:rFonts w:ascii="Arial" w:hAnsi="Arial" w:cs="Arial"/>
          <w:sz w:val="20"/>
          <w:lang w:val="en-GB"/>
        </w:rPr>
        <w:t>a</w:t>
      </w:r>
      <w:r w:rsidRPr="001A2AB1">
        <w:rPr>
          <w:rFonts w:ascii="Arial" w:hAnsi="Arial" w:cs="Arial"/>
          <w:sz w:val="20"/>
          <w:lang w:val="en-GB"/>
        </w:rPr>
        <w:t xml:space="preserve">ssets over </w:t>
      </w:r>
      <w:r w:rsidR="005127A1" w:rsidRPr="001A2AB1">
        <w:rPr>
          <w:rFonts w:ascii="Arial" w:hAnsi="Arial" w:cs="Arial"/>
          <w:sz w:val="20"/>
          <w:lang w:val="en-GB"/>
        </w:rPr>
        <w:t>l</w:t>
      </w:r>
      <w:r w:rsidRPr="001A2AB1">
        <w:rPr>
          <w:rFonts w:ascii="Arial" w:hAnsi="Arial" w:cs="Arial"/>
          <w:sz w:val="20"/>
          <w:lang w:val="en-GB"/>
        </w:rPr>
        <w:t>iabilities</w:t>
      </w:r>
      <w:r w:rsidR="005127A1" w:rsidRPr="001A2AB1">
        <w:rPr>
          <w:rFonts w:ascii="Arial" w:hAnsi="Arial" w:cs="Arial"/>
          <w:sz w:val="20"/>
          <w:lang w:val="en-GB"/>
        </w:rPr>
        <w:t>” (</w:t>
      </w:r>
      <w:r w:rsidRPr="001A2AB1">
        <w:rPr>
          <w:rFonts w:ascii="Arial" w:hAnsi="Arial" w:cs="Arial"/>
          <w:sz w:val="20"/>
          <w:lang w:val="en-GB"/>
        </w:rPr>
        <w:t>R1000</w:t>
      </w:r>
      <w:r w:rsidR="005127A1" w:rsidRPr="001A2AB1">
        <w:rPr>
          <w:rFonts w:ascii="Arial" w:hAnsi="Arial" w:cs="Arial"/>
          <w:sz w:val="20"/>
          <w:lang w:val="en-GB"/>
        </w:rPr>
        <w:t>)</w:t>
      </w:r>
      <w:r w:rsidRPr="001A2AB1">
        <w:rPr>
          <w:rFonts w:ascii="Arial" w:hAnsi="Arial" w:cs="Arial"/>
          <w:sz w:val="20"/>
          <w:lang w:val="en-GB"/>
        </w:rPr>
        <w:t xml:space="preserve"> as no explicit reference of capital and reserves is available in SE.02.01)</w:t>
      </w:r>
      <w:r w:rsidR="005127A1" w:rsidRPr="001A2AB1">
        <w:rPr>
          <w:rFonts w:ascii="Arial" w:hAnsi="Arial" w:cs="Arial"/>
          <w:sz w:val="20"/>
          <w:lang w:val="en-GB"/>
        </w:rPr>
        <w:t>.</w:t>
      </w:r>
    </w:p>
    <w:p w14:paraId="6493A962"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lastRenderedPageBreak/>
        <w:t>Since those cross-positions disappear through the merg</w:t>
      </w:r>
      <w:r w:rsidR="00C13F93" w:rsidRPr="001A2AB1">
        <w:rPr>
          <w:rFonts w:ascii="Arial" w:hAnsi="Arial" w:cs="Arial"/>
          <w:sz w:val="20"/>
          <w:lang w:val="en-GB"/>
        </w:rPr>
        <w:t>er</w:t>
      </w:r>
      <w:r w:rsidRPr="001A2AB1">
        <w:rPr>
          <w:rFonts w:ascii="Arial" w:hAnsi="Arial" w:cs="Arial"/>
          <w:sz w:val="20"/>
          <w:lang w:val="en-GB"/>
        </w:rPr>
        <w:t xml:space="preserve"> process, they need to be reclassified (otherwise they would trigger incorrect transactions). The bold </w:t>
      </w:r>
      <w:r w:rsidR="005127A1" w:rsidRPr="001A2AB1">
        <w:rPr>
          <w:rFonts w:ascii="Arial" w:hAnsi="Arial" w:cs="Arial"/>
          <w:sz w:val="20"/>
          <w:lang w:val="en-GB"/>
        </w:rPr>
        <w:t xml:space="preserve">cells </w:t>
      </w:r>
      <w:r w:rsidRPr="001A2AB1">
        <w:rPr>
          <w:rFonts w:ascii="Arial" w:hAnsi="Arial" w:cs="Arial"/>
          <w:sz w:val="20"/>
          <w:lang w:val="en-GB"/>
        </w:rPr>
        <w:t>represent the Solvency II values (C0010) of cross-positions which need to be reclassified in the reporting period</w:t>
      </w:r>
      <w:r w:rsidR="005127A1" w:rsidRPr="001A2AB1">
        <w:rPr>
          <w:rFonts w:ascii="Arial" w:hAnsi="Arial" w:cs="Arial"/>
          <w:sz w:val="20"/>
          <w:lang w:val="en-GB"/>
        </w:rPr>
        <w:t xml:space="preserve"> in which</w:t>
      </w:r>
      <w:r w:rsidRPr="001A2AB1">
        <w:rPr>
          <w:rFonts w:ascii="Arial" w:hAnsi="Arial" w:cs="Arial"/>
          <w:sz w:val="20"/>
          <w:lang w:val="en-GB"/>
        </w:rPr>
        <w:t xml:space="preserve"> the merger takes place</w:t>
      </w:r>
      <w:r w:rsidR="00F90833" w:rsidRPr="001A2AB1">
        <w:rPr>
          <w:rFonts w:ascii="Arial" w:hAnsi="Arial" w:cs="Arial"/>
          <w:sz w:val="20"/>
          <w:lang w:val="en-GB"/>
        </w:rPr>
        <w:t xml:space="preserve">, </w:t>
      </w:r>
      <w:r w:rsidR="000B1DAE" w:rsidRPr="001A2AB1">
        <w:rPr>
          <w:rFonts w:ascii="Arial" w:hAnsi="Arial" w:cs="Arial"/>
          <w:sz w:val="20"/>
          <w:lang w:val="en-GB"/>
        </w:rPr>
        <w:t>t</w:t>
      </w:r>
      <w:r w:rsidRPr="001A2AB1">
        <w:rPr>
          <w:rFonts w:ascii="Arial" w:hAnsi="Arial" w:cs="Arial"/>
          <w:sz w:val="20"/>
          <w:lang w:val="en-GB"/>
        </w:rPr>
        <w:t xml:space="preserve">he dotted </w:t>
      </w:r>
      <w:r w:rsidR="005127A1" w:rsidRPr="001A2AB1">
        <w:rPr>
          <w:rFonts w:ascii="Arial" w:hAnsi="Arial" w:cs="Arial"/>
          <w:sz w:val="20"/>
          <w:lang w:val="en-GB"/>
        </w:rPr>
        <w:t xml:space="preserve">cells </w:t>
      </w:r>
      <w:r w:rsidRPr="001A2AB1">
        <w:rPr>
          <w:rFonts w:ascii="Arial" w:hAnsi="Arial" w:cs="Arial"/>
          <w:sz w:val="20"/>
          <w:lang w:val="en-GB"/>
        </w:rPr>
        <w:t xml:space="preserve">relate to the bonds issued by </w:t>
      </w:r>
      <w:r w:rsidR="00F90833" w:rsidRPr="001A2AB1">
        <w:rPr>
          <w:rFonts w:ascii="Arial" w:hAnsi="Arial" w:cs="Arial"/>
          <w:sz w:val="20"/>
          <w:lang w:val="en-GB"/>
        </w:rPr>
        <w:t>IC</w:t>
      </w:r>
      <w:r w:rsidRPr="001A2AB1">
        <w:rPr>
          <w:rFonts w:ascii="Arial" w:hAnsi="Arial" w:cs="Arial"/>
          <w:sz w:val="20"/>
          <w:lang w:val="en-GB"/>
        </w:rPr>
        <w:t xml:space="preserve">B and held by </w:t>
      </w:r>
      <w:r w:rsidR="00F90833" w:rsidRPr="001A2AB1">
        <w:rPr>
          <w:rFonts w:ascii="Arial" w:hAnsi="Arial" w:cs="Arial"/>
          <w:sz w:val="20"/>
          <w:lang w:val="en-GB"/>
        </w:rPr>
        <w:t>IC</w:t>
      </w:r>
      <w:r w:rsidRPr="001A2AB1">
        <w:rPr>
          <w:rFonts w:ascii="Arial" w:hAnsi="Arial" w:cs="Arial"/>
          <w:sz w:val="20"/>
          <w:lang w:val="en-GB"/>
        </w:rPr>
        <w:t>A</w:t>
      </w:r>
      <w:r w:rsidR="00F90833" w:rsidRPr="001A2AB1">
        <w:rPr>
          <w:rFonts w:ascii="Arial" w:hAnsi="Arial" w:cs="Arial"/>
          <w:sz w:val="20"/>
          <w:lang w:val="en-GB"/>
        </w:rPr>
        <w:t>,</w:t>
      </w:r>
      <w:r w:rsidRPr="001A2AB1">
        <w:rPr>
          <w:rFonts w:ascii="Arial" w:hAnsi="Arial" w:cs="Arial"/>
          <w:sz w:val="20"/>
          <w:lang w:val="en-GB"/>
        </w:rPr>
        <w:t xml:space="preserve"> </w:t>
      </w:r>
      <w:r w:rsidR="00F90833" w:rsidRPr="001A2AB1">
        <w:rPr>
          <w:rFonts w:ascii="Arial" w:hAnsi="Arial" w:cs="Arial"/>
          <w:sz w:val="20"/>
          <w:lang w:val="en-GB"/>
        </w:rPr>
        <w:t xml:space="preserve">and </w:t>
      </w:r>
      <w:r w:rsidRPr="001A2AB1">
        <w:rPr>
          <w:rFonts w:ascii="Arial" w:hAnsi="Arial" w:cs="Arial"/>
          <w:sz w:val="20"/>
          <w:lang w:val="en-GB"/>
        </w:rPr>
        <w:t xml:space="preserve">the striped </w:t>
      </w:r>
      <w:r w:rsidR="00F90833" w:rsidRPr="001A2AB1">
        <w:rPr>
          <w:rFonts w:ascii="Arial" w:hAnsi="Arial" w:cs="Arial"/>
          <w:sz w:val="20"/>
          <w:lang w:val="en-GB"/>
        </w:rPr>
        <w:t xml:space="preserve">cells </w:t>
      </w:r>
      <w:r w:rsidRPr="001A2AB1">
        <w:rPr>
          <w:rFonts w:ascii="Arial" w:hAnsi="Arial" w:cs="Arial"/>
          <w:sz w:val="20"/>
          <w:lang w:val="en-GB"/>
        </w:rPr>
        <w:t xml:space="preserve">relate to the shares issued by </w:t>
      </w:r>
      <w:r w:rsidR="00F90833" w:rsidRPr="001A2AB1">
        <w:rPr>
          <w:rFonts w:ascii="Arial" w:hAnsi="Arial" w:cs="Arial"/>
          <w:sz w:val="20"/>
          <w:lang w:val="en-GB"/>
        </w:rPr>
        <w:t>IC</w:t>
      </w:r>
      <w:r w:rsidRPr="001A2AB1">
        <w:rPr>
          <w:rFonts w:ascii="Arial" w:hAnsi="Arial" w:cs="Arial"/>
          <w:sz w:val="20"/>
          <w:lang w:val="en-GB"/>
        </w:rPr>
        <w:t xml:space="preserve">A and held by </w:t>
      </w:r>
      <w:r w:rsidR="00F90833" w:rsidRPr="001A2AB1">
        <w:rPr>
          <w:rFonts w:ascii="Arial" w:hAnsi="Arial" w:cs="Arial"/>
          <w:sz w:val="20"/>
          <w:lang w:val="en-GB"/>
        </w:rPr>
        <w:t>IC</w:t>
      </w:r>
      <w:r w:rsidRPr="001A2AB1">
        <w:rPr>
          <w:rFonts w:ascii="Arial" w:hAnsi="Arial" w:cs="Arial"/>
          <w:sz w:val="20"/>
          <w:lang w:val="en-GB"/>
        </w:rPr>
        <w:t xml:space="preserve">B. </w:t>
      </w:r>
    </w:p>
    <w:tbl>
      <w:tblPr>
        <w:tblW w:w="10220" w:type="dxa"/>
        <w:tblInd w:w="93" w:type="dxa"/>
        <w:tblLook w:val="04A0" w:firstRow="1" w:lastRow="0" w:firstColumn="1" w:lastColumn="0" w:noHBand="0" w:noVBand="1"/>
      </w:tblPr>
      <w:tblGrid>
        <w:gridCol w:w="3573"/>
        <w:gridCol w:w="860"/>
        <w:gridCol w:w="4927"/>
        <w:gridCol w:w="860"/>
      </w:tblGrid>
      <w:tr w:rsidR="00D75BB7" w:rsidRPr="001A2AB1" w14:paraId="21D2210E" w14:textId="77777777" w:rsidTr="00D75BB7">
        <w:trPr>
          <w:trHeight w:val="288"/>
        </w:trPr>
        <w:tc>
          <w:tcPr>
            <w:tcW w:w="1022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FD60D8A"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ICA (ceasing insurance corporation) – prior to merger</w:t>
            </w:r>
          </w:p>
        </w:tc>
      </w:tr>
      <w:tr w:rsidR="00D75BB7" w:rsidRPr="001A2AB1" w14:paraId="7CD16131" w14:textId="77777777" w:rsidTr="00D75BB7">
        <w:trPr>
          <w:trHeight w:val="552"/>
        </w:trPr>
        <w:tc>
          <w:tcPr>
            <w:tcW w:w="3573" w:type="dxa"/>
            <w:tcBorders>
              <w:top w:val="nil"/>
              <w:left w:val="single" w:sz="8" w:space="0" w:color="auto"/>
              <w:bottom w:val="nil"/>
              <w:right w:val="nil"/>
            </w:tcBorders>
            <w:shd w:val="clear" w:color="000000" w:fill="FFFFFF"/>
            <w:noWrap/>
            <w:vAlign w:val="center"/>
            <w:hideMark/>
          </w:tcPr>
          <w:p w14:paraId="154AD93A"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Corporate bonds</w:t>
            </w:r>
          </w:p>
        </w:tc>
        <w:tc>
          <w:tcPr>
            <w:tcW w:w="860" w:type="dxa"/>
            <w:tcBorders>
              <w:top w:val="nil"/>
              <w:left w:val="nil"/>
              <w:bottom w:val="nil"/>
              <w:right w:val="nil"/>
            </w:tcBorders>
            <w:shd w:val="clear" w:color="000000" w:fill="FFFFFF"/>
            <w:noWrap/>
            <w:vAlign w:val="center"/>
            <w:hideMark/>
          </w:tcPr>
          <w:p w14:paraId="737C2FF4"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400</w:t>
            </w:r>
          </w:p>
        </w:tc>
        <w:tc>
          <w:tcPr>
            <w:tcW w:w="4927" w:type="dxa"/>
            <w:tcBorders>
              <w:top w:val="nil"/>
              <w:left w:val="single" w:sz="12" w:space="0" w:color="auto"/>
              <w:bottom w:val="nil"/>
              <w:right w:val="nil"/>
            </w:tcBorders>
            <w:shd w:val="clear" w:color="000000" w:fill="FFFFFF"/>
            <w:vAlign w:val="center"/>
            <w:hideMark/>
          </w:tcPr>
          <w:p w14:paraId="7E489215"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Other financial liabilities (debt securities issued – EC0815)</w:t>
            </w:r>
          </w:p>
        </w:tc>
        <w:tc>
          <w:tcPr>
            <w:tcW w:w="860" w:type="dxa"/>
            <w:tcBorders>
              <w:top w:val="nil"/>
              <w:left w:val="nil"/>
              <w:bottom w:val="nil"/>
              <w:right w:val="single" w:sz="8" w:space="0" w:color="auto"/>
            </w:tcBorders>
            <w:shd w:val="clear" w:color="000000" w:fill="FFFFFF"/>
            <w:noWrap/>
            <w:vAlign w:val="center"/>
            <w:hideMark/>
          </w:tcPr>
          <w:p w14:paraId="411925F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50</w:t>
            </w:r>
          </w:p>
        </w:tc>
      </w:tr>
      <w:tr w:rsidR="00D75BB7" w:rsidRPr="001A2AB1" w14:paraId="6C2052B5" w14:textId="77777777" w:rsidTr="00D75BB7">
        <w:trPr>
          <w:trHeight w:val="276"/>
        </w:trPr>
        <w:tc>
          <w:tcPr>
            <w:tcW w:w="3573" w:type="dxa"/>
            <w:vMerge w:val="restart"/>
            <w:tcBorders>
              <w:top w:val="nil"/>
              <w:left w:val="single" w:sz="8" w:space="0" w:color="auto"/>
              <w:bottom w:val="nil"/>
              <w:right w:val="nil"/>
            </w:tcBorders>
            <w:shd w:val="clear" w:color="000000" w:fill="F2F2F2"/>
            <w:noWrap/>
            <w:vAlign w:val="center"/>
            <w:hideMark/>
          </w:tcPr>
          <w:p w14:paraId="078AA26B"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bonds issued by </w:t>
            </w:r>
            <w:r w:rsidRPr="001A2AB1">
              <w:rPr>
                <w:rFonts w:ascii="Arial" w:hAnsi="Arial" w:cs="Arial"/>
                <w:b/>
                <w:bCs/>
                <w:i/>
                <w:iCs/>
                <w:szCs w:val="22"/>
                <w:lang w:val="en-GB" w:eastAsia="en-GB"/>
              </w:rPr>
              <w:t>B</w:t>
            </w:r>
          </w:p>
        </w:tc>
        <w:tc>
          <w:tcPr>
            <w:tcW w:w="860" w:type="dxa"/>
            <w:vMerge w:val="restart"/>
            <w:tcBorders>
              <w:top w:val="nil"/>
              <w:left w:val="nil"/>
              <w:bottom w:val="nil"/>
              <w:right w:val="nil"/>
            </w:tcBorders>
            <w:shd w:val="clear" w:color="000000" w:fill="F2F2F2"/>
            <w:noWrap/>
            <w:vAlign w:val="center"/>
            <w:hideMark/>
          </w:tcPr>
          <w:p w14:paraId="6C85A209" w14:textId="77777777" w:rsidR="00D75BB7" w:rsidRPr="001A2AB1" w:rsidRDefault="00D75BB7" w:rsidP="00D75BB7">
            <w:pPr>
              <w:jc w:val="righ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100</w:t>
            </w:r>
          </w:p>
        </w:tc>
        <w:tc>
          <w:tcPr>
            <w:tcW w:w="4927" w:type="dxa"/>
            <w:vMerge w:val="restart"/>
            <w:tcBorders>
              <w:top w:val="nil"/>
              <w:left w:val="single" w:sz="12" w:space="0" w:color="auto"/>
              <w:bottom w:val="nil"/>
              <w:right w:val="nil"/>
            </w:tcBorders>
            <w:shd w:val="clear" w:color="000000" w:fill="FFFFFF"/>
            <w:vAlign w:val="center"/>
            <w:hideMark/>
          </w:tcPr>
          <w:p w14:paraId="5DA611D4"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860" w:type="dxa"/>
            <w:tcBorders>
              <w:top w:val="nil"/>
              <w:left w:val="nil"/>
              <w:bottom w:val="nil"/>
              <w:right w:val="single" w:sz="8" w:space="0" w:color="auto"/>
            </w:tcBorders>
            <w:shd w:val="clear" w:color="000000" w:fill="FFFFFF"/>
            <w:noWrap/>
            <w:vAlign w:val="center"/>
            <w:hideMark/>
          </w:tcPr>
          <w:p w14:paraId="4706D4D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xml:space="preserve"> </w:t>
            </w:r>
          </w:p>
        </w:tc>
      </w:tr>
      <w:tr w:rsidR="00D75BB7" w:rsidRPr="001A2AB1" w14:paraId="42EC435F" w14:textId="77777777" w:rsidTr="00D75BB7">
        <w:trPr>
          <w:trHeight w:val="276"/>
        </w:trPr>
        <w:tc>
          <w:tcPr>
            <w:tcW w:w="3573" w:type="dxa"/>
            <w:vMerge/>
            <w:tcBorders>
              <w:top w:val="nil"/>
              <w:left w:val="single" w:sz="8" w:space="0" w:color="auto"/>
              <w:bottom w:val="nil"/>
              <w:right w:val="nil"/>
            </w:tcBorders>
            <w:vAlign w:val="center"/>
            <w:hideMark/>
          </w:tcPr>
          <w:p w14:paraId="2F11EDB4" w14:textId="77777777" w:rsidR="00D75BB7" w:rsidRPr="001A2AB1" w:rsidRDefault="00D75BB7" w:rsidP="00D75BB7">
            <w:pPr>
              <w:jc w:val="left"/>
              <w:rPr>
                <w:rFonts w:ascii="Arial" w:hAnsi="Arial" w:cs="Arial"/>
                <w:b/>
                <w:bCs/>
                <w:i/>
                <w:iCs/>
                <w:color w:val="000000"/>
                <w:szCs w:val="22"/>
                <w:lang w:val="en-GB" w:eastAsia="en-GB"/>
              </w:rPr>
            </w:pPr>
          </w:p>
        </w:tc>
        <w:tc>
          <w:tcPr>
            <w:tcW w:w="860" w:type="dxa"/>
            <w:vMerge/>
            <w:tcBorders>
              <w:top w:val="nil"/>
              <w:left w:val="nil"/>
              <w:bottom w:val="nil"/>
              <w:right w:val="nil"/>
            </w:tcBorders>
            <w:vAlign w:val="center"/>
            <w:hideMark/>
          </w:tcPr>
          <w:p w14:paraId="5DD8E748" w14:textId="77777777" w:rsidR="00D75BB7" w:rsidRPr="001A2AB1" w:rsidRDefault="00D75BB7" w:rsidP="00D75BB7">
            <w:pPr>
              <w:jc w:val="left"/>
              <w:rPr>
                <w:rFonts w:ascii="Arial" w:hAnsi="Arial" w:cs="Arial"/>
                <w:b/>
                <w:bCs/>
                <w:i/>
                <w:iCs/>
                <w:color w:val="000000"/>
                <w:szCs w:val="22"/>
                <w:lang w:val="en-GB" w:eastAsia="en-GB"/>
              </w:rPr>
            </w:pPr>
          </w:p>
        </w:tc>
        <w:tc>
          <w:tcPr>
            <w:tcW w:w="4927" w:type="dxa"/>
            <w:vMerge/>
            <w:tcBorders>
              <w:top w:val="nil"/>
              <w:left w:val="single" w:sz="12" w:space="0" w:color="auto"/>
              <w:bottom w:val="nil"/>
              <w:right w:val="nil"/>
            </w:tcBorders>
            <w:vAlign w:val="center"/>
            <w:hideMark/>
          </w:tcPr>
          <w:p w14:paraId="652DADA4" w14:textId="77777777" w:rsidR="00D75BB7" w:rsidRPr="001A2AB1" w:rsidRDefault="00D75BB7" w:rsidP="00D75BB7">
            <w:pPr>
              <w:jc w:val="left"/>
              <w:rPr>
                <w:rFonts w:ascii="Arial" w:hAnsi="Arial" w:cs="Arial"/>
                <w:color w:val="000000"/>
                <w:szCs w:val="22"/>
                <w:lang w:val="en-GB" w:eastAsia="en-GB"/>
              </w:rPr>
            </w:pPr>
          </w:p>
        </w:tc>
        <w:tc>
          <w:tcPr>
            <w:tcW w:w="860" w:type="dxa"/>
            <w:tcBorders>
              <w:top w:val="nil"/>
              <w:left w:val="nil"/>
              <w:bottom w:val="nil"/>
              <w:right w:val="single" w:sz="8" w:space="0" w:color="auto"/>
            </w:tcBorders>
            <w:shd w:val="clear" w:color="000000" w:fill="FFFFFF"/>
            <w:noWrap/>
            <w:vAlign w:val="center"/>
            <w:hideMark/>
          </w:tcPr>
          <w:p w14:paraId="246B496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1,350</w:t>
            </w:r>
          </w:p>
        </w:tc>
      </w:tr>
      <w:tr w:rsidR="00D75BB7" w:rsidRPr="001A2AB1" w14:paraId="785BBEBE" w14:textId="77777777" w:rsidTr="00D75BB7">
        <w:trPr>
          <w:trHeight w:val="552"/>
        </w:trPr>
        <w:tc>
          <w:tcPr>
            <w:tcW w:w="3573" w:type="dxa"/>
            <w:tcBorders>
              <w:top w:val="nil"/>
              <w:left w:val="single" w:sz="8" w:space="0" w:color="auto"/>
              <w:bottom w:val="nil"/>
              <w:right w:val="nil"/>
            </w:tcBorders>
            <w:shd w:val="clear" w:color="000000" w:fill="FFFFFF"/>
            <w:noWrap/>
            <w:vAlign w:val="center"/>
            <w:hideMark/>
          </w:tcPr>
          <w:p w14:paraId="7CE1618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860" w:type="dxa"/>
            <w:tcBorders>
              <w:top w:val="nil"/>
              <w:left w:val="nil"/>
              <w:bottom w:val="nil"/>
              <w:right w:val="nil"/>
            </w:tcBorders>
            <w:shd w:val="clear" w:color="000000" w:fill="FFFFFF"/>
            <w:noWrap/>
            <w:vAlign w:val="center"/>
            <w:hideMark/>
          </w:tcPr>
          <w:p w14:paraId="6D66BBCC"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927" w:type="dxa"/>
            <w:tcBorders>
              <w:top w:val="nil"/>
              <w:left w:val="single" w:sz="12" w:space="0" w:color="auto"/>
              <w:bottom w:val="nil"/>
              <w:right w:val="nil"/>
            </w:tcBorders>
            <w:shd w:val="clear" w:color="000000" w:fill="FFFFFF"/>
            <w:vAlign w:val="center"/>
            <w:hideMark/>
          </w:tcPr>
          <w:p w14:paraId="193F7FD1"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Unlisted shares - contained in Excess of assets over liabilities (R1000)</w:t>
            </w:r>
          </w:p>
        </w:tc>
        <w:tc>
          <w:tcPr>
            <w:tcW w:w="860" w:type="dxa"/>
            <w:tcBorders>
              <w:top w:val="nil"/>
              <w:left w:val="nil"/>
              <w:bottom w:val="nil"/>
              <w:right w:val="single" w:sz="8" w:space="0" w:color="auto"/>
            </w:tcBorders>
            <w:shd w:val="clear" w:color="000000" w:fill="FFFFFF"/>
            <w:noWrap/>
            <w:vAlign w:val="center"/>
            <w:hideMark/>
          </w:tcPr>
          <w:p w14:paraId="34172E66"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400</w:t>
            </w:r>
          </w:p>
        </w:tc>
      </w:tr>
      <w:tr w:rsidR="00D75BB7" w:rsidRPr="001A2AB1" w14:paraId="0C7B70C2" w14:textId="77777777" w:rsidTr="00D75BB7">
        <w:trPr>
          <w:trHeight w:val="288"/>
        </w:trPr>
        <w:tc>
          <w:tcPr>
            <w:tcW w:w="3573" w:type="dxa"/>
            <w:tcBorders>
              <w:top w:val="nil"/>
              <w:left w:val="single" w:sz="8" w:space="0" w:color="auto"/>
              <w:bottom w:val="nil"/>
              <w:right w:val="nil"/>
            </w:tcBorders>
            <w:shd w:val="clear" w:color="000000" w:fill="FFFFFF"/>
            <w:noWrap/>
            <w:vAlign w:val="center"/>
            <w:hideMark/>
          </w:tcPr>
          <w:p w14:paraId="72B167FF"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860" w:type="dxa"/>
            <w:tcBorders>
              <w:top w:val="nil"/>
              <w:left w:val="nil"/>
              <w:bottom w:val="nil"/>
              <w:right w:val="nil"/>
            </w:tcBorders>
            <w:shd w:val="clear" w:color="000000" w:fill="FFFFFF"/>
            <w:noWrap/>
            <w:vAlign w:val="center"/>
            <w:hideMark/>
          </w:tcPr>
          <w:p w14:paraId="1AEF8DE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1,400</w:t>
            </w:r>
          </w:p>
        </w:tc>
        <w:tc>
          <w:tcPr>
            <w:tcW w:w="4927" w:type="dxa"/>
            <w:tcBorders>
              <w:top w:val="nil"/>
              <w:left w:val="single" w:sz="12" w:space="0" w:color="auto"/>
              <w:bottom w:val="nil"/>
              <w:right w:val="nil"/>
            </w:tcBorders>
            <w:shd w:val="thinDiagStripe" w:color="000000" w:fill="D0CECE"/>
            <w:vAlign w:val="center"/>
            <w:hideMark/>
          </w:tcPr>
          <w:p w14:paraId="7323E940"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shares held by </w:t>
            </w:r>
            <w:r w:rsidRPr="001A2AB1">
              <w:rPr>
                <w:rFonts w:ascii="Arial" w:hAnsi="Arial" w:cs="Arial"/>
                <w:b/>
                <w:bCs/>
                <w:i/>
                <w:iCs/>
                <w:szCs w:val="22"/>
                <w:lang w:val="en-GB" w:eastAsia="en-GB"/>
              </w:rPr>
              <w:t>B</w:t>
            </w:r>
          </w:p>
        </w:tc>
        <w:tc>
          <w:tcPr>
            <w:tcW w:w="860" w:type="dxa"/>
            <w:tcBorders>
              <w:top w:val="nil"/>
              <w:left w:val="nil"/>
              <w:bottom w:val="nil"/>
              <w:right w:val="single" w:sz="8" w:space="0" w:color="auto"/>
            </w:tcBorders>
            <w:shd w:val="thinDiagStripe" w:color="000000" w:fill="D0CECE"/>
            <w:noWrap/>
            <w:vAlign w:val="center"/>
            <w:hideMark/>
          </w:tcPr>
          <w:p w14:paraId="43B832A3" w14:textId="77777777" w:rsidR="00D75BB7" w:rsidRPr="001A2AB1" w:rsidRDefault="00D75BB7" w:rsidP="00D75BB7">
            <w:pPr>
              <w:jc w:val="righ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300</w:t>
            </w:r>
          </w:p>
        </w:tc>
      </w:tr>
      <w:tr w:rsidR="00D75BB7" w:rsidRPr="001A2AB1" w14:paraId="44DB453B" w14:textId="77777777" w:rsidTr="00D75BB7">
        <w:trPr>
          <w:trHeight w:val="288"/>
        </w:trPr>
        <w:tc>
          <w:tcPr>
            <w:tcW w:w="3573" w:type="dxa"/>
            <w:tcBorders>
              <w:top w:val="single" w:sz="8" w:space="0" w:color="auto"/>
              <w:left w:val="single" w:sz="8" w:space="0" w:color="auto"/>
              <w:bottom w:val="single" w:sz="8" w:space="0" w:color="auto"/>
              <w:right w:val="nil"/>
            </w:tcBorders>
            <w:shd w:val="clear" w:color="000000" w:fill="FFFFFF"/>
            <w:noWrap/>
            <w:vAlign w:val="center"/>
            <w:hideMark/>
          </w:tcPr>
          <w:p w14:paraId="76A17846"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860" w:type="dxa"/>
            <w:tcBorders>
              <w:top w:val="single" w:sz="8" w:space="0" w:color="auto"/>
              <w:left w:val="nil"/>
              <w:bottom w:val="single" w:sz="8" w:space="0" w:color="auto"/>
              <w:right w:val="nil"/>
            </w:tcBorders>
            <w:shd w:val="clear" w:color="000000" w:fill="FFFFFF"/>
            <w:noWrap/>
            <w:vAlign w:val="center"/>
            <w:hideMark/>
          </w:tcPr>
          <w:p w14:paraId="2B8FFF4E"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1,800</w:t>
            </w:r>
          </w:p>
        </w:tc>
        <w:tc>
          <w:tcPr>
            <w:tcW w:w="4927" w:type="dxa"/>
            <w:tcBorders>
              <w:top w:val="single" w:sz="8" w:space="0" w:color="auto"/>
              <w:left w:val="single" w:sz="12" w:space="0" w:color="auto"/>
              <w:bottom w:val="single" w:sz="8" w:space="0" w:color="auto"/>
              <w:right w:val="nil"/>
            </w:tcBorders>
            <w:shd w:val="clear" w:color="000000" w:fill="FFFFFF"/>
            <w:vAlign w:val="center"/>
            <w:hideMark/>
          </w:tcPr>
          <w:p w14:paraId="4E422023"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860" w:type="dxa"/>
            <w:tcBorders>
              <w:top w:val="single" w:sz="8" w:space="0" w:color="auto"/>
              <w:left w:val="nil"/>
              <w:bottom w:val="single" w:sz="8" w:space="0" w:color="auto"/>
              <w:right w:val="single" w:sz="8" w:space="0" w:color="auto"/>
            </w:tcBorders>
            <w:shd w:val="clear" w:color="000000" w:fill="FFFFFF"/>
            <w:noWrap/>
            <w:vAlign w:val="center"/>
            <w:hideMark/>
          </w:tcPr>
          <w:p w14:paraId="59D7BF85"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1,800</w:t>
            </w:r>
          </w:p>
        </w:tc>
      </w:tr>
    </w:tbl>
    <w:p w14:paraId="2AFBC233" w14:textId="77777777" w:rsidR="00BF3FD5" w:rsidRPr="001A2AB1" w:rsidRDefault="00BF3FD5" w:rsidP="00D75BB7">
      <w:pPr>
        <w:spacing w:line="480" w:lineRule="auto"/>
        <w:rPr>
          <w:rFonts w:ascii="Arial" w:hAnsi="Arial" w:cs="Arial"/>
          <w:sz w:val="20"/>
          <w:lang w:val="en-GB"/>
        </w:rPr>
      </w:pPr>
    </w:p>
    <w:tbl>
      <w:tblPr>
        <w:tblW w:w="10220" w:type="dxa"/>
        <w:tblInd w:w="93" w:type="dxa"/>
        <w:tblLook w:val="04A0" w:firstRow="1" w:lastRow="0" w:firstColumn="1" w:lastColumn="0" w:noHBand="0" w:noVBand="1"/>
      </w:tblPr>
      <w:tblGrid>
        <w:gridCol w:w="3621"/>
        <w:gridCol w:w="854"/>
        <w:gridCol w:w="4891"/>
        <w:gridCol w:w="854"/>
      </w:tblGrid>
      <w:tr w:rsidR="00D75BB7" w:rsidRPr="001A2AB1" w14:paraId="55E159F1" w14:textId="77777777" w:rsidTr="00D75BB7">
        <w:trPr>
          <w:trHeight w:val="288"/>
        </w:trPr>
        <w:tc>
          <w:tcPr>
            <w:tcW w:w="1022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755E93C"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ICB (absorbing insurance corporation) – prior to merger</w:t>
            </w:r>
          </w:p>
        </w:tc>
      </w:tr>
      <w:tr w:rsidR="00D75BB7" w:rsidRPr="001A2AB1" w14:paraId="1F7DEA19" w14:textId="77777777" w:rsidTr="00D75BB7">
        <w:trPr>
          <w:trHeight w:val="552"/>
        </w:trPr>
        <w:tc>
          <w:tcPr>
            <w:tcW w:w="3621" w:type="dxa"/>
            <w:tcBorders>
              <w:top w:val="nil"/>
              <w:left w:val="single" w:sz="8" w:space="0" w:color="auto"/>
              <w:bottom w:val="nil"/>
              <w:right w:val="nil"/>
            </w:tcBorders>
            <w:shd w:val="clear" w:color="000000" w:fill="FFFFFF"/>
            <w:noWrap/>
            <w:vAlign w:val="center"/>
            <w:hideMark/>
          </w:tcPr>
          <w:p w14:paraId="414466C4"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854" w:type="dxa"/>
            <w:tcBorders>
              <w:top w:val="nil"/>
              <w:left w:val="nil"/>
              <w:bottom w:val="nil"/>
              <w:right w:val="nil"/>
            </w:tcBorders>
            <w:shd w:val="clear" w:color="000000" w:fill="FFFFFF"/>
            <w:noWrap/>
            <w:vAlign w:val="center"/>
            <w:hideMark/>
          </w:tcPr>
          <w:p w14:paraId="78273C79"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891" w:type="dxa"/>
            <w:tcBorders>
              <w:top w:val="nil"/>
              <w:left w:val="single" w:sz="12" w:space="0" w:color="auto"/>
              <w:bottom w:val="nil"/>
              <w:right w:val="nil"/>
            </w:tcBorders>
            <w:shd w:val="clear" w:color="000000" w:fill="FFFFFF"/>
            <w:vAlign w:val="center"/>
            <w:hideMark/>
          </w:tcPr>
          <w:p w14:paraId="1447F4E8"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Other financial liabilities (debt securities issued – EC0815)</w:t>
            </w:r>
          </w:p>
        </w:tc>
        <w:tc>
          <w:tcPr>
            <w:tcW w:w="854" w:type="dxa"/>
            <w:tcBorders>
              <w:top w:val="nil"/>
              <w:left w:val="nil"/>
              <w:bottom w:val="nil"/>
              <w:right w:val="single" w:sz="8" w:space="0" w:color="auto"/>
            </w:tcBorders>
            <w:shd w:val="clear" w:color="000000" w:fill="FFFFFF"/>
            <w:noWrap/>
            <w:vAlign w:val="center"/>
            <w:hideMark/>
          </w:tcPr>
          <w:p w14:paraId="278B210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150</w:t>
            </w:r>
          </w:p>
        </w:tc>
      </w:tr>
      <w:tr w:rsidR="00D75BB7" w:rsidRPr="001A2AB1" w14:paraId="3A6CE901" w14:textId="77777777" w:rsidTr="00D75BB7">
        <w:trPr>
          <w:trHeight w:val="276"/>
        </w:trPr>
        <w:tc>
          <w:tcPr>
            <w:tcW w:w="3621" w:type="dxa"/>
            <w:tcBorders>
              <w:top w:val="nil"/>
              <w:left w:val="single" w:sz="8" w:space="0" w:color="auto"/>
              <w:bottom w:val="nil"/>
              <w:right w:val="nil"/>
            </w:tcBorders>
            <w:shd w:val="clear" w:color="000000" w:fill="FFFFFF"/>
            <w:noWrap/>
            <w:vAlign w:val="center"/>
            <w:hideMark/>
          </w:tcPr>
          <w:p w14:paraId="3C8A868B"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xml:space="preserve">Equities – listed  </w:t>
            </w:r>
          </w:p>
        </w:tc>
        <w:tc>
          <w:tcPr>
            <w:tcW w:w="854" w:type="dxa"/>
            <w:tcBorders>
              <w:top w:val="nil"/>
              <w:left w:val="nil"/>
              <w:bottom w:val="nil"/>
              <w:right w:val="nil"/>
            </w:tcBorders>
            <w:shd w:val="clear" w:color="000000" w:fill="FFFFFF"/>
            <w:noWrap/>
            <w:vAlign w:val="center"/>
            <w:hideMark/>
          </w:tcPr>
          <w:p w14:paraId="29584496"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1,100</w:t>
            </w:r>
          </w:p>
        </w:tc>
        <w:tc>
          <w:tcPr>
            <w:tcW w:w="4891" w:type="dxa"/>
            <w:tcBorders>
              <w:top w:val="nil"/>
              <w:left w:val="single" w:sz="12" w:space="0" w:color="auto"/>
              <w:bottom w:val="nil"/>
              <w:right w:val="nil"/>
            </w:tcBorders>
            <w:shd w:val="clear" w:color="000000" w:fill="F2F2F2"/>
            <w:vAlign w:val="center"/>
            <w:hideMark/>
          </w:tcPr>
          <w:p w14:paraId="3A4BE9E9"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bonds held by </w:t>
            </w:r>
            <w:r w:rsidRPr="001A2AB1">
              <w:rPr>
                <w:rFonts w:ascii="Arial" w:hAnsi="Arial" w:cs="Arial"/>
                <w:b/>
                <w:bCs/>
                <w:i/>
                <w:iCs/>
                <w:szCs w:val="22"/>
                <w:lang w:val="en-GB" w:eastAsia="en-GB"/>
              </w:rPr>
              <w:t>A</w:t>
            </w:r>
          </w:p>
        </w:tc>
        <w:tc>
          <w:tcPr>
            <w:tcW w:w="854" w:type="dxa"/>
            <w:tcBorders>
              <w:top w:val="nil"/>
              <w:left w:val="nil"/>
              <w:bottom w:val="nil"/>
              <w:right w:val="single" w:sz="8" w:space="0" w:color="auto"/>
            </w:tcBorders>
            <w:shd w:val="clear" w:color="000000" w:fill="F2F2F2"/>
            <w:noWrap/>
            <w:vAlign w:val="center"/>
            <w:hideMark/>
          </w:tcPr>
          <w:p w14:paraId="0D596B0F"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100</w:t>
            </w:r>
          </w:p>
        </w:tc>
      </w:tr>
      <w:tr w:rsidR="00D75BB7" w:rsidRPr="001A2AB1" w14:paraId="43AC225C" w14:textId="77777777" w:rsidTr="00D75BB7">
        <w:trPr>
          <w:trHeight w:val="276"/>
        </w:trPr>
        <w:tc>
          <w:tcPr>
            <w:tcW w:w="3621" w:type="dxa"/>
            <w:tcBorders>
              <w:top w:val="nil"/>
              <w:left w:val="single" w:sz="8" w:space="0" w:color="auto"/>
              <w:bottom w:val="nil"/>
              <w:right w:val="nil"/>
            </w:tcBorders>
            <w:shd w:val="thinDiagStripe" w:color="000000" w:fill="D0CECE"/>
            <w:noWrap/>
            <w:vAlign w:val="center"/>
            <w:hideMark/>
          </w:tcPr>
          <w:p w14:paraId="7F339AEF"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shares issued by </w:t>
            </w:r>
            <w:r w:rsidRPr="001A2AB1">
              <w:rPr>
                <w:rFonts w:ascii="Arial" w:hAnsi="Arial" w:cs="Arial"/>
                <w:b/>
                <w:bCs/>
                <w:i/>
                <w:iCs/>
                <w:szCs w:val="22"/>
                <w:lang w:val="en-GB" w:eastAsia="en-GB"/>
              </w:rPr>
              <w:t>A</w:t>
            </w:r>
          </w:p>
        </w:tc>
        <w:tc>
          <w:tcPr>
            <w:tcW w:w="854" w:type="dxa"/>
            <w:tcBorders>
              <w:top w:val="nil"/>
              <w:left w:val="nil"/>
              <w:bottom w:val="nil"/>
              <w:right w:val="nil"/>
            </w:tcBorders>
            <w:shd w:val="thinDiagStripe" w:color="000000" w:fill="D0CECE"/>
            <w:noWrap/>
            <w:vAlign w:val="center"/>
            <w:hideMark/>
          </w:tcPr>
          <w:p w14:paraId="79CBBF47"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300</w:t>
            </w:r>
          </w:p>
        </w:tc>
        <w:tc>
          <w:tcPr>
            <w:tcW w:w="4891" w:type="dxa"/>
            <w:tcBorders>
              <w:top w:val="nil"/>
              <w:left w:val="single" w:sz="12" w:space="0" w:color="auto"/>
              <w:bottom w:val="nil"/>
              <w:right w:val="nil"/>
            </w:tcBorders>
            <w:shd w:val="clear" w:color="000000" w:fill="FFFFFF"/>
            <w:vAlign w:val="center"/>
            <w:hideMark/>
          </w:tcPr>
          <w:p w14:paraId="1875FBC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854" w:type="dxa"/>
            <w:tcBorders>
              <w:top w:val="nil"/>
              <w:left w:val="nil"/>
              <w:bottom w:val="nil"/>
              <w:right w:val="single" w:sz="8" w:space="0" w:color="auto"/>
            </w:tcBorders>
            <w:shd w:val="clear" w:color="000000" w:fill="FFFFFF"/>
            <w:noWrap/>
            <w:vAlign w:val="center"/>
            <w:hideMark/>
          </w:tcPr>
          <w:p w14:paraId="014809C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2,150</w:t>
            </w:r>
          </w:p>
        </w:tc>
      </w:tr>
      <w:tr w:rsidR="00D75BB7" w:rsidRPr="001A2AB1" w14:paraId="16CE8DC8" w14:textId="77777777" w:rsidTr="00D75BB7">
        <w:trPr>
          <w:trHeight w:val="564"/>
        </w:trPr>
        <w:tc>
          <w:tcPr>
            <w:tcW w:w="3621" w:type="dxa"/>
            <w:tcBorders>
              <w:top w:val="nil"/>
              <w:left w:val="single" w:sz="8" w:space="0" w:color="auto"/>
              <w:bottom w:val="nil"/>
              <w:right w:val="nil"/>
            </w:tcBorders>
            <w:shd w:val="clear" w:color="000000" w:fill="FFFFFF"/>
            <w:noWrap/>
            <w:vAlign w:val="center"/>
            <w:hideMark/>
          </w:tcPr>
          <w:p w14:paraId="3DAF020F"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854" w:type="dxa"/>
            <w:tcBorders>
              <w:top w:val="nil"/>
              <w:left w:val="nil"/>
              <w:bottom w:val="nil"/>
              <w:right w:val="nil"/>
            </w:tcBorders>
            <w:shd w:val="clear" w:color="000000" w:fill="FFFFFF"/>
            <w:noWrap/>
            <w:vAlign w:val="center"/>
            <w:hideMark/>
          </w:tcPr>
          <w:p w14:paraId="7DEEC832"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1,500</w:t>
            </w:r>
          </w:p>
        </w:tc>
        <w:tc>
          <w:tcPr>
            <w:tcW w:w="4891" w:type="dxa"/>
            <w:tcBorders>
              <w:top w:val="nil"/>
              <w:left w:val="single" w:sz="12" w:space="0" w:color="auto"/>
              <w:bottom w:val="nil"/>
              <w:right w:val="nil"/>
            </w:tcBorders>
            <w:shd w:val="clear" w:color="000000" w:fill="FFFFFF"/>
            <w:vAlign w:val="center"/>
            <w:hideMark/>
          </w:tcPr>
          <w:p w14:paraId="4C8322B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Unlisted shares - contained in Excess of assets over liabilities (R1000)</w:t>
            </w:r>
          </w:p>
        </w:tc>
        <w:tc>
          <w:tcPr>
            <w:tcW w:w="854" w:type="dxa"/>
            <w:tcBorders>
              <w:top w:val="nil"/>
              <w:left w:val="nil"/>
              <w:bottom w:val="nil"/>
              <w:right w:val="single" w:sz="8" w:space="0" w:color="auto"/>
            </w:tcBorders>
            <w:shd w:val="clear" w:color="000000" w:fill="FFFFFF"/>
            <w:noWrap/>
            <w:vAlign w:val="center"/>
            <w:hideMark/>
          </w:tcPr>
          <w:p w14:paraId="5DD6DC4E"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300</w:t>
            </w:r>
          </w:p>
        </w:tc>
      </w:tr>
      <w:tr w:rsidR="00D75BB7" w:rsidRPr="001A2AB1" w14:paraId="6EB2BC31" w14:textId="77777777" w:rsidTr="00D75BB7">
        <w:trPr>
          <w:trHeight w:val="288"/>
        </w:trPr>
        <w:tc>
          <w:tcPr>
            <w:tcW w:w="3621" w:type="dxa"/>
            <w:tcBorders>
              <w:top w:val="single" w:sz="8" w:space="0" w:color="auto"/>
              <w:left w:val="single" w:sz="8" w:space="0" w:color="auto"/>
              <w:bottom w:val="single" w:sz="8" w:space="0" w:color="auto"/>
              <w:right w:val="nil"/>
            </w:tcBorders>
            <w:shd w:val="clear" w:color="000000" w:fill="FFFFFF"/>
            <w:noWrap/>
            <w:vAlign w:val="center"/>
            <w:hideMark/>
          </w:tcPr>
          <w:p w14:paraId="0D21E549"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854" w:type="dxa"/>
            <w:tcBorders>
              <w:top w:val="single" w:sz="8" w:space="0" w:color="auto"/>
              <w:left w:val="nil"/>
              <w:bottom w:val="single" w:sz="8" w:space="0" w:color="auto"/>
              <w:right w:val="nil"/>
            </w:tcBorders>
            <w:shd w:val="clear" w:color="000000" w:fill="FFFFFF"/>
            <w:noWrap/>
            <w:vAlign w:val="center"/>
            <w:hideMark/>
          </w:tcPr>
          <w:p w14:paraId="6865DAC3"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2,600</w:t>
            </w:r>
          </w:p>
        </w:tc>
        <w:tc>
          <w:tcPr>
            <w:tcW w:w="4891" w:type="dxa"/>
            <w:tcBorders>
              <w:top w:val="single" w:sz="8" w:space="0" w:color="auto"/>
              <w:left w:val="single" w:sz="12" w:space="0" w:color="auto"/>
              <w:bottom w:val="single" w:sz="8" w:space="0" w:color="auto"/>
              <w:right w:val="nil"/>
            </w:tcBorders>
            <w:shd w:val="clear" w:color="000000" w:fill="FFFFFF"/>
            <w:vAlign w:val="center"/>
            <w:hideMark/>
          </w:tcPr>
          <w:p w14:paraId="2686625A"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854" w:type="dxa"/>
            <w:tcBorders>
              <w:top w:val="single" w:sz="8" w:space="0" w:color="auto"/>
              <w:left w:val="nil"/>
              <w:bottom w:val="single" w:sz="8" w:space="0" w:color="auto"/>
              <w:right w:val="single" w:sz="8" w:space="0" w:color="auto"/>
            </w:tcBorders>
            <w:shd w:val="clear" w:color="000000" w:fill="FFFFFF"/>
            <w:noWrap/>
            <w:vAlign w:val="center"/>
            <w:hideMark/>
          </w:tcPr>
          <w:p w14:paraId="0C77E5AC"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2,600</w:t>
            </w:r>
          </w:p>
        </w:tc>
      </w:tr>
    </w:tbl>
    <w:p w14:paraId="59EA934B" w14:textId="77777777" w:rsidR="00D75BB7" w:rsidRPr="001A2AB1" w:rsidRDefault="00D75BB7" w:rsidP="00D75BB7">
      <w:pPr>
        <w:spacing w:line="480" w:lineRule="auto"/>
        <w:rPr>
          <w:rFonts w:ascii="Arial" w:hAnsi="Arial" w:cs="Arial"/>
          <w:sz w:val="20"/>
          <w:lang w:val="en-GB"/>
        </w:rPr>
      </w:pPr>
    </w:p>
    <w:p w14:paraId="172188E1"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In the reporting period</w:t>
      </w:r>
      <w:r w:rsidR="001B3080" w:rsidRPr="001A2AB1">
        <w:rPr>
          <w:rFonts w:ascii="Arial" w:hAnsi="Arial" w:cs="Arial"/>
          <w:sz w:val="20"/>
          <w:lang w:val="en-GB"/>
        </w:rPr>
        <w:t xml:space="preserve"> in which</w:t>
      </w:r>
      <w:r w:rsidRPr="001A2AB1">
        <w:rPr>
          <w:rFonts w:ascii="Arial" w:hAnsi="Arial" w:cs="Arial"/>
          <w:sz w:val="20"/>
          <w:lang w:val="en-GB"/>
        </w:rPr>
        <w:t xml:space="preserve"> the merger takes place</w:t>
      </w:r>
      <w:r w:rsidR="001B3080" w:rsidRPr="001A2AB1">
        <w:rPr>
          <w:rFonts w:ascii="Arial" w:hAnsi="Arial" w:cs="Arial"/>
          <w:sz w:val="20"/>
          <w:lang w:val="en-GB"/>
        </w:rPr>
        <w:t>,</w:t>
      </w:r>
      <w:r w:rsidRPr="001A2AB1">
        <w:rPr>
          <w:rFonts w:ascii="Arial" w:hAnsi="Arial" w:cs="Arial"/>
          <w:sz w:val="20"/>
          <w:lang w:val="en-GB"/>
        </w:rPr>
        <w:t xml:space="preserve"> the absorbing insurance corporation reports the following Solvency II values (C0010) with the respective reclassifications in EC0021:</w:t>
      </w:r>
    </w:p>
    <w:tbl>
      <w:tblPr>
        <w:tblW w:w="9540" w:type="dxa"/>
        <w:tblInd w:w="93" w:type="dxa"/>
        <w:tblLook w:val="04A0" w:firstRow="1" w:lastRow="0" w:firstColumn="1" w:lastColumn="0" w:noHBand="0" w:noVBand="1"/>
      </w:tblPr>
      <w:tblGrid>
        <w:gridCol w:w="1996"/>
        <w:gridCol w:w="865"/>
        <w:gridCol w:w="1012"/>
        <w:gridCol w:w="4094"/>
        <w:gridCol w:w="865"/>
        <w:gridCol w:w="1012"/>
      </w:tblGrid>
      <w:tr w:rsidR="00D75BB7" w:rsidRPr="001A2AB1" w14:paraId="413C5A67" w14:textId="77777777" w:rsidTr="00D75BB7">
        <w:trPr>
          <w:trHeight w:val="288"/>
        </w:trPr>
        <w:tc>
          <w:tcPr>
            <w:tcW w:w="9540" w:type="dxa"/>
            <w:gridSpan w:val="6"/>
            <w:tcBorders>
              <w:top w:val="single" w:sz="8" w:space="0" w:color="auto"/>
              <w:left w:val="single" w:sz="8" w:space="0" w:color="auto"/>
              <w:bottom w:val="single" w:sz="8" w:space="0" w:color="auto"/>
              <w:right w:val="single" w:sz="8" w:space="0" w:color="000000"/>
            </w:tcBorders>
            <w:shd w:val="clear" w:color="000000" w:fill="FFFFFF"/>
            <w:vAlign w:val="center"/>
            <w:hideMark/>
          </w:tcPr>
          <w:p w14:paraId="7C8CD10A"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ICB (absorbing insurance corporation) – after the merger</w:t>
            </w:r>
          </w:p>
        </w:tc>
      </w:tr>
      <w:tr w:rsidR="00D75BB7" w:rsidRPr="001A2AB1" w14:paraId="648299E6" w14:textId="77777777" w:rsidTr="00D75BB7">
        <w:trPr>
          <w:trHeight w:val="288"/>
        </w:trPr>
        <w:tc>
          <w:tcPr>
            <w:tcW w:w="1996" w:type="dxa"/>
            <w:tcBorders>
              <w:top w:val="nil"/>
              <w:left w:val="single" w:sz="8" w:space="0" w:color="auto"/>
              <w:bottom w:val="nil"/>
              <w:right w:val="nil"/>
            </w:tcBorders>
            <w:shd w:val="clear" w:color="auto" w:fill="auto"/>
            <w:noWrap/>
            <w:vAlign w:val="center"/>
            <w:hideMark/>
          </w:tcPr>
          <w:p w14:paraId="4364FF4E"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751" w:type="dxa"/>
            <w:tcBorders>
              <w:top w:val="nil"/>
              <w:left w:val="nil"/>
              <w:bottom w:val="single" w:sz="8" w:space="0" w:color="auto"/>
              <w:right w:val="nil"/>
            </w:tcBorders>
            <w:shd w:val="clear" w:color="auto" w:fill="auto"/>
            <w:noWrap/>
            <w:vAlign w:val="center"/>
            <w:hideMark/>
          </w:tcPr>
          <w:p w14:paraId="14A31DA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C0010</w:t>
            </w:r>
          </w:p>
        </w:tc>
        <w:tc>
          <w:tcPr>
            <w:tcW w:w="974" w:type="dxa"/>
            <w:tcBorders>
              <w:top w:val="nil"/>
              <w:left w:val="single" w:sz="8" w:space="0" w:color="auto"/>
              <w:bottom w:val="single" w:sz="8" w:space="0" w:color="auto"/>
              <w:right w:val="single" w:sz="8" w:space="0" w:color="auto"/>
            </w:tcBorders>
            <w:shd w:val="clear" w:color="auto" w:fill="auto"/>
            <w:vAlign w:val="center"/>
            <w:hideMark/>
          </w:tcPr>
          <w:p w14:paraId="50B5E3CA"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EC0021</w:t>
            </w:r>
          </w:p>
        </w:tc>
        <w:tc>
          <w:tcPr>
            <w:tcW w:w="4094" w:type="dxa"/>
            <w:tcBorders>
              <w:top w:val="nil"/>
              <w:left w:val="nil"/>
              <w:bottom w:val="nil"/>
              <w:right w:val="nil"/>
            </w:tcBorders>
            <w:shd w:val="clear" w:color="auto" w:fill="auto"/>
            <w:noWrap/>
            <w:vAlign w:val="center"/>
            <w:hideMark/>
          </w:tcPr>
          <w:p w14:paraId="6CF09ED6" w14:textId="77777777" w:rsidR="00D75BB7" w:rsidRPr="001A2AB1" w:rsidRDefault="00D75BB7" w:rsidP="00D75BB7">
            <w:pPr>
              <w:jc w:val="left"/>
              <w:rPr>
                <w:rFonts w:ascii="Arial" w:hAnsi="Arial" w:cs="Arial"/>
                <w:color w:val="000000"/>
                <w:szCs w:val="22"/>
                <w:lang w:val="en-GB" w:eastAsia="en-GB"/>
              </w:rPr>
            </w:pPr>
          </w:p>
        </w:tc>
        <w:tc>
          <w:tcPr>
            <w:tcW w:w="751" w:type="dxa"/>
            <w:tcBorders>
              <w:top w:val="nil"/>
              <w:left w:val="nil"/>
              <w:bottom w:val="single" w:sz="8" w:space="0" w:color="auto"/>
              <w:right w:val="single" w:sz="8" w:space="0" w:color="auto"/>
            </w:tcBorders>
            <w:shd w:val="clear" w:color="auto" w:fill="auto"/>
            <w:noWrap/>
            <w:vAlign w:val="center"/>
            <w:hideMark/>
          </w:tcPr>
          <w:p w14:paraId="660A6B8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C0010</w:t>
            </w:r>
          </w:p>
        </w:tc>
        <w:tc>
          <w:tcPr>
            <w:tcW w:w="974" w:type="dxa"/>
            <w:tcBorders>
              <w:top w:val="nil"/>
              <w:left w:val="nil"/>
              <w:bottom w:val="single" w:sz="8" w:space="0" w:color="auto"/>
              <w:right w:val="single" w:sz="8" w:space="0" w:color="auto"/>
            </w:tcBorders>
            <w:shd w:val="clear" w:color="auto" w:fill="auto"/>
            <w:vAlign w:val="center"/>
            <w:hideMark/>
          </w:tcPr>
          <w:p w14:paraId="38CB262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EC0021</w:t>
            </w:r>
          </w:p>
        </w:tc>
      </w:tr>
      <w:tr w:rsidR="00D75BB7" w:rsidRPr="001A2AB1" w14:paraId="6821557D" w14:textId="77777777" w:rsidTr="00D75BB7">
        <w:trPr>
          <w:trHeight w:val="552"/>
        </w:trPr>
        <w:tc>
          <w:tcPr>
            <w:tcW w:w="1996" w:type="dxa"/>
            <w:tcBorders>
              <w:top w:val="nil"/>
              <w:left w:val="single" w:sz="8" w:space="0" w:color="auto"/>
              <w:bottom w:val="nil"/>
              <w:right w:val="nil"/>
            </w:tcBorders>
            <w:shd w:val="clear" w:color="000000" w:fill="F2F2F2"/>
            <w:noWrap/>
            <w:vAlign w:val="center"/>
            <w:hideMark/>
          </w:tcPr>
          <w:p w14:paraId="01570B90"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Corporate bonds</w:t>
            </w:r>
          </w:p>
        </w:tc>
        <w:tc>
          <w:tcPr>
            <w:tcW w:w="751" w:type="dxa"/>
            <w:tcBorders>
              <w:top w:val="nil"/>
              <w:left w:val="nil"/>
              <w:bottom w:val="nil"/>
              <w:right w:val="nil"/>
            </w:tcBorders>
            <w:shd w:val="clear" w:color="000000" w:fill="F2F2F2"/>
            <w:noWrap/>
            <w:vAlign w:val="center"/>
            <w:hideMark/>
          </w:tcPr>
          <w:p w14:paraId="03634239"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c>
          <w:tcPr>
            <w:tcW w:w="974" w:type="dxa"/>
            <w:tcBorders>
              <w:top w:val="nil"/>
              <w:left w:val="single" w:sz="8" w:space="0" w:color="auto"/>
              <w:bottom w:val="nil"/>
              <w:right w:val="single" w:sz="8" w:space="0" w:color="auto"/>
            </w:tcBorders>
            <w:shd w:val="clear" w:color="000000" w:fill="F2F2F2"/>
            <w:vAlign w:val="center"/>
            <w:hideMark/>
          </w:tcPr>
          <w:p w14:paraId="11F02CF3"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c>
          <w:tcPr>
            <w:tcW w:w="4094" w:type="dxa"/>
            <w:tcBorders>
              <w:top w:val="nil"/>
              <w:left w:val="nil"/>
              <w:bottom w:val="nil"/>
              <w:right w:val="nil"/>
            </w:tcBorders>
            <w:shd w:val="clear" w:color="000000" w:fill="F2F2F2"/>
            <w:vAlign w:val="center"/>
            <w:hideMark/>
          </w:tcPr>
          <w:p w14:paraId="45F913A4"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Other financial liabilities (debt securities issued – EC0815)</w:t>
            </w:r>
          </w:p>
        </w:tc>
        <w:tc>
          <w:tcPr>
            <w:tcW w:w="751" w:type="dxa"/>
            <w:tcBorders>
              <w:top w:val="nil"/>
              <w:left w:val="nil"/>
              <w:bottom w:val="nil"/>
              <w:right w:val="single" w:sz="8" w:space="0" w:color="auto"/>
            </w:tcBorders>
            <w:shd w:val="clear" w:color="000000" w:fill="F2F2F2"/>
            <w:noWrap/>
            <w:vAlign w:val="center"/>
            <w:hideMark/>
          </w:tcPr>
          <w:p w14:paraId="7F735F56"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c>
          <w:tcPr>
            <w:tcW w:w="974" w:type="dxa"/>
            <w:tcBorders>
              <w:top w:val="nil"/>
              <w:left w:val="nil"/>
              <w:bottom w:val="nil"/>
              <w:right w:val="single" w:sz="8" w:space="0" w:color="auto"/>
            </w:tcBorders>
            <w:shd w:val="clear" w:color="000000" w:fill="F2F2F2"/>
            <w:vAlign w:val="center"/>
            <w:hideMark/>
          </w:tcPr>
          <w:p w14:paraId="081D53B7"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r>
      <w:tr w:rsidR="00D75BB7" w:rsidRPr="001A2AB1" w14:paraId="498A45FE" w14:textId="77777777" w:rsidTr="00D75BB7">
        <w:trPr>
          <w:trHeight w:val="276"/>
        </w:trPr>
        <w:tc>
          <w:tcPr>
            <w:tcW w:w="1996" w:type="dxa"/>
            <w:tcBorders>
              <w:top w:val="nil"/>
              <w:left w:val="single" w:sz="8" w:space="0" w:color="auto"/>
              <w:bottom w:val="nil"/>
              <w:right w:val="nil"/>
            </w:tcBorders>
            <w:shd w:val="thinDiagStripe" w:color="000000" w:fill="D0CECE"/>
            <w:noWrap/>
            <w:vAlign w:val="center"/>
            <w:hideMark/>
          </w:tcPr>
          <w:p w14:paraId="61D99D96"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 xml:space="preserve">Equities – listed </w:t>
            </w:r>
          </w:p>
        </w:tc>
        <w:tc>
          <w:tcPr>
            <w:tcW w:w="751" w:type="dxa"/>
            <w:tcBorders>
              <w:top w:val="nil"/>
              <w:left w:val="nil"/>
              <w:bottom w:val="nil"/>
              <w:right w:val="nil"/>
            </w:tcBorders>
            <w:shd w:val="thinDiagStripe" w:color="000000" w:fill="D0CECE"/>
            <w:noWrap/>
            <w:vAlign w:val="center"/>
            <w:hideMark/>
          </w:tcPr>
          <w:p w14:paraId="747F6306"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800</w:t>
            </w:r>
          </w:p>
        </w:tc>
        <w:tc>
          <w:tcPr>
            <w:tcW w:w="974" w:type="dxa"/>
            <w:tcBorders>
              <w:top w:val="nil"/>
              <w:left w:val="single" w:sz="8" w:space="0" w:color="auto"/>
              <w:bottom w:val="nil"/>
              <w:right w:val="single" w:sz="8" w:space="0" w:color="auto"/>
            </w:tcBorders>
            <w:shd w:val="thinDiagStripe" w:color="000000" w:fill="D0CECE"/>
            <w:vAlign w:val="center"/>
            <w:hideMark/>
          </w:tcPr>
          <w:p w14:paraId="5606CDB9"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c>
          <w:tcPr>
            <w:tcW w:w="4094" w:type="dxa"/>
            <w:tcBorders>
              <w:top w:val="nil"/>
              <w:left w:val="nil"/>
              <w:bottom w:val="nil"/>
              <w:right w:val="nil"/>
            </w:tcBorders>
            <w:shd w:val="clear" w:color="000000" w:fill="FFFFFF"/>
            <w:vAlign w:val="center"/>
            <w:hideMark/>
          </w:tcPr>
          <w:p w14:paraId="5E0F0573"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751" w:type="dxa"/>
            <w:tcBorders>
              <w:top w:val="nil"/>
              <w:left w:val="nil"/>
              <w:bottom w:val="nil"/>
              <w:right w:val="single" w:sz="8" w:space="0" w:color="auto"/>
            </w:tcBorders>
            <w:shd w:val="clear" w:color="000000" w:fill="FFFFFF"/>
            <w:noWrap/>
            <w:vAlign w:val="center"/>
            <w:hideMark/>
          </w:tcPr>
          <w:p w14:paraId="0151056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3,500</w:t>
            </w:r>
          </w:p>
        </w:tc>
        <w:tc>
          <w:tcPr>
            <w:tcW w:w="974" w:type="dxa"/>
            <w:tcBorders>
              <w:top w:val="nil"/>
              <w:left w:val="nil"/>
              <w:bottom w:val="nil"/>
              <w:right w:val="single" w:sz="8" w:space="0" w:color="auto"/>
            </w:tcBorders>
            <w:shd w:val="clear" w:color="000000" w:fill="FFFFFF"/>
            <w:vAlign w:val="center"/>
            <w:hideMark/>
          </w:tcPr>
          <w:p w14:paraId="1C4977E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r>
      <w:tr w:rsidR="00D75BB7" w:rsidRPr="001A2AB1" w14:paraId="6BDC6061" w14:textId="77777777" w:rsidTr="00D75BB7">
        <w:trPr>
          <w:trHeight w:val="840"/>
        </w:trPr>
        <w:tc>
          <w:tcPr>
            <w:tcW w:w="1996" w:type="dxa"/>
            <w:tcBorders>
              <w:top w:val="nil"/>
              <w:left w:val="single" w:sz="8" w:space="0" w:color="auto"/>
              <w:bottom w:val="nil"/>
              <w:right w:val="nil"/>
            </w:tcBorders>
            <w:shd w:val="clear" w:color="000000" w:fill="FFFFFF"/>
            <w:noWrap/>
            <w:vAlign w:val="center"/>
            <w:hideMark/>
          </w:tcPr>
          <w:p w14:paraId="58ABFB86"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751" w:type="dxa"/>
            <w:tcBorders>
              <w:top w:val="nil"/>
              <w:left w:val="nil"/>
              <w:bottom w:val="nil"/>
              <w:right w:val="nil"/>
            </w:tcBorders>
            <w:shd w:val="clear" w:color="000000" w:fill="FFFFFF"/>
            <w:noWrap/>
            <w:vAlign w:val="center"/>
            <w:hideMark/>
          </w:tcPr>
          <w:p w14:paraId="58DD2888"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2,900</w:t>
            </w:r>
          </w:p>
        </w:tc>
        <w:tc>
          <w:tcPr>
            <w:tcW w:w="974" w:type="dxa"/>
            <w:tcBorders>
              <w:top w:val="nil"/>
              <w:left w:val="single" w:sz="8" w:space="0" w:color="auto"/>
              <w:bottom w:val="nil"/>
              <w:right w:val="single" w:sz="8" w:space="0" w:color="auto"/>
            </w:tcBorders>
            <w:shd w:val="clear" w:color="auto" w:fill="auto"/>
            <w:vAlign w:val="center"/>
            <w:hideMark/>
          </w:tcPr>
          <w:p w14:paraId="3768D5FA"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094" w:type="dxa"/>
            <w:tcBorders>
              <w:top w:val="nil"/>
              <w:left w:val="nil"/>
              <w:bottom w:val="nil"/>
              <w:right w:val="nil"/>
            </w:tcBorders>
            <w:shd w:val="thinDiagStripe" w:color="000000" w:fill="D0CECE"/>
            <w:vAlign w:val="center"/>
            <w:hideMark/>
          </w:tcPr>
          <w:p w14:paraId="4BE5B93A"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Unlisted shares - contained in Excess of assets over liabilities (R1000)</w:t>
            </w:r>
          </w:p>
        </w:tc>
        <w:tc>
          <w:tcPr>
            <w:tcW w:w="751" w:type="dxa"/>
            <w:tcBorders>
              <w:top w:val="nil"/>
              <w:left w:val="nil"/>
              <w:bottom w:val="nil"/>
              <w:right w:val="single" w:sz="8" w:space="0" w:color="auto"/>
            </w:tcBorders>
            <w:shd w:val="thinDiagStripe" w:color="000000" w:fill="D0CECE"/>
            <w:noWrap/>
            <w:vAlign w:val="center"/>
            <w:hideMark/>
          </w:tcPr>
          <w:p w14:paraId="46FFC501"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c>
          <w:tcPr>
            <w:tcW w:w="974" w:type="dxa"/>
            <w:tcBorders>
              <w:top w:val="nil"/>
              <w:left w:val="nil"/>
              <w:bottom w:val="nil"/>
              <w:right w:val="single" w:sz="8" w:space="0" w:color="auto"/>
            </w:tcBorders>
            <w:shd w:val="thinDiagStripe" w:color="000000" w:fill="D0CECE"/>
            <w:vAlign w:val="center"/>
            <w:hideMark/>
          </w:tcPr>
          <w:p w14:paraId="5D359685"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r>
      <w:tr w:rsidR="00D75BB7" w:rsidRPr="001A2AB1" w14:paraId="397BFDD8" w14:textId="77777777" w:rsidTr="00D75BB7">
        <w:trPr>
          <w:trHeight w:val="288"/>
        </w:trPr>
        <w:tc>
          <w:tcPr>
            <w:tcW w:w="1996" w:type="dxa"/>
            <w:tcBorders>
              <w:top w:val="single" w:sz="8" w:space="0" w:color="auto"/>
              <w:left w:val="single" w:sz="8" w:space="0" w:color="auto"/>
              <w:bottom w:val="single" w:sz="8" w:space="0" w:color="auto"/>
              <w:right w:val="nil"/>
            </w:tcBorders>
            <w:shd w:val="clear" w:color="000000" w:fill="FFFFFF"/>
            <w:noWrap/>
            <w:vAlign w:val="center"/>
            <w:hideMark/>
          </w:tcPr>
          <w:p w14:paraId="006A50F1"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751" w:type="dxa"/>
            <w:tcBorders>
              <w:top w:val="single" w:sz="8" w:space="0" w:color="auto"/>
              <w:left w:val="nil"/>
              <w:bottom w:val="single" w:sz="8" w:space="0" w:color="auto"/>
              <w:right w:val="nil"/>
            </w:tcBorders>
            <w:shd w:val="clear" w:color="000000" w:fill="FFFFFF"/>
            <w:noWrap/>
            <w:vAlign w:val="center"/>
            <w:hideMark/>
          </w:tcPr>
          <w:p w14:paraId="09AFF004"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4,000</w:t>
            </w:r>
          </w:p>
        </w:tc>
        <w:tc>
          <w:tcPr>
            <w:tcW w:w="974"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3D97815A"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c>
          <w:tcPr>
            <w:tcW w:w="4094" w:type="dxa"/>
            <w:tcBorders>
              <w:top w:val="single" w:sz="8" w:space="0" w:color="auto"/>
              <w:left w:val="nil"/>
              <w:bottom w:val="single" w:sz="8" w:space="0" w:color="auto"/>
              <w:right w:val="nil"/>
            </w:tcBorders>
            <w:shd w:val="clear" w:color="000000" w:fill="FFFFFF"/>
            <w:noWrap/>
            <w:vAlign w:val="center"/>
            <w:hideMark/>
          </w:tcPr>
          <w:p w14:paraId="784A2C00"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751" w:type="dxa"/>
            <w:tcBorders>
              <w:top w:val="single" w:sz="8" w:space="0" w:color="auto"/>
              <w:left w:val="nil"/>
              <w:bottom w:val="single" w:sz="8" w:space="0" w:color="auto"/>
              <w:right w:val="single" w:sz="8" w:space="0" w:color="auto"/>
            </w:tcBorders>
            <w:shd w:val="clear" w:color="000000" w:fill="FFFFFF"/>
            <w:noWrap/>
            <w:vAlign w:val="center"/>
            <w:hideMark/>
          </w:tcPr>
          <w:p w14:paraId="5086FD7A"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4,000</w:t>
            </w:r>
          </w:p>
        </w:tc>
        <w:tc>
          <w:tcPr>
            <w:tcW w:w="974" w:type="dxa"/>
            <w:tcBorders>
              <w:top w:val="single" w:sz="8" w:space="0" w:color="auto"/>
              <w:left w:val="nil"/>
              <w:bottom w:val="single" w:sz="8" w:space="0" w:color="auto"/>
              <w:right w:val="single" w:sz="8" w:space="0" w:color="auto"/>
            </w:tcBorders>
            <w:shd w:val="clear" w:color="000000" w:fill="FFFFFF"/>
            <w:vAlign w:val="center"/>
            <w:hideMark/>
          </w:tcPr>
          <w:p w14:paraId="65B7065D"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r>
    </w:tbl>
    <w:p w14:paraId="64C61C10" w14:textId="77777777" w:rsidR="00D75BB7" w:rsidRPr="001A2AB1" w:rsidRDefault="00D75BB7" w:rsidP="00BF3FD5">
      <w:pPr>
        <w:spacing w:before="60" w:after="120" w:line="360" w:lineRule="atLeast"/>
        <w:rPr>
          <w:rFonts w:ascii="Arial" w:hAnsi="Arial" w:cs="Arial"/>
          <w:sz w:val="20"/>
          <w:lang w:val="en-GB"/>
        </w:rPr>
      </w:pPr>
    </w:p>
    <w:p w14:paraId="1F2F6E6D" w14:textId="7CC3FE3F" w:rsidR="00BF3FD5" w:rsidRPr="00FF61F9" w:rsidRDefault="00BF3FD5" w:rsidP="00BF3FD5">
      <w:pPr>
        <w:spacing w:before="60" w:after="120" w:line="360" w:lineRule="atLeast"/>
        <w:rPr>
          <w:rFonts w:ascii="Arial" w:hAnsi="Arial"/>
          <w:b/>
          <w:sz w:val="20"/>
          <w:lang w:val="de-DE"/>
        </w:rPr>
      </w:pPr>
      <w:r w:rsidRPr="00FF61F9">
        <w:rPr>
          <w:rFonts w:ascii="Arial" w:hAnsi="Arial"/>
          <w:b/>
          <w:sz w:val="20"/>
          <w:lang w:val="de-DE"/>
        </w:rPr>
        <w:t xml:space="preserve">Example 4 – changes in euro area </w:t>
      </w:r>
      <w:r w:rsidR="001B3080" w:rsidRPr="00FF61F9">
        <w:rPr>
          <w:rFonts w:ascii="Arial" w:hAnsi="Arial"/>
          <w:b/>
          <w:sz w:val="20"/>
          <w:lang w:val="de-DE"/>
        </w:rPr>
        <w:t xml:space="preserve">composition </w:t>
      </w:r>
      <w:r w:rsidRPr="00FF61F9">
        <w:rPr>
          <w:rFonts w:ascii="Arial" w:hAnsi="Arial"/>
          <w:b/>
          <w:sz w:val="20"/>
          <w:lang w:val="de-DE"/>
        </w:rPr>
        <w:t>(ER802, ER803, ER0813, ER0814</w:t>
      </w:r>
      <w:del w:id="13" w:author="Author">
        <w:r w:rsidR="00833AB9">
          <w:rPr>
            <w:rFonts w:ascii="Arial" w:hAnsi="Arial" w:cs="Arial"/>
            <w:b/>
            <w:sz w:val="20"/>
            <w:lang w:val="de-DE"/>
          </w:rPr>
          <w:delText>, ER0852, ER0853,</w:delText>
        </w:r>
        <w:r w:rsidR="00833AB9" w:rsidRPr="00833AB9">
          <w:rPr>
            <w:rFonts w:ascii="Arial" w:hAnsi="Arial" w:cs="Arial"/>
            <w:b/>
            <w:sz w:val="20"/>
            <w:lang w:val="de-DE"/>
          </w:rPr>
          <w:delText xml:space="preserve"> </w:delText>
        </w:r>
        <w:r w:rsidR="00833AB9">
          <w:rPr>
            <w:rFonts w:ascii="Arial" w:hAnsi="Arial" w:cs="Arial"/>
            <w:b/>
            <w:sz w:val="20"/>
            <w:lang w:val="de-DE"/>
          </w:rPr>
          <w:delText>ER0855,</w:delText>
        </w:r>
        <w:r w:rsidR="00833AB9" w:rsidRPr="00833AB9">
          <w:rPr>
            <w:rFonts w:ascii="Arial" w:hAnsi="Arial" w:cs="Arial"/>
            <w:b/>
            <w:sz w:val="20"/>
            <w:lang w:val="de-DE"/>
          </w:rPr>
          <w:delText xml:space="preserve"> </w:delText>
        </w:r>
        <w:r w:rsidR="00833AB9">
          <w:rPr>
            <w:rFonts w:ascii="Arial" w:hAnsi="Arial" w:cs="Arial"/>
            <w:b/>
            <w:sz w:val="20"/>
            <w:lang w:val="de-DE"/>
          </w:rPr>
          <w:delText>ER0856</w:delText>
        </w:r>
      </w:del>
      <w:r w:rsidRPr="00FF61F9">
        <w:rPr>
          <w:rFonts w:ascii="Arial" w:hAnsi="Arial"/>
          <w:b/>
          <w:sz w:val="20"/>
          <w:lang w:val="de-DE"/>
        </w:rPr>
        <w:t>)</w:t>
      </w:r>
    </w:p>
    <w:p w14:paraId="79AC128D" w14:textId="7331AA68" w:rsidR="00BF3FD5" w:rsidRPr="001A2AB1" w:rsidRDefault="001B3080" w:rsidP="00BF3FD5">
      <w:pPr>
        <w:spacing w:before="60" w:after="120" w:line="360" w:lineRule="atLeast"/>
        <w:rPr>
          <w:rFonts w:ascii="Arial" w:hAnsi="Arial" w:cs="Arial"/>
          <w:sz w:val="20"/>
          <w:lang w:val="en-GB"/>
        </w:rPr>
      </w:pPr>
      <w:r w:rsidRPr="001A2AB1">
        <w:rPr>
          <w:rFonts w:ascii="Arial" w:hAnsi="Arial" w:cs="Arial"/>
          <w:sz w:val="20"/>
          <w:lang w:val="en-GB"/>
        </w:rPr>
        <w:t>A</w:t>
      </w:r>
      <w:r w:rsidR="00BF3FD5" w:rsidRPr="001A2AB1">
        <w:rPr>
          <w:rFonts w:ascii="Arial" w:hAnsi="Arial" w:cs="Arial"/>
          <w:sz w:val="20"/>
          <w:lang w:val="en-GB"/>
        </w:rPr>
        <w:t>nother country joining or leaving the euro area may affect the values in rows ER802, ER803, ER0813</w:t>
      </w:r>
      <w:del w:id="14" w:author="Author">
        <w:r w:rsidR="00833AB9">
          <w:rPr>
            <w:rFonts w:ascii="Arial" w:hAnsi="Arial" w:cs="Arial"/>
            <w:sz w:val="20"/>
            <w:lang w:val="en-GB"/>
          </w:rPr>
          <w:delText>,</w:delText>
        </w:r>
      </w:del>
      <w:ins w:id="15" w:author="Author">
        <w:r w:rsidR="00BF3FD5" w:rsidRPr="00533A42">
          <w:rPr>
            <w:rFonts w:ascii="Arial" w:hAnsi="Arial" w:cs="Arial"/>
            <w:sz w:val="20"/>
            <w:lang w:val="en-GB"/>
          </w:rPr>
          <w:t xml:space="preserve"> and</w:t>
        </w:r>
      </w:ins>
      <w:r w:rsidR="00BF3FD5" w:rsidRPr="001A2AB1">
        <w:rPr>
          <w:rFonts w:ascii="Arial" w:hAnsi="Arial" w:cs="Arial"/>
          <w:sz w:val="20"/>
          <w:lang w:val="en-GB"/>
        </w:rPr>
        <w:t xml:space="preserve"> ER0814</w:t>
      </w:r>
      <w:del w:id="16" w:author="Author">
        <w:r w:rsidR="00833AB9">
          <w:rPr>
            <w:rFonts w:ascii="Arial" w:hAnsi="Arial" w:cs="Arial"/>
            <w:sz w:val="20"/>
            <w:lang w:val="en-GB"/>
          </w:rPr>
          <w:delText xml:space="preserve">, </w:delText>
        </w:r>
        <w:r w:rsidR="00833AB9" w:rsidRPr="00833AB9">
          <w:rPr>
            <w:rFonts w:ascii="Arial" w:hAnsi="Arial" w:cs="Arial"/>
            <w:sz w:val="20"/>
            <w:lang w:val="en-GB"/>
          </w:rPr>
          <w:delText>ER0852, ER0853, ER0855</w:delText>
        </w:r>
        <w:r w:rsidR="00833AB9">
          <w:rPr>
            <w:rFonts w:ascii="Arial" w:hAnsi="Arial" w:cs="Arial"/>
            <w:sz w:val="20"/>
            <w:lang w:val="en-GB"/>
          </w:rPr>
          <w:delText xml:space="preserve"> and </w:delText>
        </w:r>
        <w:r w:rsidR="00833AB9" w:rsidRPr="00833AB9">
          <w:rPr>
            <w:rFonts w:ascii="Arial" w:hAnsi="Arial" w:cs="Arial"/>
            <w:sz w:val="20"/>
            <w:lang w:val="en-GB"/>
          </w:rPr>
          <w:delText>ER0856</w:delText>
        </w:r>
      </w:del>
      <w:r w:rsidR="00BF3FD5" w:rsidRPr="001A2AB1">
        <w:rPr>
          <w:rFonts w:ascii="Arial" w:hAnsi="Arial" w:cs="Arial"/>
          <w:sz w:val="20"/>
          <w:lang w:val="en-GB"/>
        </w:rPr>
        <w:t>. The example below illustrates the situation of an insurance corporation in the euro area which owe</w:t>
      </w:r>
      <w:r w:rsidRPr="001A2AB1">
        <w:rPr>
          <w:rFonts w:ascii="Arial" w:hAnsi="Arial" w:cs="Arial"/>
          <w:sz w:val="20"/>
          <w:lang w:val="en-GB"/>
        </w:rPr>
        <w:t>d</w:t>
      </w:r>
      <w:r w:rsidR="00BF3FD5" w:rsidRPr="001A2AB1">
        <w:rPr>
          <w:rFonts w:ascii="Arial" w:hAnsi="Arial" w:cs="Arial"/>
          <w:sz w:val="20"/>
          <w:lang w:val="en-GB"/>
        </w:rPr>
        <w:t xml:space="preserve"> a Lithuanian credit institution </w:t>
      </w:r>
      <w:r w:rsidR="00833AB9">
        <w:rPr>
          <w:rFonts w:ascii="Arial" w:hAnsi="Arial" w:cs="Arial"/>
          <w:sz w:val="20"/>
          <w:lang w:val="en-GB"/>
        </w:rPr>
        <w:t xml:space="preserve">a debt </w:t>
      </w:r>
      <w:r w:rsidR="00BF3FD5" w:rsidRPr="001A2AB1">
        <w:rPr>
          <w:rFonts w:ascii="Arial" w:hAnsi="Arial" w:cs="Arial"/>
          <w:sz w:val="20"/>
          <w:lang w:val="en-GB"/>
        </w:rPr>
        <w:t xml:space="preserve">before the last </w:t>
      </w:r>
      <w:r w:rsidR="00BF3FD5" w:rsidRPr="001A2AB1">
        <w:rPr>
          <w:rFonts w:ascii="Arial" w:hAnsi="Arial" w:cs="Arial"/>
          <w:sz w:val="20"/>
          <w:lang w:val="en-GB"/>
        </w:rPr>
        <w:lastRenderedPageBreak/>
        <w:t>extension of the euro area on 1 January 2015, when Lithuania joined the euro area. Until 2014Q4</w:t>
      </w:r>
      <w:r w:rsidR="00276BF6" w:rsidRPr="001A2AB1">
        <w:rPr>
          <w:rFonts w:ascii="Arial" w:hAnsi="Arial" w:cs="Arial"/>
          <w:sz w:val="20"/>
          <w:lang w:val="en-GB"/>
        </w:rPr>
        <w:t>,</w:t>
      </w:r>
      <w:r w:rsidR="00BF3FD5" w:rsidRPr="001A2AB1">
        <w:rPr>
          <w:rFonts w:ascii="Arial" w:hAnsi="Arial" w:cs="Arial"/>
          <w:sz w:val="20"/>
          <w:lang w:val="en-GB"/>
        </w:rPr>
        <w:t xml:space="preserve"> debt owed to a Lithuanian credit</w:t>
      </w:r>
      <w:r w:rsidRPr="001A2AB1">
        <w:rPr>
          <w:rFonts w:ascii="Arial" w:hAnsi="Arial" w:cs="Arial"/>
          <w:sz w:val="20"/>
          <w:lang w:val="en-GB"/>
        </w:rPr>
        <w:t xml:space="preserve"> or non-credit</w:t>
      </w:r>
      <w:r w:rsidR="00BF3FD5" w:rsidRPr="001A2AB1">
        <w:rPr>
          <w:rFonts w:ascii="Arial" w:hAnsi="Arial" w:cs="Arial"/>
          <w:sz w:val="20"/>
          <w:lang w:val="en-GB"/>
        </w:rPr>
        <w:t xml:space="preserve"> institution would have been included in C0010/ER0803 or C0010/ER0814 (resident in rest of the world)</w:t>
      </w:r>
      <w:r w:rsidRPr="001A2AB1">
        <w:rPr>
          <w:rFonts w:ascii="Arial" w:hAnsi="Arial" w:cs="Arial"/>
          <w:sz w:val="20"/>
          <w:lang w:val="en-GB"/>
        </w:rPr>
        <w:t>, respectively</w:t>
      </w:r>
      <w:r w:rsidR="00BF3FD5" w:rsidRPr="001A2AB1">
        <w:rPr>
          <w:rFonts w:ascii="Arial" w:hAnsi="Arial" w:cs="Arial"/>
          <w:sz w:val="20"/>
          <w:lang w:val="en-GB"/>
        </w:rPr>
        <w:t>. In 2015Q1 the debt owed to Lithuanian credit or non-credit institutions would have been added to C0010/ER0802 and C0010/ER0813 (resident in the euro area other than domestic)</w:t>
      </w:r>
      <w:r w:rsidRPr="001A2AB1">
        <w:rPr>
          <w:rFonts w:ascii="Arial" w:hAnsi="Arial" w:cs="Arial"/>
          <w:sz w:val="20"/>
          <w:lang w:val="en-GB"/>
        </w:rPr>
        <w:t>,</w:t>
      </w:r>
      <w:r w:rsidR="00BF3FD5" w:rsidRPr="001A2AB1">
        <w:rPr>
          <w:rFonts w:ascii="Arial" w:hAnsi="Arial" w:cs="Arial"/>
          <w:sz w:val="20"/>
          <w:lang w:val="en-GB"/>
        </w:rPr>
        <w:t xml:space="preserve"> respectively. Additionally, </w:t>
      </w:r>
      <w:r w:rsidR="00C13F93" w:rsidRPr="001A2AB1">
        <w:rPr>
          <w:rFonts w:ascii="Arial" w:hAnsi="Arial" w:cs="Arial"/>
          <w:sz w:val="20"/>
          <w:lang w:val="en-GB"/>
        </w:rPr>
        <w:t xml:space="preserve">a request would have been made to </w:t>
      </w:r>
      <w:r w:rsidRPr="001A2AB1">
        <w:rPr>
          <w:rFonts w:ascii="Arial" w:hAnsi="Arial" w:cs="Arial"/>
          <w:sz w:val="20"/>
          <w:lang w:val="en-GB"/>
        </w:rPr>
        <w:t xml:space="preserve">report </w:t>
      </w:r>
      <w:r w:rsidR="00BF3FD5" w:rsidRPr="001A2AB1">
        <w:rPr>
          <w:rFonts w:ascii="Arial" w:hAnsi="Arial" w:cs="Arial"/>
          <w:sz w:val="20"/>
          <w:lang w:val="en-GB"/>
        </w:rPr>
        <w:t xml:space="preserve">a reclassification adjustment </w:t>
      </w:r>
      <w:r w:rsidR="00C13F93" w:rsidRPr="001A2AB1">
        <w:rPr>
          <w:rFonts w:ascii="Arial" w:hAnsi="Arial" w:cs="Arial"/>
          <w:sz w:val="20"/>
          <w:lang w:val="en-GB"/>
        </w:rPr>
        <w:t xml:space="preserve">for </w:t>
      </w:r>
      <w:r w:rsidR="00BF3FD5" w:rsidRPr="001A2AB1">
        <w:rPr>
          <w:rFonts w:ascii="Arial" w:hAnsi="Arial" w:cs="Arial"/>
          <w:sz w:val="20"/>
          <w:lang w:val="en-GB"/>
        </w:rPr>
        <w:t>the amount of debt owed to institutions in Lithuania. For instance, if the debt to credit institutions resident in Lithuania was 5 in 2014</w:t>
      </w:r>
      <w:r w:rsidR="00FE5279" w:rsidRPr="001A2AB1">
        <w:rPr>
          <w:rFonts w:ascii="Arial" w:hAnsi="Arial" w:cs="Arial"/>
          <w:sz w:val="20"/>
          <w:lang w:val="en-GB"/>
        </w:rPr>
        <w:t>Q4</w:t>
      </w:r>
      <w:r w:rsidR="00BF3FD5" w:rsidRPr="001A2AB1">
        <w:rPr>
          <w:rFonts w:ascii="Arial" w:hAnsi="Arial" w:cs="Arial"/>
          <w:sz w:val="20"/>
          <w:lang w:val="en-GB"/>
        </w:rPr>
        <w:t>, in 2015Q1 the reclassification adjustments in EC0021/ER0802 should be +5</w:t>
      </w:r>
      <w:r w:rsidRPr="001A2AB1">
        <w:rPr>
          <w:rFonts w:ascii="Arial" w:hAnsi="Arial" w:cs="Arial"/>
          <w:sz w:val="20"/>
          <w:lang w:val="en-GB"/>
        </w:rPr>
        <w:t>,</w:t>
      </w:r>
      <w:r w:rsidR="00BF3FD5" w:rsidRPr="001A2AB1">
        <w:rPr>
          <w:rFonts w:ascii="Arial" w:hAnsi="Arial" w:cs="Arial"/>
          <w:sz w:val="20"/>
          <w:lang w:val="en-GB"/>
        </w:rPr>
        <w:t xml:space="preserve"> and in EC0021/ER0803 should be -5</w:t>
      </w:r>
      <w:r w:rsidRPr="001A2AB1">
        <w:rPr>
          <w:rFonts w:ascii="Arial" w:hAnsi="Arial" w:cs="Arial"/>
          <w:sz w:val="20"/>
          <w:lang w:val="en-GB"/>
        </w:rPr>
        <w:t>,</w:t>
      </w:r>
      <w:r w:rsidR="00BF3FD5" w:rsidRPr="001A2AB1">
        <w:rPr>
          <w:rFonts w:ascii="Arial" w:hAnsi="Arial" w:cs="Arial"/>
          <w:sz w:val="20"/>
          <w:lang w:val="en-GB"/>
        </w:rPr>
        <w:t xml:space="preserve"> as highlighted in the tables below.</w:t>
      </w:r>
    </w:p>
    <w:tbl>
      <w:tblPr>
        <w:tblStyle w:val="TableGrid"/>
        <w:tblW w:w="0" w:type="auto"/>
        <w:tblLook w:val="04A0" w:firstRow="1" w:lastRow="0" w:firstColumn="1" w:lastColumn="0" w:noHBand="0" w:noVBand="1"/>
      </w:tblPr>
      <w:tblGrid>
        <w:gridCol w:w="4364"/>
        <w:gridCol w:w="1249"/>
        <w:gridCol w:w="1299"/>
        <w:gridCol w:w="1843"/>
      </w:tblGrid>
      <w:tr w:rsidR="00BF3FD5" w:rsidRPr="001A2AB1" w14:paraId="06E16585" w14:textId="77777777" w:rsidTr="007C0DAC">
        <w:trPr>
          <w:trHeight w:val="288"/>
        </w:trPr>
        <w:tc>
          <w:tcPr>
            <w:tcW w:w="8755" w:type="dxa"/>
            <w:gridSpan w:val="4"/>
            <w:shd w:val="clear" w:color="auto" w:fill="BFBFBF" w:themeFill="background1" w:themeFillShade="BF"/>
            <w:noWrap/>
            <w:hideMark/>
          </w:tcPr>
          <w:p w14:paraId="5950ABF3" w14:textId="77777777" w:rsidR="00BF3FD5" w:rsidRPr="001A2AB1" w:rsidRDefault="00BF3FD5" w:rsidP="00616233">
            <w:pPr>
              <w:spacing w:after="120"/>
              <w:jc w:val="center"/>
              <w:rPr>
                <w:rFonts w:ascii="Arial" w:hAnsi="Arial" w:cs="Arial"/>
                <w:b/>
                <w:sz w:val="20"/>
                <w:lang w:val="en-GB"/>
              </w:rPr>
            </w:pPr>
            <w:r w:rsidRPr="001A2AB1">
              <w:rPr>
                <w:rFonts w:ascii="Arial" w:hAnsi="Arial" w:cs="Arial"/>
                <w:b/>
                <w:sz w:val="20"/>
                <w:lang w:val="en-GB"/>
              </w:rPr>
              <w:t>2014Q4</w:t>
            </w:r>
          </w:p>
        </w:tc>
      </w:tr>
      <w:tr w:rsidR="00BF3FD5" w:rsidRPr="001A2AB1" w14:paraId="49FB1CC9" w14:textId="77777777" w:rsidTr="007C0DAC">
        <w:trPr>
          <w:trHeight w:val="288"/>
        </w:trPr>
        <w:tc>
          <w:tcPr>
            <w:tcW w:w="4364" w:type="dxa"/>
            <w:noWrap/>
            <w:hideMark/>
          </w:tcPr>
          <w:p w14:paraId="1000436F" w14:textId="77777777" w:rsidR="00BF3FD5" w:rsidRPr="001A2AB1" w:rsidRDefault="00BF3FD5" w:rsidP="004B6924">
            <w:pPr>
              <w:spacing w:after="120"/>
              <w:rPr>
                <w:rFonts w:ascii="Arial" w:hAnsi="Arial" w:cs="Arial"/>
                <w:sz w:val="20"/>
                <w:lang w:val="en-GB"/>
              </w:rPr>
            </w:pPr>
          </w:p>
        </w:tc>
        <w:tc>
          <w:tcPr>
            <w:tcW w:w="1249" w:type="dxa"/>
            <w:noWrap/>
            <w:hideMark/>
          </w:tcPr>
          <w:p w14:paraId="7527C1ED" w14:textId="77777777" w:rsidR="00BF3FD5" w:rsidRPr="001A2AB1" w:rsidRDefault="00BF3FD5" w:rsidP="004B6924">
            <w:pPr>
              <w:spacing w:after="120"/>
              <w:rPr>
                <w:rFonts w:ascii="Arial" w:hAnsi="Arial" w:cs="Arial"/>
                <w:sz w:val="20"/>
                <w:lang w:val="en-GB"/>
              </w:rPr>
            </w:pPr>
          </w:p>
        </w:tc>
        <w:tc>
          <w:tcPr>
            <w:tcW w:w="1299" w:type="dxa"/>
            <w:noWrap/>
            <w:hideMark/>
          </w:tcPr>
          <w:p w14:paraId="1147A1A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843" w:type="dxa"/>
            <w:noWrap/>
            <w:hideMark/>
          </w:tcPr>
          <w:p w14:paraId="04123800"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2658C56" w14:textId="77777777" w:rsidTr="007C0DAC">
        <w:trPr>
          <w:trHeight w:val="288"/>
        </w:trPr>
        <w:tc>
          <w:tcPr>
            <w:tcW w:w="4364" w:type="dxa"/>
            <w:noWrap/>
            <w:hideMark/>
          </w:tcPr>
          <w:p w14:paraId="418C1B1E" w14:textId="77777777" w:rsidR="00BF3FD5" w:rsidRPr="001A2AB1" w:rsidRDefault="00BF3FD5" w:rsidP="004B6924">
            <w:pPr>
              <w:spacing w:after="120"/>
              <w:rPr>
                <w:rFonts w:ascii="Arial" w:hAnsi="Arial" w:cs="Arial"/>
                <w:b/>
                <w:sz w:val="20"/>
                <w:lang w:val="en-GB"/>
              </w:rPr>
            </w:pPr>
            <w:r w:rsidRPr="001A2AB1">
              <w:rPr>
                <w:rFonts w:ascii="Arial" w:hAnsi="Arial" w:cs="Arial"/>
                <w:b/>
                <w:sz w:val="20"/>
                <w:lang w:val="en-GB"/>
              </w:rPr>
              <w:t>Liabilities</w:t>
            </w:r>
          </w:p>
        </w:tc>
        <w:tc>
          <w:tcPr>
            <w:tcW w:w="1249" w:type="dxa"/>
            <w:noWrap/>
            <w:hideMark/>
          </w:tcPr>
          <w:p w14:paraId="36F92E68" w14:textId="77777777" w:rsidR="00BF3FD5" w:rsidRPr="001A2AB1" w:rsidRDefault="00BF3FD5" w:rsidP="004B6924">
            <w:pPr>
              <w:spacing w:after="120"/>
              <w:rPr>
                <w:rFonts w:ascii="Arial" w:hAnsi="Arial" w:cs="Arial"/>
                <w:sz w:val="20"/>
                <w:lang w:val="en-GB"/>
              </w:rPr>
            </w:pPr>
          </w:p>
        </w:tc>
        <w:tc>
          <w:tcPr>
            <w:tcW w:w="1299" w:type="dxa"/>
            <w:noWrap/>
            <w:hideMark/>
          </w:tcPr>
          <w:p w14:paraId="107623D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C0010</w:t>
            </w:r>
          </w:p>
        </w:tc>
        <w:tc>
          <w:tcPr>
            <w:tcW w:w="1843" w:type="dxa"/>
            <w:noWrap/>
            <w:hideMark/>
          </w:tcPr>
          <w:p w14:paraId="1F49198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EC0021</w:t>
            </w:r>
          </w:p>
        </w:tc>
      </w:tr>
      <w:tr w:rsidR="00BF3FD5" w:rsidRPr="001A2AB1" w14:paraId="66451E4B" w14:textId="77777777" w:rsidTr="007C0DAC">
        <w:trPr>
          <w:trHeight w:val="288"/>
        </w:trPr>
        <w:tc>
          <w:tcPr>
            <w:tcW w:w="4364" w:type="dxa"/>
            <w:noWrap/>
            <w:hideMark/>
          </w:tcPr>
          <w:p w14:paraId="1CC5AAD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w:t>
            </w:r>
          </w:p>
        </w:tc>
        <w:tc>
          <w:tcPr>
            <w:tcW w:w="1249" w:type="dxa"/>
            <w:noWrap/>
            <w:hideMark/>
          </w:tcPr>
          <w:p w14:paraId="6637CDA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R0800</w:t>
            </w:r>
          </w:p>
        </w:tc>
        <w:tc>
          <w:tcPr>
            <w:tcW w:w="1299" w:type="dxa"/>
            <w:noWrap/>
            <w:hideMark/>
          </w:tcPr>
          <w:p w14:paraId="05D9477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60</w:t>
            </w:r>
          </w:p>
        </w:tc>
        <w:tc>
          <w:tcPr>
            <w:tcW w:w="1843" w:type="dxa"/>
            <w:noWrap/>
            <w:hideMark/>
          </w:tcPr>
          <w:p w14:paraId="7B96E110"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50A1D89A" w14:textId="77777777" w:rsidTr="007C0DAC">
        <w:trPr>
          <w:trHeight w:val="288"/>
        </w:trPr>
        <w:tc>
          <w:tcPr>
            <w:tcW w:w="4364" w:type="dxa"/>
            <w:noWrap/>
            <w:hideMark/>
          </w:tcPr>
          <w:p w14:paraId="04A80A4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w:t>
            </w:r>
            <w:r w:rsidRPr="001A2AB1">
              <w:rPr>
                <w:rFonts w:ascii="Arial" w:hAnsi="Arial" w:cs="Arial"/>
                <w:sz w:val="20"/>
                <w:lang w:val="en-GB"/>
              </w:rPr>
              <w:br/>
              <w:t xml:space="preserve">    domestically</w:t>
            </w:r>
          </w:p>
        </w:tc>
        <w:tc>
          <w:tcPr>
            <w:tcW w:w="1249" w:type="dxa"/>
            <w:noWrap/>
            <w:hideMark/>
          </w:tcPr>
          <w:p w14:paraId="3D9EEFE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ER0801</w:t>
            </w:r>
          </w:p>
        </w:tc>
        <w:tc>
          <w:tcPr>
            <w:tcW w:w="1299" w:type="dxa"/>
            <w:noWrap/>
            <w:hideMark/>
          </w:tcPr>
          <w:p w14:paraId="15664DE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10C780B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5E3EF5FB" w14:textId="77777777" w:rsidTr="007C0DAC">
        <w:trPr>
          <w:trHeight w:val="288"/>
        </w:trPr>
        <w:tc>
          <w:tcPr>
            <w:tcW w:w="4364" w:type="dxa"/>
            <w:noWrap/>
            <w:hideMark/>
          </w:tcPr>
          <w:p w14:paraId="6BFF69E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the euro area other than domestic</w:t>
            </w:r>
          </w:p>
        </w:tc>
        <w:tc>
          <w:tcPr>
            <w:tcW w:w="1249" w:type="dxa"/>
            <w:noWrap/>
            <w:hideMark/>
          </w:tcPr>
          <w:p w14:paraId="408EBA9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ER0802</w:t>
            </w:r>
          </w:p>
        </w:tc>
        <w:tc>
          <w:tcPr>
            <w:tcW w:w="1299" w:type="dxa"/>
            <w:noWrap/>
            <w:hideMark/>
          </w:tcPr>
          <w:p w14:paraId="3E989CC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7FC25B8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0B8ED243" w14:textId="77777777" w:rsidTr="007C0DAC">
        <w:trPr>
          <w:trHeight w:val="288"/>
        </w:trPr>
        <w:tc>
          <w:tcPr>
            <w:tcW w:w="4364" w:type="dxa"/>
            <w:noWrap/>
            <w:hideMark/>
          </w:tcPr>
          <w:p w14:paraId="306F7C3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rest of the world</w:t>
            </w:r>
          </w:p>
        </w:tc>
        <w:tc>
          <w:tcPr>
            <w:tcW w:w="1249" w:type="dxa"/>
            <w:noWrap/>
            <w:hideMark/>
          </w:tcPr>
          <w:p w14:paraId="3FFD489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ER0803</w:t>
            </w:r>
          </w:p>
        </w:tc>
        <w:tc>
          <w:tcPr>
            <w:tcW w:w="1299" w:type="dxa"/>
            <w:noWrap/>
            <w:hideMark/>
          </w:tcPr>
          <w:p w14:paraId="72D7617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4BC2CF1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bl>
    <w:p w14:paraId="01251D53" w14:textId="77777777" w:rsidR="00BF3FD5" w:rsidRPr="001A2AB1" w:rsidRDefault="00BF3FD5" w:rsidP="00BF3FD5">
      <w:pPr>
        <w:spacing w:before="60" w:after="120" w:line="360" w:lineRule="atLeast"/>
        <w:rPr>
          <w:rFonts w:ascii="Arial" w:hAnsi="Arial" w:cs="Arial"/>
          <w:sz w:val="20"/>
          <w:lang w:val="en-GB"/>
        </w:rPr>
      </w:pPr>
    </w:p>
    <w:p w14:paraId="07E2A97C" w14:textId="77777777" w:rsidR="00BF3FD5" w:rsidRPr="001A2AB1" w:rsidRDefault="00BF3FD5" w:rsidP="00BF3FD5">
      <w:pPr>
        <w:spacing w:before="60" w:after="120" w:line="360" w:lineRule="atLeast"/>
        <w:rPr>
          <w:rFonts w:ascii="Arial" w:hAnsi="Arial" w:cs="Arial"/>
          <w:sz w:val="20"/>
          <w:lang w:val="en-GB"/>
        </w:rPr>
      </w:pPr>
    </w:p>
    <w:p w14:paraId="1D8CB398" w14:textId="77777777" w:rsidR="00BF3FD5" w:rsidRPr="001A2AB1" w:rsidRDefault="00BF3FD5" w:rsidP="00BF3FD5">
      <w:pPr>
        <w:spacing w:before="60" w:after="120" w:line="360" w:lineRule="atLeast"/>
        <w:rPr>
          <w:rFonts w:ascii="Arial" w:hAnsi="Arial" w:cs="Arial"/>
          <w:sz w:val="20"/>
          <w:lang w:val="en-GB"/>
        </w:rPr>
      </w:pPr>
    </w:p>
    <w:tbl>
      <w:tblPr>
        <w:tblStyle w:val="TableGrid"/>
        <w:tblW w:w="0" w:type="auto"/>
        <w:tblLook w:val="04A0" w:firstRow="1" w:lastRow="0" w:firstColumn="1" w:lastColumn="0" w:noHBand="0" w:noVBand="1"/>
      </w:tblPr>
      <w:tblGrid>
        <w:gridCol w:w="4364"/>
        <w:gridCol w:w="1249"/>
        <w:gridCol w:w="1299"/>
        <w:gridCol w:w="1843"/>
      </w:tblGrid>
      <w:tr w:rsidR="00BF3FD5" w:rsidRPr="001A2AB1" w14:paraId="605F7660" w14:textId="77777777" w:rsidTr="007C0DAC">
        <w:trPr>
          <w:trHeight w:val="288"/>
        </w:trPr>
        <w:tc>
          <w:tcPr>
            <w:tcW w:w="8755" w:type="dxa"/>
            <w:gridSpan w:val="4"/>
            <w:shd w:val="clear" w:color="auto" w:fill="BFBFBF" w:themeFill="background1" w:themeFillShade="BF"/>
            <w:noWrap/>
            <w:hideMark/>
          </w:tcPr>
          <w:p w14:paraId="39D2A061"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2015Q1</w:t>
            </w:r>
          </w:p>
        </w:tc>
      </w:tr>
      <w:tr w:rsidR="00BF3FD5" w:rsidRPr="001A2AB1" w14:paraId="729D4631" w14:textId="77777777" w:rsidTr="007C0DAC">
        <w:trPr>
          <w:trHeight w:val="288"/>
        </w:trPr>
        <w:tc>
          <w:tcPr>
            <w:tcW w:w="4364" w:type="dxa"/>
            <w:noWrap/>
            <w:hideMark/>
          </w:tcPr>
          <w:p w14:paraId="494D2DD2" w14:textId="77777777" w:rsidR="00BF3FD5" w:rsidRPr="001A2AB1" w:rsidRDefault="00BF3FD5" w:rsidP="004B6924">
            <w:pPr>
              <w:spacing w:after="120"/>
              <w:rPr>
                <w:rFonts w:ascii="Arial" w:hAnsi="Arial" w:cs="Arial"/>
                <w:sz w:val="20"/>
                <w:lang w:val="en-GB"/>
              </w:rPr>
            </w:pPr>
          </w:p>
        </w:tc>
        <w:tc>
          <w:tcPr>
            <w:tcW w:w="1249" w:type="dxa"/>
            <w:noWrap/>
            <w:hideMark/>
          </w:tcPr>
          <w:p w14:paraId="30E3AF2D" w14:textId="77777777" w:rsidR="00BF3FD5" w:rsidRPr="001A2AB1" w:rsidRDefault="00BF3FD5" w:rsidP="004B6924">
            <w:pPr>
              <w:spacing w:after="120"/>
              <w:rPr>
                <w:rFonts w:ascii="Arial" w:hAnsi="Arial" w:cs="Arial"/>
                <w:sz w:val="20"/>
                <w:lang w:val="en-GB"/>
              </w:rPr>
            </w:pPr>
          </w:p>
        </w:tc>
        <w:tc>
          <w:tcPr>
            <w:tcW w:w="1299" w:type="dxa"/>
            <w:noWrap/>
            <w:hideMark/>
          </w:tcPr>
          <w:p w14:paraId="29C41BA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843" w:type="dxa"/>
            <w:noWrap/>
            <w:hideMark/>
          </w:tcPr>
          <w:p w14:paraId="63669CE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69FB0576" w14:textId="77777777" w:rsidTr="007C0DAC">
        <w:trPr>
          <w:trHeight w:val="288"/>
        </w:trPr>
        <w:tc>
          <w:tcPr>
            <w:tcW w:w="4364" w:type="dxa"/>
            <w:noWrap/>
            <w:hideMark/>
          </w:tcPr>
          <w:p w14:paraId="169AB991" w14:textId="77777777" w:rsidR="00BF3FD5" w:rsidRPr="001A2AB1" w:rsidRDefault="00BF3FD5" w:rsidP="004B6924">
            <w:pPr>
              <w:spacing w:after="120"/>
              <w:rPr>
                <w:rFonts w:ascii="Arial" w:hAnsi="Arial" w:cs="Arial"/>
                <w:b/>
                <w:sz w:val="20"/>
                <w:lang w:val="en-GB"/>
              </w:rPr>
            </w:pPr>
            <w:r w:rsidRPr="001A2AB1">
              <w:rPr>
                <w:rFonts w:ascii="Arial" w:hAnsi="Arial" w:cs="Arial"/>
                <w:b/>
                <w:sz w:val="20"/>
                <w:lang w:val="en-GB"/>
              </w:rPr>
              <w:t>Liabilities</w:t>
            </w:r>
          </w:p>
        </w:tc>
        <w:tc>
          <w:tcPr>
            <w:tcW w:w="1249" w:type="dxa"/>
            <w:noWrap/>
            <w:hideMark/>
          </w:tcPr>
          <w:p w14:paraId="48CDBB94" w14:textId="77777777" w:rsidR="00BF3FD5" w:rsidRPr="001A2AB1" w:rsidRDefault="00BF3FD5" w:rsidP="004B6924">
            <w:pPr>
              <w:spacing w:after="120"/>
              <w:rPr>
                <w:rFonts w:ascii="Arial" w:hAnsi="Arial" w:cs="Arial"/>
                <w:sz w:val="20"/>
                <w:lang w:val="en-GB"/>
              </w:rPr>
            </w:pPr>
          </w:p>
        </w:tc>
        <w:tc>
          <w:tcPr>
            <w:tcW w:w="1299" w:type="dxa"/>
            <w:noWrap/>
            <w:hideMark/>
          </w:tcPr>
          <w:p w14:paraId="17A1F6A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C0010</w:t>
            </w:r>
          </w:p>
        </w:tc>
        <w:tc>
          <w:tcPr>
            <w:tcW w:w="1843" w:type="dxa"/>
            <w:noWrap/>
            <w:hideMark/>
          </w:tcPr>
          <w:p w14:paraId="3B8149D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EC0021</w:t>
            </w:r>
          </w:p>
        </w:tc>
      </w:tr>
      <w:tr w:rsidR="00BF3FD5" w:rsidRPr="001A2AB1" w14:paraId="30E2EA32" w14:textId="77777777" w:rsidTr="007C0DAC">
        <w:trPr>
          <w:trHeight w:val="288"/>
        </w:trPr>
        <w:tc>
          <w:tcPr>
            <w:tcW w:w="4364" w:type="dxa"/>
            <w:noWrap/>
            <w:hideMark/>
          </w:tcPr>
          <w:p w14:paraId="5E0D74D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w:t>
            </w:r>
          </w:p>
        </w:tc>
        <w:tc>
          <w:tcPr>
            <w:tcW w:w="1249" w:type="dxa"/>
            <w:noWrap/>
            <w:hideMark/>
          </w:tcPr>
          <w:p w14:paraId="4547D79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R0800</w:t>
            </w:r>
          </w:p>
        </w:tc>
        <w:tc>
          <w:tcPr>
            <w:tcW w:w="1299" w:type="dxa"/>
            <w:noWrap/>
            <w:hideMark/>
          </w:tcPr>
          <w:p w14:paraId="7027596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60</w:t>
            </w:r>
          </w:p>
        </w:tc>
        <w:tc>
          <w:tcPr>
            <w:tcW w:w="1843" w:type="dxa"/>
            <w:noWrap/>
            <w:hideMark/>
          </w:tcPr>
          <w:p w14:paraId="309DCD8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3D0943F7" w14:textId="77777777" w:rsidTr="007C0DAC">
        <w:trPr>
          <w:trHeight w:val="288"/>
        </w:trPr>
        <w:tc>
          <w:tcPr>
            <w:tcW w:w="4364" w:type="dxa"/>
            <w:noWrap/>
            <w:hideMark/>
          </w:tcPr>
          <w:p w14:paraId="0C3F497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w:t>
            </w:r>
            <w:r w:rsidRPr="001A2AB1">
              <w:rPr>
                <w:rFonts w:ascii="Arial" w:hAnsi="Arial" w:cs="Arial"/>
                <w:sz w:val="20"/>
                <w:lang w:val="en-GB"/>
              </w:rPr>
              <w:br/>
              <w:t xml:space="preserve">    domestically</w:t>
            </w:r>
          </w:p>
        </w:tc>
        <w:tc>
          <w:tcPr>
            <w:tcW w:w="1249" w:type="dxa"/>
            <w:noWrap/>
            <w:hideMark/>
          </w:tcPr>
          <w:p w14:paraId="72F1669D"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ER0801</w:t>
            </w:r>
          </w:p>
        </w:tc>
        <w:tc>
          <w:tcPr>
            <w:tcW w:w="1299" w:type="dxa"/>
            <w:noWrap/>
            <w:hideMark/>
          </w:tcPr>
          <w:p w14:paraId="31FA8AD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73AC88C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76CB08D5" w14:textId="77777777" w:rsidTr="007C0DAC">
        <w:trPr>
          <w:trHeight w:val="288"/>
        </w:trPr>
        <w:tc>
          <w:tcPr>
            <w:tcW w:w="4364" w:type="dxa"/>
            <w:noWrap/>
            <w:hideMark/>
          </w:tcPr>
          <w:p w14:paraId="278141C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the euro area other than domestic</w:t>
            </w:r>
          </w:p>
        </w:tc>
        <w:tc>
          <w:tcPr>
            <w:tcW w:w="1249" w:type="dxa"/>
            <w:noWrap/>
            <w:hideMark/>
          </w:tcPr>
          <w:p w14:paraId="24C47FF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ER0802</w:t>
            </w:r>
          </w:p>
        </w:tc>
        <w:tc>
          <w:tcPr>
            <w:tcW w:w="1299" w:type="dxa"/>
            <w:noWrap/>
            <w:hideMark/>
          </w:tcPr>
          <w:p w14:paraId="216D6A4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25</w:t>
            </w:r>
          </w:p>
        </w:tc>
        <w:tc>
          <w:tcPr>
            <w:tcW w:w="1843" w:type="dxa"/>
            <w:noWrap/>
            <w:hideMark/>
          </w:tcPr>
          <w:p w14:paraId="7D92762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+5</w:t>
            </w:r>
          </w:p>
        </w:tc>
      </w:tr>
      <w:tr w:rsidR="00BF3FD5" w:rsidRPr="001A2AB1" w14:paraId="123B6B36" w14:textId="77777777" w:rsidTr="007C0DAC">
        <w:trPr>
          <w:trHeight w:val="288"/>
        </w:trPr>
        <w:tc>
          <w:tcPr>
            <w:tcW w:w="4364" w:type="dxa"/>
            <w:noWrap/>
            <w:hideMark/>
          </w:tcPr>
          <w:p w14:paraId="661ED7C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lastRenderedPageBreak/>
              <w:t xml:space="preserve">    Debts owed to credit institutions resident in </w:t>
            </w:r>
            <w:r w:rsidRPr="001A2AB1">
              <w:rPr>
                <w:rFonts w:ascii="Arial" w:hAnsi="Arial" w:cs="Arial"/>
                <w:sz w:val="20"/>
                <w:lang w:val="en-GB"/>
              </w:rPr>
              <w:br/>
              <w:t xml:space="preserve">    rest of the world</w:t>
            </w:r>
          </w:p>
        </w:tc>
        <w:tc>
          <w:tcPr>
            <w:tcW w:w="1249" w:type="dxa"/>
            <w:noWrap/>
            <w:hideMark/>
          </w:tcPr>
          <w:p w14:paraId="4848C5A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ER0803</w:t>
            </w:r>
          </w:p>
        </w:tc>
        <w:tc>
          <w:tcPr>
            <w:tcW w:w="1299" w:type="dxa"/>
            <w:noWrap/>
            <w:hideMark/>
          </w:tcPr>
          <w:p w14:paraId="2AD2B79D"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15</w:t>
            </w:r>
          </w:p>
        </w:tc>
        <w:tc>
          <w:tcPr>
            <w:tcW w:w="1843" w:type="dxa"/>
            <w:noWrap/>
            <w:hideMark/>
          </w:tcPr>
          <w:p w14:paraId="70DABAC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-5</w:t>
            </w:r>
          </w:p>
        </w:tc>
      </w:tr>
    </w:tbl>
    <w:p w14:paraId="0C8CBC14" w14:textId="77777777" w:rsidR="00BF3FD5" w:rsidRPr="001A2AB1" w:rsidRDefault="00BF3FD5" w:rsidP="00BF3FD5">
      <w:pPr>
        <w:spacing w:before="120" w:after="200" w:line="360" w:lineRule="auto"/>
        <w:rPr>
          <w:rFonts w:ascii="Arial" w:eastAsia="Calibri" w:hAnsi="Arial" w:cs="Arial"/>
          <w:b/>
          <w:color w:val="00B050"/>
          <w:sz w:val="20"/>
          <w:lang w:val="en-GB" w:eastAsia="en-US"/>
        </w:rPr>
      </w:pPr>
    </w:p>
    <w:p w14:paraId="0E180D5B" w14:textId="77777777" w:rsidR="00BF3FD5" w:rsidRPr="001A2AB1" w:rsidRDefault="00BF3FD5" w:rsidP="00BF3FD5">
      <w:pPr>
        <w:spacing w:after="120" w:line="360" w:lineRule="auto"/>
        <w:rPr>
          <w:rFonts w:ascii="Arial" w:eastAsia="Calibri" w:hAnsi="Arial" w:cs="Arial"/>
          <w:b/>
          <w:sz w:val="20"/>
          <w:lang w:val="en-GB" w:eastAsia="en-US"/>
        </w:rPr>
      </w:pPr>
      <w:r w:rsidRPr="001A2AB1">
        <w:rPr>
          <w:rFonts w:ascii="Arial" w:eastAsia="Calibri" w:hAnsi="Arial" w:cs="Arial"/>
          <w:b/>
          <w:sz w:val="20"/>
          <w:lang w:val="en-GB" w:eastAsia="en-US"/>
        </w:rPr>
        <w:t>Example 5 – changes in accounting practices – netting of positions</w:t>
      </w:r>
    </w:p>
    <w:p w14:paraId="4BC5177A" w14:textId="77777777" w:rsidR="00BF3FD5" w:rsidRPr="001A2AB1" w:rsidRDefault="00BF3FD5" w:rsidP="00BF3FD5">
      <w:pPr>
        <w:spacing w:before="60" w:after="120" w:line="360" w:lineRule="auto"/>
        <w:rPr>
          <w:rFonts w:ascii="Arial" w:eastAsia="Calibri" w:hAnsi="Arial" w:cs="Arial"/>
          <w:sz w:val="20"/>
          <w:lang w:val="en-GB" w:eastAsia="en-US"/>
        </w:rPr>
      </w:pPr>
      <w:r w:rsidRPr="001A2AB1">
        <w:rPr>
          <w:rFonts w:ascii="Arial" w:eastAsia="Calibri" w:hAnsi="Arial" w:cs="Arial"/>
          <w:sz w:val="20"/>
          <w:lang w:val="en-GB" w:eastAsia="en-US"/>
        </w:rPr>
        <w:t>A reclassification adjustment is also need</w:t>
      </w:r>
      <w:r w:rsidR="003F4C20" w:rsidRPr="001A2AB1">
        <w:rPr>
          <w:rFonts w:ascii="Arial" w:eastAsia="Calibri" w:hAnsi="Arial" w:cs="Arial"/>
          <w:sz w:val="20"/>
          <w:lang w:val="en-GB" w:eastAsia="en-US"/>
        </w:rPr>
        <w:t>ed</w:t>
      </w:r>
      <w:r w:rsidRPr="001A2AB1">
        <w:rPr>
          <w:rFonts w:ascii="Arial" w:eastAsia="Calibri" w:hAnsi="Arial" w:cs="Arial"/>
          <w:sz w:val="20"/>
          <w:lang w:val="en-GB" w:eastAsia="en-US"/>
        </w:rPr>
        <w:t xml:space="preserve"> if accounting conventions</w:t>
      </w:r>
      <w:r w:rsidR="00B45897" w:rsidRPr="001A2AB1">
        <w:rPr>
          <w:rFonts w:ascii="Arial" w:eastAsia="Calibri" w:hAnsi="Arial" w:cs="Arial"/>
          <w:sz w:val="20"/>
          <w:lang w:val="en-GB" w:eastAsia="en-US"/>
        </w:rPr>
        <w:t xml:space="preserve"> change</w:t>
      </w:r>
      <w:r w:rsidRPr="001A2AB1">
        <w:rPr>
          <w:rFonts w:ascii="Arial" w:eastAsia="Calibri" w:hAnsi="Arial" w:cs="Arial"/>
          <w:sz w:val="20"/>
          <w:lang w:val="en-GB" w:eastAsia="en-US"/>
        </w:rPr>
        <w:t xml:space="preserve"> in terms of netting positions on the asset</w:t>
      </w:r>
      <w:r w:rsidR="00B45897" w:rsidRPr="001A2AB1">
        <w:rPr>
          <w:rFonts w:ascii="Arial" w:eastAsia="Calibri" w:hAnsi="Arial" w:cs="Arial"/>
          <w:sz w:val="20"/>
          <w:lang w:val="en-GB" w:eastAsia="en-US"/>
        </w:rPr>
        <w:t>s</w:t>
      </w:r>
      <w:r w:rsidRPr="001A2AB1">
        <w:rPr>
          <w:rFonts w:ascii="Arial" w:eastAsia="Calibri" w:hAnsi="Arial" w:cs="Arial"/>
          <w:sz w:val="20"/>
          <w:lang w:val="en-GB" w:eastAsia="en-US"/>
        </w:rPr>
        <w:t xml:space="preserve"> </w:t>
      </w:r>
      <w:r w:rsidR="00B45897" w:rsidRPr="001A2AB1">
        <w:rPr>
          <w:rFonts w:ascii="Arial" w:eastAsia="Calibri" w:hAnsi="Arial" w:cs="Arial"/>
          <w:sz w:val="20"/>
          <w:lang w:val="en-GB" w:eastAsia="en-US"/>
        </w:rPr>
        <w:t xml:space="preserve">side </w:t>
      </w:r>
      <w:r w:rsidRPr="001A2AB1">
        <w:rPr>
          <w:rFonts w:ascii="Arial" w:eastAsia="Calibri" w:hAnsi="Arial" w:cs="Arial"/>
          <w:sz w:val="20"/>
          <w:lang w:val="en-GB" w:eastAsia="en-US"/>
        </w:rPr>
        <w:t xml:space="preserve">and the liabilities side. For example, a position in technical provisions (liabilities) has been netted against a position in deposits to cedants (assets) so far. </w:t>
      </w:r>
      <w:r w:rsidR="00B45897" w:rsidRPr="001A2AB1">
        <w:rPr>
          <w:rFonts w:ascii="Arial" w:eastAsia="Calibri" w:hAnsi="Arial" w:cs="Arial"/>
          <w:sz w:val="20"/>
          <w:lang w:val="en-GB" w:eastAsia="en-US"/>
        </w:rPr>
        <w:t xml:space="preserve">If </w:t>
      </w:r>
      <w:r w:rsidRPr="001A2AB1">
        <w:rPr>
          <w:rFonts w:ascii="Arial" w:eastAsia="Calibri" w:hAnsi="Arial" w:cs="Arial"/>
          <w:sz w:val="20"/>
          <w:lang w:val="en-GB" w:eastAsia="en-US"/>
        </w:rPr>
        <w:t>the accounting convention changes and the positions for technical provisions and deposits to cedants</w:t>
      </w:r>
      <w:r w:rsidR="00C13F93" w:rsidRPr="001A2AB1">
        <w:rPr>
          <w:rFonts w:ascii="Arial" w:eastAsia="Calibri" w:hAnsi="Arial" w:cs="Arial"/>
          <w:sz w:val="20"/>
          <w:lang w:val="en-GB" w:eastAsia="en-US"/>
        </w:rPr>
        <w:t xml:space="preserve"> must be reported separately</w:t>
      </w:r>
      <w:r w:rsidRPr="001A2AB1">
        <w:rPr>
          <w:rFonts w:ascii="Arial" w:eastAsia="Calibri" w:hAnsi="Arial" w:cs="Arial"/>
          <w:sz w:val="20"/>
          <w:lang w:val="en-GB" w:eastAsia="en-US"/>
        </w:rPr>
        <w:t xml:space="preserve">, reclassification adjustments </w:t>
      </w:r>
      <w:r w:rsidR="00C13F93" w:rsidRPr="001A2AB1">
        <w:rPr>
          <w:rFonts w:ascii="Arial" w:eastAsia="Calibri" w:hAnsi="Arial" w:cs="Arial"/>
          <w:sz w:val="20"/>
          <w:lang w:val="en-GB" w:eastAsia="en-US"/>
        </w:rPr>
        <w:t xml:space="preserve">must also </w:t>
      </w:r>
      <w:r w:rsidRPr="001A2AB1">
        <w:rPr>
          <w:rFonts w:ascii="Arial" w:eastAsia="Calibri" w:hAnsi="Arial" w:cs="Arial"/>
          <w:sz w:val="20"/>
          <w:lang w:val="en-GB" w:eastAsia="en-US"/>
        </w:rPr>
        <w:t>be reported for the affected items. The reported reclassification adjustments should reflect the amount that was previously netted out (thus not existent in both positions so far). In the example below</w:t>
      </w:r>
      <w:r w:rsidR="001B3080"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the netted volume </w:t>
      </w:r>
      <w:r w:rsidR="00B45897" w:rsidRPr="001A2AB1">
        <w:rPr>
          <w:rFonts w:ascii="Arial" w:eastAsia="Calibri" w:hAnsi="Arial" w:cs="Arial"/>
          <w:sz w:val="20"/>
          <w:lang w:val="en-GB" w:eastAsia="en-US"/>
        </w:rPr>
        <w:t xml:space="preserve">is </w:t>
      </w:r>
      <w:r w:rsidRPr="001A2AB1">
        <w:rPr>
          <w:rFonts w:ascii="Arial" w:eastAsia="Calibri" w:hAnsi="Arial" w:cs="Arial"/>
          <w:sz w:val="20"/>
          <w:lang w:val="en-GB" w:eastAsia="en-US"/>
        </w:rPr>
        <w:t>5 and SII amounts reported in C0010 are increas</w:t>
      </w:r>
      <w:r w:rsidR="00B45897" w:rsidRPr="001A2AB1">
        <w:rPr>
          <w:rFonts w:ascii="Arial" w:eastAsia="Calibri" w:hAnsi="Arial" w:cs="Arial"/>
          <w:sz w:val="20"/>
          <w:lang w:val="en-GB" w:eastAsia="en-US"/>
        </w:rPr>
        <w:t>ed</w:t>
      </w:r>
      <w:r w:rsidRPr="001A2AB1">
        <w:rPr>
          <w:rFonts w:ascii="Arial" w:eastAsia="Calibri" w:hAnsi="Arial" w:cs="Arial"/>
          <w:sz w:val="20"/>
          <w:lang w:val="en-GB" w:eastAsia="en-US"/>
        </w:rPr>
        <w:t xml:space="preserve"> accordingly in 2019Q4. In this case also</w:t>
      </w:r>
      <w:r w:rsidR="00B45897"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reclassification adjustments of +5 in EC0021 shall be reported for both items in 2019Q4. </w:t>
      </w: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3D64BCDA" w14:textId="77777777" w:rsidTr="007C0DAC">
        <w:trPr>
          <w:trHeight w:val="291"/>
        </w:trPr>
        <w:tc>
          <w:tcPr>
            <w:tcW w:w="8188" w:type="dxa"/>
            <w:gridSpan w:val="4"/>
            <w:shd w:val="clear" w:color="auto" w:fill="BFBFBF" w:themeFill="background1" w:themeFillShade="BF"/>
            <w:noWrap/>
            <w:hideMark/>
          </w:tcPr>
          <w:p w14:paraId="63227EBB"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2019Q3</w:t>
            </w:r>
          </w:p>
        </w:tc>
      </w:tr>
      <w:tr w:rsidR="00BF3FD5" w:rsidRPr="001A2AB1" w14:paraId="2AE3547F" w14:textId="77777777" w:rsidTr="007C0DAC">
        <w:trPr>
          <w:trHeight w:val="291"/>
        </w:trPr>
        <w:tc>
          <w:tcPr>
            <w:tcW w:w="4047" w:type="dxa"/>
            <w:noWrap/>
            <w:hideMark/>
          </w:tcPr>
          <w:p w14:paraId="5CADC6C5" w14:textId="77777777" w:rsidR="00BF3FD5" w:rsidRPr="001A2AB1" w:rsidRDefault="00BF3FD5" w:rsidP="004B6924">
            <w:pPr>
              <w:spacing w:after="120"/>
              <w:rPr>
                <w:rFonts w:ascii="Arial" w:hAnsi="Arial" w:cs="Arial"/>
                <w:sz w:val="20"/>
                <w:lang w:val="en-GB"/>
              </w:rPr>
            </w:pPr>
          </w:p>
        </w:tc>
        <w:tc>
          <w:tcPr>
            <w:tcW w:w="1158" w:type="dxa"/>
            <w:noWrap/>
            <w:hideMark/>
          </w:tcPr>
          <w:p w14:paraId="11AF49AA" w14:textId="77777777" w:rsidR="00BF3FD5" w:rsidRPr="001A2AB1" w:rsidRDefault="00BF3FD5" w:rsidP="004B6924">
            <w:pPr>
              <w:spacing w:after="120"/>
              <w:rPr>
                <w:rFonts w:ascii="Arial" w:hAnsi="Arial" w:cs="Arial"/>
                <w:sz w:val="20"/>
                <w:lang w:val="en-GB"/>
              </w:rPr>
            </w:pPr>
          </w:p>
        </w:tc>
        <w:tc>
          <w:tcPr>
            <w:tcW w:w="1282" w:type="dxa"/>
            <w:noWrap/>
            <w:vAlign w:val="center"/>
            <w:hideMark/>
          </w:tcPr>
          <w:p w14:paraId="0CA9A6E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vAlign w:val="center"/>
            <w:hideMark/>
          </w:tcPr>
          <w:p w14:paraId="63756CF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359D50F1" w14:textId="77777777" w:rsidTr="007C0DAC">
        <w:trPr>
          <w:trHeight w:val="291"/>
        </w:trPr>
        <w:tc>
          <w:tcPr>
            <w:tcW w:w="4047" w:type="dxa"/>
            <w:noWrap/>
            <w:hideMark/>
          </w:tcPr>
          <w:p w14:paraId="6E2D482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Assets</w:t>
            </w:r>
          </w:p>
        </w:tc>
        <w:tc>
          <w:tcPr>
            <w:tcW w:w="1158" w:type="dxa"/>
            <w:noWrap/>
            <w:hideMark/>
          </w:tcPr>
          <w:p w14:paraId="5A35ECF6"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61D08FA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1924D8C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24A2146D" w14:textId="77777777" w:rsidTr="007C0DAC">
        <w:trPr>
          <w:trHeight w:val="291"/>
        </w:trPr>
        <w:tc>
          <w:tcPr>
            <w:tcW w:w="4047" w:type="dxa"/>
            <w:noWrap/>
            <w:hideMark/>
          </w:tcPr>
          <w:p w14:paraId="6F36F0A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Deposits to cedants</w:t>
            </w:r>
          </w:p>
        </w:tc>
        <w:tc>
          <w:tcPr>
            <w:tcW w:w="1158" w:type="dxa"/>
            <w:noWrap/>
            <w:hideMark/>
          </w:tcPr>
          <w:p w14:paraId="29BC603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R0350</w:t>
            </w:r>
          </w:p>
        </w:tc>
        <w:tc>
          <w:tcPr>
            <w:tcW w:w="1282" w:type="dxa"/>
            <w:noWrap/>
            <w:hideMark/>
          </w:tcPr>
          <w:p w14:paraId="3AC2D99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c>
          <w:tcPr>
            <w:tcW w:w="1701" w:type="dxa"/>
            <w:noWrap/>
            <w:hideMark/>
          </w:tcPr>
          <w:p w14:paraId="602272FC"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r w:rsidR="00BF3FD5" w:rsidRPr="001A2AB1" w14:paraId="10DB6346" w14:textId="77777777" w:rsidTr="007C0DAC">
        <w:trPr>
          <w:trHeight w:val="291"/>
        </w:trPr>
        <w:tc>
          <w:tcPr>
            <w:tcW w:w="4047" w:type="dxa"/>
            <w:noWrap/>
            <w:hideMark/>
          </w:tcPr>
          <w:p w14:paraId="78F65C21"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Liabilities</w:t>
            </w:r>
          </w:p>
        </w:tc>
        <w:tc>
          <w:tcPr>
            <w:tcW w:w="1158" w:type="dxa"/>
            <w:noWrap/>
            <w:hideMark/>
          </w:tcPr>
          <w:p w14:paraId="1E39699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1B943BE4"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20CA6D9A"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47DF372D" w14:textId="77777777" w:rsidTr="007C0DAC">
        <w:trPr>
          <w:trHeight w:val="291"/>
        </w:trPr>
        <w:tc>
          <w:tcPr>
            <w:tcW w:w="4047" w:type="dxa"/>
            <w:noWrap/>
            <w:hideMark/>
          </w:tcPr>
          <w:p w14:paraId="4B7C1BFE" w14:textId="77777777" w:rsidR="00BF3FD5" w:rsidRPr="001A2AB1" w:rsidRDefault="00BF3FD5" w:rsidP="004402E8">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Technical provisions </w:t>
            </w:r>
            <w:r w:rsidR="006416EB"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life (excluding </w:t>
            </w:r>
            <w:r w:rsidRPr="001A2AB1">
              <w:rPr>
                <w:rFonts w:ascii="Arial" w:eastAsia="Calibri" w:hAnsi="Arial" w:cs="Arial"/>
                <w:sz w:val="20"/>
                <w:lang w:val="en-GB" w:eastAsia="en-US"/>
              </w:rPr>
              <w:br/>
              <w:t xml:space="preserve">  index-linked and unit-linked)</w:t>
            </w:r>
          </w:p>
        </w:tc>
        <w:tc>
          <w:tcPr>
            <w:tcW w:w="1158" w:type="dxa"/>
            <w:noWrap/>
            <w:hideMark/>
          </w:tcPr>
          <w:p w14:paraId="734AB583"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R0600</w:t>
            </w:r>
          </w:p>
        </w:tc>
        <w:tc>
          <w:tcPr>
            <w:tcW w:w="1282" w:type="dxa"/>
            <w:noWrap/>
            <w:hideMark/>
          </w:tcPr>
          <w:p w14:paraId="1422656B"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100</w:t>
            </w:r>
          </w:p>
        </w:tc>
        <w:tc>
          <w:tcPr>
            <w:tcW w:w="1701" w:type="dxa"/>
            <w:noWrap/>
            <w:hideMark/>
          </w:tcPr>
          <w:p w14:paraId="0699730C"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bl>
    <w:p w14:paraId="59548C71" w14:textId="77777777" w:rsidR="00BF3FD5" w:rsidRPr="001A2AB1" w:rsidRDefault="00BF3FD5" w:rsidP="00BF3FD5">
      <w:pPr>
        <w:spacing w:after="200" w:line="360" w:lineRule="auto"/>
        <w:rPr>
          <w:rFonts w:ascii="Arial" w:eastAsia="Calibri" w:hAnsi="Arial" w:cs="Arial"/>
          <w:sz w:val="20"/>
          <w:lang w:val="en-GB" w:eastAsia="en-US"/>
        </w:rPr>
      </w:pP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65F55366" w14:textId="77777777" w:rsidTr="007C0DAC">
        <w:trPr>
          <w:trHeight w:val="291"/>
        </w:trPr>
        <w:tc>
          <w:tcPr>
            <w:tcW w:w="8188" w:type="dxa"/>
            <w:gridSpan w:val="4"/>
            <w:shd w:val="clear" w:color="auto" w:fill="BFBFBF" w:themeFill="background1" w:themeFillShade="BF"/>
            <w:noWrap/>
            <w:hideMark/>
          </w:tcPr>
          <w:p w14:paraId="1B9CB5C0"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2019Q4</w:t>
            </w:r>
          </w:p>
        </w:tc>
      </w:tr>
      <w:tr w:rsidR="00BF3FD5" w:rsidRPr="001A2AB1" w14:paraId="2BC94557" w14:textId="77777777" w:rsidTr="007C0DAC">
        <w:trPr>
          <w:trHeight w:val="291"/>
        </w:trPr>
        <w:tc>
          <w:tcPr>
            <w:tcW w:w="4047" w:type="dxa"/>
            <w:noWrap/>
            <w:hideMark/>
          </w:tcPr>
          <w:p w14:paraId="0F8D694B" w14:textId="77777777" w:rsidR="00BF3FD5" w:rsidRPr="001A2AB1" w:rsidRDefault="00BF3FD5" w:rsidP="004B6924">
            <w:pPr>
              <w:spacing w:after="120"/>
              <w:rPr>
                <w:rFonts w:ascii="Arial" w:hAnsi="Arial" w:cs="Arial"/>
                <w:sz w:val="20"/>
                <w:lang w:val="en-GB"/>
              </w:rPr>
            </w:pPr>
          </w:p>
        </w:tc>
        <w:tc>
          <w:tcPr>
            <w:tcW w:w="1158" w:type="dxa"/>
            <w:noWrap/>
            <w:hideMark/>
          </w:tcPr>
          <w:p w14:paraId="3F0D11AD" w14:textId="77777777" w:rsidR="00BF3FD5" w:rsidRPr="001A2AB1" w:rsidRDefault="00BF3FD5" w:rsidP="004B6924">
            <w:pPr>
              <w:spacing w:after="120"/>
              <w:rPr>
                <w:rFonts w:ascii="Arial" w:hAnsi="Arial" w:cs="Arial"/>
                <w:sz w:val="20"/>
                <w:lang w:val="en-GB"/>
              </w:rPr>
            </w:pPr>
          </w:p>
        </w:tc>
        <w:tc>
          <w:tcPr>
            <w:tcW w:w="1282" w:type="dxa"/>
            <w:noWrap/>
            <w:hideMark/>
          </w:tcPr>
          <w:p w14:paraId="736BF2D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hideMark/>
          </w:tcPr>
          <w:p w14:paraId="0F50DA09"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38B84F99" w14:textId="77777777" w:rsidTr="007C0DAC">
        <w:trPr>
          <w:trHeight w:val="291"/>
        </w:trPr>
        <w:tc>
          <w:tcPr>
            <w:tcW w:w="4047" w:type="dxa"/>
            <w:noWrap/>
            <w:hideMark/>
          </w:tcPr>
          <w:p w14:paraId="6375EBAD"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Assets</w:t>
            </w:r>
          </w:p>
        </w:tc>
        <w:tc>
          <w:tcPr>
            <w:tcW w:w="1158" w:type="dxa"/>
            <w:noWrap/>
            <w:hideMark/>
          </w:tcPr>
          <w:p w14:paraId="3DDF3A38"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37C93F2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3E896A1A"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1CCBECB8" w14:textId="77777777" w:rsidTr="007C0DAC">
        <w:trPr>
          <w:trHeight w:val="291"/>
        </w:trPr>
        <w:tc>
          <w:tcPr>
            <w:tcW w:w="4047" w:type="dxa"/>
            <w:noWrap/>
            <w:hideMark/>
          </w:tcPr>
          <w:p w14:paraId="11D2667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Deposits to cedants</w:t>
            </w:r>
          </w:p>
        </w:tc>
        <w:tc>
          <w:tcPr>
            <w:tcW w:w="1158" w:type="dxa"/>
            <w:noWrap/>
            <w:hideMark/>
          </w:tcPr>
          <w:p w14:paraId="4FB2B54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R0350</w:t>
            </w:r>
          </w:p>
        </w:tc>
        <w:tc>
          <w:tcPr>
            <w:tcW w:w="1282" w:type="dxa"/>
            <w:noWrap/>
            <w:hideMark/>
          </w:tcPr>
          <w:p w14:paraId="15E260C2"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c>
          <w:tcPr>
            <w:tcW w:w="1701" w:type="dxa"/>
            <w:noWrap/>
            <w:hideMark/>
          </w:tcPr>
          <w:p w14:paraId="28A6A9C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r w:rsidR="00BF3FD5" w:rsidRPr="001A2AB1" w14:paraId="37D5C4F4" w14:textId="77777777" w:rsidTr="007C0DAC">
        <w:trPr>
          <w:trHeight w:val="291"/>
        </w:trPr>
        <w:tc>
          <w:tcPr>
            <w:tcW w:w="4047" w:type="dxa"/>
            <w:noWrap/>
            <w:hideMark/>
          </w:tcPr>
          <w:p w14:paraId="564515E0"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Liabilities</w:t>
            </w:r>
          </w:p>
        </w:tc>
        <w:tc>
          <w:tcPr>
            <w:tcW w:w="1158" w:type="dxa"/>
            <w:noWrap/>
            <w:hideMark/>
          </w:tcPr>
          <w:p w14:paraId="336513B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47B1DE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0DBA1C2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6F4E9ECB" w14:textId="77777777" w:rsidTr="007C0DAC">
        <w:trPr>
          <w:trHeight w:val="291"/>
        </w:trPr>
        <w:tc>
          <w:tcPr>
            <w:tcW w:w="4047" w:type="dxa"/>
            <w:noWrap/>
            <w:hideMark/>
          </w:tcPr>
          <w:p w14:paraId="1EF18981" w14:textId="77777777" w:rsidR="00BF3FD5" w:rsidRPr="001A2AB1" w:rsidRDefault="00BF3FD5" w:rsidP="006416EB">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Technical provisions </w:t>
            </w:r>
            <w:r w:rsidR="006416EB"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life (excluding </w:t>
            </w:r>
            <w:r w:rsidRPr="001A2AB1">
              <w:rPr>
                <w:rFonts w:ascii="Arial" w:eastAsia="Calibri" w:hAnsi="Arial" w:cs="Arial"/>
                <w:sz w:val="20"/>
                <w:lang w:val="en-GB" w:eastAsia="en-US"/>
              </w:rPr>
              <w:br/>
              <w:t xml:space="preserve">  index-linked and unit-linked)</w:t>
            </w:r>
          </w:p>
        </w:tc>
        <w:tc>
          <w:tcPr>
            <w:tcW w:w="1158" w:type="dxa"/>
            <w:noWrap/>
            <w:hideMark/>
          </w:tcPr>
          <w:p w14:paraId="3334CA9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R0600</w:t>
            </w:r>
          </w:p>
        </w:tc>
        <w:tc>
          <w:tcPr>
            <w:tcW w:w="1282" w:type="dxa"/>
            <w:noWrap/>
            <w:hideMark/>
          </w:tcPr>
          <w:p w14:paraId="0B4BF91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105</w:t>
            </w:r>
          </w:p>
        </w:tc>
        <w:tc>
          <w:tcPr>
            <w:tcW w:w="1701" w:type="dxa"/>
            <w:noWrap/>
            <w:hideMark/>
          </w:tcPr>
          <w:p w14:paraId="7C9EB33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bl>
    <w:p w14:paraId="362ED326" w14:textId="77777777" w:rsidR="00BF3FD5" w:rsidRPr="001A2AB1" w:rsidRDefault="00BF3FD5" w:rsidP="00BF3FD5">
      <w:pPr>
        <w:spacing w:after="200" w:line="360" w:lineRule="auto"/>
        <w:rPr>
          <w:rFonts w:ascii="Arial" w:eastAsia="Calibri" w:hAnsi="Arial" w:cs="Arial"/>
          <w:sz w:val="20"/>
          <w:lang w:val="en-GB" w:eastAsia="en-US"/>
        </w:rPr>
      </w:pPr>
      <w:r w:rsidRPr="001A2AB1">
        <w:rPr>
          <w:rFonts w:ascii="Arial" w:eastAsia="Calibri" w:hAnsi="Arial" w:cs="Arial"/>
          <w:sz w:val="20"/>
          <w:lang w:val="en-GB" w:eastAsia="en-US"/>
        </w:rPr>
        <w:lastRenderedPageBreak/>
        <w:t>Similarly, if a change in guidance now allow</w:t>
      </w:r>
      <w:r w:rsidR="00B45897" w:rsidRPr="001A2AB1">
        <w:rPr>
          <w:rFonts w:ascii="Arial" w:eastAsia="Calibri" w:hAnsi="Arial" w:cs="Arial"/>
          <w:sz w:val="20"/>
          <w:lang w:val="en-GB" w:eastAsia="en-US"/>
        </w:rPr>
        <w:t>s</w:t>
      </w:r>
      <w:r w:rsidRPr="001A2AB1">
        <w:rPr>
          <w:rFonts w:ascii="Arial" w:eastAsia="Calibri" w:hAnsi="Arial" w:cs="Arial"/>
          <w:sz w:val="20"/>
          <w:lang w:val="en-GB" w:eastAsia="en-US"/>
        </w:rPr>
        <w:t xml:space="preserve"> two positions that had to be reported separately before</w:t>
      </w:r>
      <w:r w:rsidR="00B45897" w:rsidRPr="001A2AB1">
        <w:rPr>
          <w:rFonts w:ascii="Arial" w:eastAsia="Calibri" w:hAnsi="Arial" w:cs="Arial"/>
          <w:sz w:val="20"/>
          <w:lang w:val="en-GB" w:eastAsia="en-US"/>
        </w:rPr>
        <w:t xml:space="preserve"> to be netted</w:t>
      </w:r>
      <w:r w:rsidRPr="001A2AB1">
        <w:rPr>
          <w:rFonts w:ascii="Arial" w:eastAsia="Calibri" w:hAnsi="Arial" w:cs="Arial"/>
          <w:sz w:val="20"/>
          <w:lang w:val="en-GB" w:eastAsia="en-US"/>
        </w:rPr>
        <w:t>, negative reclassification adjustments should be reported for the affected balance sheet items following the same logic as described above.</w:t>
      </w:r>
    </w:p>
    <w:p w14:paraId="3D6726F5" w14:textId="77777777" w:rsidR="00BF3FD5" w:rsidRPr="001A2AB1" w:rsidRDefault="00BF3FD5" w:rsidP="00BF3FD5">
      <w:pPr>
        <w:spacing w:after="200" w:line="360" w:lineRule="auto"/>
        <w:rPr>
          <w:rFonts w:ascii="Arial" w:eastAsia="Calibri" w:hAnsi="Arial" w:cs="Arial"/>
          <w:sz w:val="20"/>
          <w:lang w:val="en-GB" w:eastAsia="en-US"/>
        </w:rPr>
      </w:pPr>
    </w:p>
    <w:p w14:paraId="394E49CA" w14:textId="77777777" w:rsidR="00BF3FD5" w:rsidRPr="001A2AB1" w:rsidRDefault="00BF3FD5" w:rsidP="00BF3FD5">
      <w:pPr>
        <w:spacing w:after="200" w:line="360" w:lineRule="auto"/>
        <w:rPr>
          <w:rFonts w:ascii="Arial" w:eastAsia="Calibri" w:hAnsi="Arial" w:cs="Arial"/>
          <w:b/>
          <w:sz w:val="20"/>
          <w:lang w:val="en-GB" w:eastAsia="en-US"/>
        </w:rPr>
      </w:pPr>
      <w:r w:rsidRPr="001A2AB1">
        <w:rPr>
          <w:rFonts w:ascii="Arial" w:eastAsia="Calibri" w:hAnsi="Arial" w:cs="Arial"/>
          <w:b/>
          <w:sz w:val="20"/>
          <w:lang w:val="en-GB" w:eastAsia="en-US"/>
        </w:rPr>
        <w:t>Example 6 – changes in accounting practices – on/off</w:t>
      </w:r>
      <w:r w:rsidR="00FE4464" w:rsidRPr="001A2AB1">
        <w:rPr>
          <w:rFonts w:ascii="Arial" w:eastAsia="Calibri" w:hAnsi="Arial" w:cs="Arial"/>
          <w:b/>
          <w:sz w:val="20"/>
          <w:lang w:val="en-GB" w:eastAsia="en-US"/>
        </w:rPr>
        <w:t>-</w:t>
      </w:r>
      <w:r w:rsidRPr="001A2AB1">
        <w:rPr>
          <w:rFonts w:ascii="Arial" w:eastAsia="Calibri" w:hAnsi="Arial" w:cs="Arial"/>
          <w:b/>
          <w:sz w:val="20"/>
          <w:lang w:val="en-GB" w:eastAsia="en-US"/>
        </w:rPr>
        <w:t>balance sheet</w:t>
      </w:r>
    </w:p>
    <w:p w14:paraId="0B719A7C" w14:textId="77777777" w:rsidR="00BF3FD5" w:rsidRPr="001A2AB1" w:rsidRDefault="00BF3FD5" w:rsidP="00A86982">
      <w:pPr>
        <w:spacing w:before="240" w:after="200" w:line="360" w:lineRule="auto"/>
        <w:rPr>
          <w:rFonts w:ascii="Arial" w:eastAsia="Calibri" w:hAnsi="Arial" w:cs="Arial"/>
          <w:sz w:val="20"/>
          <w:lang w:val="en-GB" w:eastAsia="en-US"/>
        </w:rPr>
      </w:pPr>
      <w:r w:rsidRPr="001A2AB1">
        <w:rPr>
          <w:rFonts w:ascii="Arial" w:eastAsia="Calibri" w:hAnsi="Arial" w:cs="Arial"/>
          <w:sz w:val="20"/>
          <w:lang w:val="en-GB" w:eastAsia="en-US"/>
        </w:rPr>
        <w:t xml:space="preserve">A reclassification adjustment </w:t>
      </w:r>
      <w:r w:rsidR="00C13F93" w:rsidRPr="001A2AB1">
        <w:rPr>
          <w:rFonts w:ascii="Arial" w:eastAsia="Calibri" w:hAnsi="Arial" w:cs="Arial"/>
          <w:sz w:val="20"/>
          <w:lang w:val="en-GB" w:eastAsia="en-US"/>
        </w:rPr>
        <w:t xml:space="preserve">may </w:t>
      </w:r>
      <w:r w:rsidRPr="001A2AB1">
        <w:rPr>
          <w:rFonts w:ascii="Arial" w:eastAsia="Calibri" w:hAnsi="Arial" w:cs="Arial"/>
          <w:sz w:val="20"/>
          <w:lang w:val="en-GB" w:eastAsia="en-US"/>
        </w:rPr>
        <w:t xml:space="preserve">also be </w:t>
      </w:r>
      <w:r w:rsidR="00C13F93" w:rsidRPr="001A2AB1">
        <w:rPr>
          <w:rFonts w:ascii="Arial" w:eastAsia="Calibri" w:hAnsi="Arial" w:cs="Arial"/>
          <w:sz w:val="20"/>
          <w:lang w:val="en-GB" w:eastAsia="en-US"/>
        </w:rPr>
        <w:t xml:space="preserve">required </w:t>
      </w:r>
      <w:r w:rsidRPr="001A2AB1">
        <w:rPr>
          <w:rFonts w:ascii="Arial" w:eastAsia="Calibri" w:hAnsi="Arial" w:cs="Arial"/>
          <w:sz w:val="20"/>
          <w:lang w:val="en-GB" w:eastAsia="en-US"/>
        </w:rPr>
        <w:t xml:space="preserve">if the accounting practices change. </w:t>
      </w:r>
      <w:r w:rsidR="004C1485" w:rsidRPr="001A2AB1">
        <w:rPr>
          <w:rFonts w:ascii="Arial" w:eastAsia="Calibri" w:hAnsi="Arial" w:cs="Arial"/>
          <w:sz w:val="20"/>
          <w:lang w:val="en-GB" w:eastAsia="en-US"/>
        </w:rPr>
        <w:t>An example would be</w:t>
      </w:r>
      <w:r w:rsidRPr="001A2AB1">
        <w:rPr>
          <w:rFonts w:ascii="Arial" w:eastAsia="Calibri" w:hAnsi="Arial" w:cs="Arial"/>
          <w:sz w:val="20"/>
          <w:lang w:val="en-GB" w:eastAsia="en-US"/>
        </w:rPr>
        <w:t xml:space="preserve"> changes in IFRS guidelines or </w:t>
      </w:r>
      <w:r w:rsidR="004C1485" w:rsidRPr="001A2AB1">
        <w:rPr>
          <w:rFonts w:ascii="Arial" w:eastAsia="Calibri" w:hAnsi="Arial" w:cs="Arial"/>
          <w:sz w:val="20"/>
          <w:lang w:val="en-GB" w:eastAsia="en-US"/>
        </w:rPr>
        <w:t xml:space="preserve">changes </w:t>
      </w:r>
      <w:r w:rsidRPr="001A2AB1">
        <w:rPr>
          <w:rFonts w:ascii="Arial" w:eastAsia="Calibri" w:hAnsi="Arial" w:cs="Arial"/>
          <w:sz w:val="20"/>
          <w:lang w:val="en-GB" w:eastAsia="en-US"/>
        </w:rPr>
        <w:t xml:space="preserve">due to clarifications or revised guidance by the </w:t>
      </w:r>
      <w:r w:rsidR="00B52055" w:rsidRPr="001A2AB1">
        <w:rPr>
          <w:rFonts w:ascii="Arial" w:eastAsia="Calibri" w:hAnsi="Arial" w:cs="Arial"/>
          <w:sz w:val="20"/>
          <w:lang w:val="en-GB" w:eastAsia="en-US"/>
        </w:rPr>
        <w:t xml:space="preserve">national competent authority </w:t>
      </w:r>
      <w:r w:rsidRPr="001A2AB1">
        <w:rPr>
          <w:rFonts w:ascii="Arial" w:eastAsia="Calibri" w:hAnsi="Arial" w:cs="Arial"/>
          <w:sz w:val="20"/>
          <w:lang w:val="en-GB" w:eastAsia="en-US"/>
        </w:rPr>
        <w:t xml:space="preserve">or </w:t>
      </w:r>
      <w:r w:rsidR="00B52055" w:rsidRPr="001A2AB1">
        <w:rPr>
          <w:rFonts w:ascii="Arial" w:eastAsia="Calibri" w:hAnsi="Arial" w:cs="Arial"/>
          <w:sz w:val="20"/>
          <w:lang w:val="en-GB" w:eastAsia="en-US"/>
        </w:rPr>
        <w:t>the European Insurance and Occupational Pensions Authority (</w:t>
      </w:r>
      <w:r w:rsidRPr="001A2AB1">
        <w:rPr>
          <w:rFonts w:ascii="Arial" w:eastAsia="Calibri" w:hAnsi="Arial" w:cs="Arial"/>
          <w:sz w:val="20"/>
          <w:lang w:val="en-GB" w:eastAsia="en-US"/>
        </w:rPr>
        <w:t>EIOPA</w:t>
      </w:r>
      <w:r w:rsidR="00132DC3" w:rsidRPr="001A2AB1">
        <w:rPr>
          <w:rFonts w:ascii="Arial" w:eastAsia="Calibri" w:hAnsi="Arial" w:cs="Arial"/>
          <w:sz w:val="20"/>
          <w:lang w:val="en-GB" w:eastAsia="en-US"/>
        </w:rPr>
        <w:t>)</w:t>
      </w:r>
      <w:r w:rsidRPr="001A2AB1">
        <w:rPr>
          <w:rFonts w:ascii="Arial" w:eastAsia="Calibri" w:hAnsi="Arial" w:cs="Arial"/>
          <w:sz w:val="20"/>
          <w:lang w:val="en-GB" w:eastAsia="en-US"/>
        </w:rPr>
        <w:t>.</w:t>
      </w:r>
    </w:p>
    <w:p w14:paraId="20404132" w14:textId="1D8BA26A" w:rsidR="00BF3FD5" w:rsidRPr="001A2AB1" w:rsidRDefault="00BF3FD5" w:rsidP="00BF3FD5">
      <w:pPr>
        <w:spacing w:after="200" w:line="360" w:lineRule="auto"/>
        <w:rPr>
          <w:rFonts w:ascii="Arial" w:eastAsia="Calibri" w:hAnsi="Arial" w:cs="Arial"/>
          <w:sz w:val="20"/>
          <w:lang w:val="en-GB" w:eastAsia="en-US"/>
        </w:rPr>
      </w:pPr>
      <w:r w:rsidRPr="001A2AB1">
        <w:rPr>
          <w:rFonts w:ascii="Arial" w:eastAsia="Calibri" w:hAnsi="Arial" w:cs="Arial"/>
          <w:sz w:val="20"/>
          <w:lang w:val="en-GB" w:eastAsia="en-US"/>
        </w:rPr>
        <w:t xml:space="preserve">If guidance changes </w:t>
      </w:r>
      <w:r w:rsidR="00C05916" w:rsidRPr="001A2AB1">
        <w:rPr>
          <w:rFonts w:ascii="Arial" w:eastAsia="Calibri" w:hAnsi="Arial" w:cs="Arial"/>
          <w:sz w:val="20"/>
          <w:lang w:val="en-GB" w:eastAsia="en-US"/>
        </w:rPr>
        <w:t xml:space="preserve">regarding </w:t>
      </w:r>
      <w:r w:rsidRPr="001A2AB1">
        <w:rPr>
          <w:rFonts w:ascii="Arial" w:eastAsia="Calibri" w:hAnsi="Arial" w:cs="Arial"/>
          <w:sz w:val="20"/>
          <w:lang w:val="en-GB" w:eastAsia="en-US"/>
        </w:rPr>
        <w:t xml:space="preserve">which items </w:t>
      </w:r>
      <w:r w:rsidR="009D6805" w:rsidRPr="001A2AB1">
        <w:rPr>
          <w:rFonts w:ascii="Arial" w:eastAsia="Calibri" w:hAnsi="Arial" w:cs="Arial"/>
          <w:sz w:val="20"/>
          <w:lang w:val="en-GB" w:eastAsia="en-US"/>
        </w:rPr>
        <w:t>should</w:t>
      </w:r>
      <w:r w:rsidRPr="001A2AB1">
        <w:rPr>
          <w:rFonts w:ascii="Arial" w:eastAsia="Calibri" w:hAnsi="Arial" w:cs="Arial"/>
          <w:sz w:val="20"/>
          <w:lang w:val="en-GB" w:eastAsia="en-US"/>
        </w:rPr>
        <w:t xml:space="preserve"> be reported on</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sheet or off</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sheet, this should be reflected by a reclassification adjustment. For instance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with IFRS</w:t>
      </w:r>
      <w:r w:rsidR="00C05916" w:rsidRPr="001A2AB1">
        <w:rPr>
          <w:rFonts w:ascii="Arial" w:eastAsia="Calibri" w:hAnsi="Arial" w:cs="Arial"/>
          <w:sz w:val="20"/>
          <w:lang w:val="en-GB" w:eastAsia="en-US"/>
        </w:rPr>
        <w:t xml:space="preserve"> </w:t>
      </w:r>
      <w:r w:rsidRPr="001A2AB1">
        <w:rPr>
          <w:rFonts w:ascii="Arial" w:eastAsia="Calibri" w:hAnsi="Arial" w:cs="Arial"/>
          <w:sz w:val="20"/>
          <w:lang w:val="en-GB" w:eastAsia="en-US"/>
        </w:rPr>
        <w:t>16</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the majority of leasing contracts became on</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sheet items. </w:t>
      </w:r>
      <w:r w:rsidR="00C05916" w:rsidRPr="001A2AB1">
        <w:rPr>
          <w:rFonts w:ascii="Arial" w:eastAsia="Calibri" w:hAnsi="Arial" w:cs="Arial"/>
          <w:sz w:val="20"/>
          <w:lang w:val="en-GB" w:eastAsia="en-US"/>
        </w:rPr>
        <w:t xml:space="preserve">If </w:t>
      </w:r>
      <w:r w:rsidRPr="001A2AB1">
        <w:rPr>
          <w:rFonts w:ascii="Arial" w:eastAsia="Calibri" w:hAnsi="Arial" w:cs="Arial"/>
          <w:sz w:val="20"/>
          <w:lang w:val="en-GB" w:eastAsia="en-US"/>
        </w:rPr>
        <w:t>there are leasing contracts which became on</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sheet</w:t>
      </w:r>
      <w:r w:rsidR="00C05916" w:rsidRPr="001A2AB1">
        <w:rPr>
          <w:rFonts w:ascii="Arial" w:eastAsia="Calibri" w:hAnsi="Arial" w:cs="Arial"/>
          <w:sz w:val="20"/>
          <w:lang w:val="en-GB" w:eastAsia="en-US"/>
        </w:rPr>
        <w:t xml:space="preserve"> items</w:t>
      </w:r>
      <w:r w:rsidRPr="001A2AB1">
        <w:rPr>
          <w:rFonts w:ascii="Arial" w:eastAsia="Calibri" w:hAnsi="Arial" w:cs="Arial"/>
          <w:sz w:val="20"/>
          <w:lang w:val="en-GB" w:eastAsia="en-US"/>
        </w:rPr>
        <w:t>, reclassification adjustments should accompany the increased SII amounts. In the example below</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an insurance corporation leased a building </w:t>
      </w:r>
      <w:r w:rsidR="00833AB9">
        <w:rPr>
          <w:rFonts w:ascii="Arial" w:eastAsia="Calibri" w:hAnsi="Arial" w:cs="Arial"/>
          <w:sz w:val="20"/>
          <w:lang w:val="en-GB" w:eastAsia="en-US"/>
        </w:rPr>
        <w:t xml:space="preserve">with a domestic leasing corporation </w:t>
      </w:r>
      <w:r w:rsidRPr="001A2AB1">
        <w:rPr>
          <w:rFonts w:ascii="Arial" w:eastAsia="Calibri" w:hAnsi="Arial" w:cs="Arial"/>
          <w:sz w:val="20"/>
          <w:lang w:val="en-GB" w:eastAsia="en-US"/>
        </w:rPr>
        <w:t>and the leasing contract has been set up in</w:t>
      </w:r>
      <w:r w:rsidR="00414B34" w:rsidRPr="001A2AB1">
        <w:rPr>
          <w:rFonts w:ascii="Arial" w:eastAsia="Calibri" w:hAnsi="Arial" w:cs="Arial"/>
          <w:sz w:val="20"/>
          <w:lang w:val="en-GB" w:eastAsia="en-US"/>
        </w:rPr>
        <w:t xml:space="preserve"> an</w:t>
      </w:r>
      <w:r w:rsidRPr="001A2AB1">
        <w:rPr>
          <w:rFonts w:ascii="Arial" w:eastAsia="Calibri" w:hAnsi="Arial" w:cs="Arial"/>
          <w:sz w:val="20"/>
          <w:lang w:val="en-GB" w:eastAsia="en-US"/>
        </w:rPr>
        <w:t xml:space="preserve"> off</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sheet structure. In</w:t>
      </w:r>
      <w:r w:rsidR="00F8461E" w:rsidRPr="001A2AB1">
        <w:rPr>
          <w:rFonts w:ascii="Arial" w:eastAsia="Calibri" w:hAnsi="Arial" w:cs="Arial"/>
          <w:sz w:val="20"/>
          <w:lang w:val="en-GB" w:eastAsia="en-US"/>
        </w:rPr>
        <w:t xml:space="preserve"> </w:t>
      </w:r>
      <w:r w:rsidRPr="001A2AB1">
        <w:rPr>
          <w:rFonts w:ascii="Arial" w:eastAsia="Calibri" w:hAnsi="Arial" w:cs="Arial"/>
          <w:sz w:val="20"/>
          <w:lang w:val="en-GB" w:eastAsia="en-US"/>
        </w:rPr>
        <w:t>2019Q1 this leasing contract became on</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00FE4464" w:rsidRPr="001A2AB1">
        <w:rPr>
          <w:rFonts w:ascii="Arial" w:eastAsia="Calibri" w:hAnsi="Arial" w:cs="Arial"/>
          <w:sz w:val="20"/>
          <w:lang w:val="en-GB" w:eastAsia="en-US"/>
        </w:rPr>
        <w:t xml:space="preserve">sheet </w:t>
      </w:r>
      <w:r w:rsidRPr="001A2AB1">
        <w:rPr>
          <w:rFonts w:ascii="Arial" w:eastAsia="Calibri" w:hAnsi="Arial" w:cs="Arial"/>
          <w:sz w:val="20"/>
          <w:lang w:val="en-GB" w:eastAsia="en-US"/>
        </w:rPr>
        <w:t xml:space="preserve">and is reflected in the increase </w:t>
      </w:r>
      <w:r w:rsidR="00FE4464" w:rsidRPr="001A2AB1">
        <w:rPr>
          <w:rFonts w:ascii="Arial" w:eastAsia="Calibri" w:hAnsi="Arial" w:cs="Arial"/>
          <w:sz w:val="20"/>
          <w:lang w:val="en-GB" w:eastAsia="en-US"/>
        </w:rPr>
        <w:t xml:space="preserve">of 5 in </w:t>
      </w:r>
      <w:r w:rsidRPr="001A2AB1">
        <w:rPr>
          <w:rFonts w:ascii="Arial" w:eastAsia="Calibri" w:hAnsi="Arial" w:cs="Arial"/>
          <w:sz w:val="20"/>
          <w:lang w:val="en-GB" w:eastAsia="en-US"/>
        </w:rPr>
        <w:t xml:space="preserve">the SII amount for </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Property, plant &amp; equipment held for own use</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(C0010/R0060) as well as in </w:t>
      </w:r>
      <w:r w:rsidR="00FE4464" w:rsidRPr="001A2AB1">
        <w:rPr>
          <w:rFonts w:ascii="Arial" w:eastAsia="Calibri" w:hAnsi="Arial" w:cs="Arial"/>
          <w:sz w:val="20"/>
          <w:lang w:val="en-GB" w:eastAsia="en-US"/>
        </w:rPr>
        <w:t xml:space="preserve">the </w:t>
      </w:r>
      <w:r w:rsidRPr="001A2AB1">
        <w:rPr>
          <w:rFonts w:ascii="Arial" w:eastAsia="Calibri" w:hAnsi="Arial" w:cs="Arial"/>
          <w:sz w:val="20"/>
          <w:lang w:val="en-GB" w:eastAsia="en-US"/>
        </w:rPr>
        <w:t xml:space="preserve">increase </w:t>
      </w:r>
      <w:r w:rsidR="00414B34" w:rsidRPr="001A2AB1">
        <w:rPr>
          <w:rFonts w:ascii="Arial" w:eastAsia="Calibri" w:hAnsi="Arial" w:cs="Arial"/>
          <w:sz w:val="20"/>
          <w:lang w:val="en-GB" w:eastAsia="en-US"/>
        </w:rPr>
        <w:t xml:space="preserve">of </w:t>
      </w:r>
      <w:r w:rsidRPr="001A2AB1">
        <w:rPr>
          <w:rFonts w:ascii="Arial" w:eastAsia="Calibri" w:hAnsi="Arial" w:cs="Arial"/>
          <w:sz w:val="20"/>
          <w:lang w:val="en-GB" w:eastAsia="en-US"/>
        </w:rPr>
        <w:t xml:space="preserve">5 in the </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Debt owed to non-credit institutions</w:t>
      </w:r>
      <w:r w:rsidRPr="001A2AB1">
        <w:rPr>
          <w:lang w:val="en-GB"/>
        </w:rPr>
        <w:t xml:space="preserve"> </w:t>
      </w:r>
      <w:r w:rsidRPr="001A2AB1">
        <w:rPr>
          <w:rFonts w:ascii="Arial" w:eastAsia="Calibri" w:hAnsi="Arial" w:cs="Arial"/>
          <w:sz w:val="20"/>
          <w:lang w:val="en-GB" w:eastAsia="en-US"/>
        </w:rPr>
        <w:t>resident domestically</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w:t>
      </w:r>
      <w:r w:rsidR="00FE4464" w:rsidRPr="001A2AB1">
        <w:rPr>
          <w:rFonts w:ascii="Arial" w:eastAsia="Calibri" w:hAnsi="Arial" w:cs="Arial"/>
          <w:sz w:val="20"/>
          <w:lang w:val="en-GB" w:eastAsia="en-US"/>
        </w:rPr>
        <w:t xml:space="preserve">item </w:t>
      </w:r>
      <w:r w:rsidRPr="001A2AB1">
        <w:rPr>
          <w:rFonts w:ascii="Arial" w:eastAsia="Calibri" w:hAnsi="Arial" w:cs="Arial"/>
          <w:sz w:val="20"/>
          <w:lang w:val="en-GB" w:eastAsia="en-US"/>
        </w:rPr>
        <w:t>(C0010/</w:t>
      </w:r>
      <w:r w:rsidRPr="001A2AB1">
        <w:rPr>
          <w:rFonts w:ascii="Arial" w:hAnsi="Arial" w:cs="Arial"/>
          <w:sz w:val="20"/>
          <w:lang w:val="en-GB"/>
        </w:rPr>
        <w:t>ER0812</w:t>
      </w:r>
      <w:r w:rsidRPr="001A2AB1">
        <w:rPr>
          <w:rFonts w:ascii="Arial" w:eastAsia="Calibri" w:hAnsi="Arial" w:cs="Arial"/>
          <w:sz w:val="20"/>
          <w:lang w:val="en-GB" w:eastAsia="en-US"/>
        </w:rPr>
        <w:t>). For both items</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corresponding reclassification adjustments should be reported with a value of +5</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as shown below.</w:t>
      </w: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31EC3E5B" w14:textId="77777777" w:rsidTr="007C0DAC">
        <w:trPr>
          <w:trHeight w:val="291"/>
        </w:trPr>
        <w:tc>
          <w:tcPr>
            <w:tcW w:w="8188" w:type="dxa"/>
            <w:gridSpan w:val="4"/>
            <w:shd w:val="clear" w:color="auto" w:fill="BFBFBF" w:themeFill="background1" w:themeFillShade="BF"/>
            <w:noWrap/>
            <w:hideMark/>
          </w:tcPr>
          <w:p w14:paraId="5C11CCD7"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2018Q4</w:t>
            </w:r>
          </w:p>
        </w:tc>
      </w:tr>
      <w:tr w:rsidR="00BF3FD5" w:rsidRPr="001A2AB1" w14:paraId="22B7728E" w14:textId="77777777" w:rsidTr="007C0DAC">
        <w:trPr>
          <w:trHeight w:val="291"/>
        </w:trPr>
        <w:tc>
          <w:tcPr>
            <w:tcW w:w="4047" w:type="dxa"/>
            <w:noWrap/>
            <w:hideMark/>
          </w:tcPr>
          <w:p w14:paraId="4F20F243" w14:textId="77777777" w:rsidR="00BF3FD5" w:rsidRPr="001A2AB1" w:rsidRDefault="00BF3FD5" w:rsidP="004B6924">
            <w:pPr>
              <w:spacing w:after="120"/>
              <w:rPr>
                <w:rFonts w:ascii="Arial" w:hAnsi="Arial" w:cs="Arial"/>
                <w:sz w:val="20"/>
                <w:lang w:val="en-GB"/>
              </w:rPr>
            </w:pPr>
          </w:p>
        </w:tc>
        <w:tc>
          <w:tcPr>
            <w:tcW w:w="1158" w:type="dxa"/>
            <w:noWrap/>
            <w:hideMark/>
          </w:tcPr>
          <w:p w14:paraId="3DFADFF0" w14:textId="77777777" w:rsidR="00BF3FD5" w:rsidRPr="001A2AB1" w:rsidRDefault="00BF3FD5" w:rsidP="004B6924">
            <w:pPr>
              <w:spacing w:after="120"/>
              <w:rPr>
                <w:rFonts w:ascii="Arial" w:hAnsi="Arial" w:cs="Arial"/>
                <w:sz w:val="20"/>
                <w:lang w:val="en-GB"/>
              </w:rPr>
            </w:pPr>
          </w:p>
        </w:tc>
        <w:tc>
          <w:tcPr>
            <w:tcW w:w="1282" w:type="dxa"/>
            <w:noWrap/>
            <w:vAlign w:val="center"/>
            <w:hideMark/>
          </w:tcPr>
          <w:p w14:paraId="5C6DCDBB"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vAlign w:val="center"/>
            <w:hideMark/>
          </w:tcPr>
          <w:p w14:paraId="7B7A6D1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B5CD4CF" w14:textId="77777777" w:rsidTr="007C0DAC">
        <w:trPr>
          <w:trHeight w:val="291"/>
        </w:trPr>
        <w:tc>
          <w:tcPr>
            <w:tcW w:w="4047" w:type="dxa"/>
            <w:noWrap/>
            <w:hideMark/>
          </w:tcPr>
          <w:p w14:paraId="72B286C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Assets</w:t>
            </w:r>
          </w:p>
        </w:tc>
        <w:tc>
          <w:tcPr>
            <w:tcW w:w="1158" w:type="dxa"/>
            <w:noWrap/>
            <w:hideMark/>
          </w:tcPr>
          <w:p w14:paraId="45E96E4A"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2738D93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4AF2B02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574E5B2A" w14:textId="77777777" w:rsidTr="007C0DAC">
        <w:trPr>
          <w:trHeight w:val="291"/>
        </w:trPr>
        <w:tc>
          <w:tcPr>
            <w:tcW w:w="4047" w:type="dxa"/>
            <w:noWrap/>
            <w:hideMark/>
          </w:tcPr>
          <w:p w14:paraId="135CE0B8" w14:textId="77777777" w:rsidR="00BF3FD5" w:rsidRPr="001A2AB1" w:rsidRDefault="00BF3FD5" w:rsidP="00AD505E">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Property, plant &amp; equipment held for own use</w:t>
            </w:r>
          </w:p>
        </w:tc>
        <w:tc>
          <w:tcPr>
            <w:tcW w:w="1158" w:type="dxa"/>
            <w:noWrap/>
            <w:hideMark/>
          </w:tcPr>
          <w:p w14:paraId="6D25AC5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R0060</w:t>
            </w:r>
          </w:p>
        </w:tc>
        <w:tc>
          <w:tcPr>
            <w:tcW w:w="1282" w:type="dxa"/>
            <w:noWrap/>
            <w:hideMark/>
          </w:tcPr>
          <w:p w14:paraId="59505F1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120</w:t>
            </w:r>
          </w:p>
        </w:tc>
        <w:tc>
          <w:tcPr>
            <w:tcW w:w="1701" w:type="dxa"/>
            <w:noWrap/>
            <w:hideMark/>
          </w:tcPr>
          <w:p w14:paraId="7B5DC4A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r w:rsidR="00BF3FD5" w:rsidRPr="001A2AB1" w14:paraId="148F60A7" w14:textId="77777777" w:rsidTr="007C0DAC">
        <w:trPr>
          <w:trHeight w:val="291"/>
        </w:trPr>
        <w:tc>
          <w:tcPr>
            <w:tcW w:w="4047" w:type="dxa"/>
            <w:noWrap/>
            <w:hideMark/>
          </w:tcPr>
          <w:p w14:paraId="740C371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Liabilities</w:t>
            </w:r>
          </w:p>
        </w:tc>
        <w:tc>
          <w:tcPr>
            <w:tcW w:w="1158" w:type="dxa"/>
            <w:noWrap/>
            <w:hideMark/>
          </w:tcPr>
          <w:p w14:paraId="13AA6F9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0C87754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43AB0FF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284CE9D2" w14:textId="77777777" w:rsidTr="007C0DAC">
        <w:trPr>
          <w:trHeight w:val="291"/>
        </w:trPr>
        <w:tc>
          <w:tcPr>
            <w:tcW w:w="4047" w:type="dxa"/>
            <w:noWrap/>
            <w:hideMark/>
          </w:tcPr>
          <w:p w14:paraId="5B7BA0D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Debt owed to non-credit institutions</w:t>
            </w:r>
            <w:r w:rsidRPr="001A2AB1">
              <w:rPr>
                <w:rFonts w:ascii="Arial" w:hAnsi="Arial" w:cs="Arial"/>
                <w:sz w:val="20"/>
                <w:lang w:val="en-GB"/>
              </w:rPr>
              <w:t xml:space="preserve"> </w:t>
            </w:r>
            <w:r w:rsidRPr="001A2AB1">
              <w:rPr>
                <w:rFonts w:ascii="Arial" w:hAnsi="Arial" w:cs="Arial"/>
                <w:sz w:val="20"/>
                <w:lang w:val="en-GB"/>
              </w:rPr>
              <w:br/>
              <w:t xml:space="preserve">  resident domestically</w:t>
            </w:r>
          </w:p>
        </w:tc>
        <w:tc>
          <w:tcPr>
            <w:tcW w:w="1158" w:type="dxa"/>
            <w:noWrap/>
            <w:hideMark/>
          </w:tcPr>
          <w:p w14:paraId="30D5239B" w14:textId="77777777" w:rsidR="00BF3FD5" w:rsidRPr="001A2AB1" w:rsidRDefault="00BF3FD5" w:rsidP="004B6924">
            <w:pPr>
              <w:spacing w:after="200"/>
              <w:rPr>
                <w:rFonts w:ascii="Arial" w:eastAsia="Calibri" w:hAnsi="Arial" w:cs="Arial"/>
                <w:sz w:val="20"/>
                <w:lang w:val="en-GB" w:eastAsia="en-US"/>
              </w:rPr>
            </w:pPr>
            <w:r w:rsidRPr="001A2AB1">
              <w:rPr>
                <w:rFonts w:ascii="Arial" w:hAnsi="Arial" w:cs="Arial"/>
                <w:sz w:val="20"/>
                <w:lang w:val="en-GB"/>
              </w:rPr>
              <w:t>ER0812</w:t>
            </w:r>
          </w:p>
        </w:tc>
        <w:tc>
          <w:tcPr>
            <w:tcW w:w="1282" w:type="dxa"/>
            <w:noWrap/>
            <w:hideMark/>
          </w:tcPr>
          <w:p w14:paraId="7BC3B53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100</w:t>
            </w:r>
          </w:p>
        </w:tc>
        <w:tc>
          <w:tcPr>
            <w:tcW w:w="1701" w:type="dxa"/>
            <w:noWrap/>
            <w:hideMark/>
          </w:tcPr>
          <w:p w14:paraId="1E0B085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bl>
    <w:p w14:paraId="29B2F7CE" w14:textId="77777777" w:rsidR="00BF3FD5" w:rsidRPr="001A2AB1" w:rsidRDefault="00BF3FD5" w:rsidP="00BF3FD5">
      <w:pPr>
        <w:spacing w:after="200" w:line="360" w:lineRule="auto"/>
        <w:rPr>
          <w:rFonts w:ascii="Arial" w:eastAsia="Calibri" w:hAnsi="Arial" w:cs="Arial"/>
          <w:sz w:val="20"/>
          <w:lang w:val="en-GB" w:eastAsia="en-US"/>
        </w:rPr>
      </w:pP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1AE4ABCD" w14:textId="77777777" w:rsidTr="007C0DAC">
        <w:trPr>
          <w:trHeight w:val="291"/>
        </w:trPr>
        <w:tc>
          <w:tcPr>
            <w:tcW w:w="8188" w:type="dxa"/>
            <w:gridSpan w:val="4"/>
            <w:shd w:val="clear" w:color="auto" w:fill="BFBFBF" w:themeFill="background1" w:themeFillShade="BF"/>
            <w:noWrap/>
            <w:hideMark/>
          </w:tcPr>
          <w:p w14:paraId="51D95D7F"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2019Q1</w:t>
            </w:r>
          </w:p>
        </w:tc>
      </w:tr>
      <w:tr w:rsidR="00BF3FD5" w:rsidRPr="001A2AB1" w14:paraId="7CF1964A" w14:textId="77777777" w:rsidTr="007C0DAC">
        <w:trPr>
          <w:trHeight w:val="291"/>
        </w:trPr>
        <w:tc>
          <w:tcPr>
            <w:tcW w:w="4047" w:type="dxa"/>
            <w:noWrap/>
            <w:hideMark/>
          </w:tcPr>
          <w:p w14:paraId="519FA912" w14:textId="77777777" w:rsidR="00BF3FD5" w:rsidRPr="001A2AB1" w:rsidRDefault="00BF3FD5" w:rsidP="004B6924">
            <w:pPr>
              <w:spacing w:after="120"/>
              <w:rPr>
                <w:rFonts w:ascii="Arial" w:hAnsi="Arial" w:cs="Arial"/>
                <w:sz w:val="20"/>
                <w:lang w:val="en-GB"/>
              </w:rPr>
            </w:pPr>
          </w:p>
        </w:tc>
        <w:tc>
          <w:tcPr>
            <w:tcW w:w="1158" w:type="dxa"/>
            <w:noWrap/>
            <w:hideMark/>
          </w:tcPr>
          <w:p w14:paraId="7525E9F5" w14:textId="77777777" w:rsidR="00BF3FD5" w:rsidRPr="001A2AB1" w:rsidRDefault="00BF3FD5" w:rsidP="004B6924">
            <w:pPr>
              <w:spacing w:after="120"/>
              <w:rPr>
                <w:rFonts w:ascii="Arial" w:hAnsi="Arial" w:cs="Arial"/>
                <w:sz w:val="20"/>
                <w:lang w:val="en-GB"/>
              </w:rPr>
            </w:pPr>
          </w:p>
        </w:tc>
        <w:tc>
          <w:tcPr>
            <w:tcW w:w="1282" w:type="dxa"/>
            <w:noWrap/>
            <w:hideMark/>
          </w:tcPr>
          <w:p w14:paraId="4A8D54B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hideMark/>
          </w:tcPr>
          <w:p w14:paraId="2AF7BBE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ABE9CCD" w14:textId="77777777" w:rsidTr="007C0DAC">
        <w:trPr>
          <w:trHeight w:val="291"/>
        </w:trPr>
        <w:tc>
          <w:tcPr>
            <w:tcW w:w="4047" w:type="dxa"/>
            <w:noWrap/>
            <w:hideMark/>
          </w:tcPr>
          <w:p w14:paraId="5B1F863F"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Assets</w:t>
            </w:r>
          </w:p>
        </w:tc>
        <w:tc>
          <w:tcPr>
            <w:tcW w:w="1158" w:type="dxa"/>
            <w:noWrap/>
            <w:hideMark/>
          </w:tcPr>
          <w:p w14:paraId="636E1858"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11A8D2AB"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14A6B6C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67DDF015" w14:textId="77777777" w:rsidTr="007C0DAC">
        <w:trPr>
          <w:trHeight w:val="291"/>
        </w:trPr>
        <w:tc>
          <w:tcPr>
            <w:tcW w:w="4047" w:type="dxa"/>
            <w:noWrap/>
            <w:hideMark/>
          </w:tcPr>
          <w:p w14:paraId="5D923A44" w14:textId="77777777" w:rsidR="00BF3FD5" w:rsidRPr="001A2AB1" w:rsidRDefault="00BF3FD5" w:rsidP="00AD505E">
            <w:pPr>
              <w:spacing w:after="200"/>
              <w:rPr>
                <w:rFonts w:ascii="Arial" w:eastAsia="Calibri" w:hAnsi="Arial" w:cs="Arial"/>
                <w:sz w:val="20"/>
                <w:lang w:val="en-GB" w:eastAsia="en-US"/>
              </w:rPr>
            </w:pPr>
            <w:r w:rsidRPr="001A2AB1">
              <w:rPr>
                <w:rFonts w:ascii="Arial" w:eastAsia="Calibri" w:hAnsi="Arial" w:cs="Arial"/>
                <w:sz w:val="20"/>
                <w:lang w:val="en-GB" w:eastAsia="en-US"/>
              </w:rPr>
              <w:lastRenderedPageBreak/>
              <w:t xml:space="preserve">  Property, plant &amp; equipment held for own use</w:t>
            </w:r>
          </w:p>
        </w:tc>
        <w:tc>
          <w:tcPr>
            <w:tcW w:w="1158" w:type="dxa"/>
            <w:noWrap/>
            <w:hideMark/>
          </w:tcPr>
          <w:p w14:paraId="4DD21B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R0060</w:t>
            </w:r>
          </w:p>
        </w:tc>
        <w:tc>
          <w:tcPr>
            <w:tcW w:w="1282" w:type="dxa"/>
            <w:noWrap/>
            <w:hideMark/>
          </w:tcPr>
          <w:p w14:paraId="107E339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125</w:t>
            </w:r>
          </w:p>
        </w:tc>
        <w:tc>
          <w:tcPr>
            <w:tcW w:w="1701" w:type="dxa"/>
            <w:noWrap/>
            <w:hideMark/>
          </w:tcPr>
          <w:p w14:paraId="548E0836"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r w:rsidR="00BF3FD5" w:rsidRPr="001A2AB1" w14:paraId="5C992011" w14:textId="77777777" w:rsidTr="007C0DAC">
        <w:trPr>
          <w:trHeight w:val="291"/>
        </w:trPr>
        <w:tc>
          <w:tcPr>
            <w:tcW w:w="4047" w:type="dxa"/>
            <w:noWrap/>
            <w:hideMark/>
          </w:tcPr>
          <w:p w14:paraId="4850481F"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Liabilities</w:t>
            </w:r>
          </w:p>
        </w:tc>
        <w:tc>
          <w:tcPr>
            <w:tcW w:w="1158" w:type="dxa"/>
            <w:noWrap/>
            <w:hideMark/>
          </w:tcPr>
          <w:p w14:paraId="4AEB95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4ADB801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61CEFBA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67A35E9C" w14:textId="77777777" w:rsidTr="007C0DAC">
        <w:trPr>
          <w:trHeight w:val="291"/>
        </w:trPr>
        <w:tc>
          <w:tcPr>
            <w:tcW w:w="4047" w:type="dxa"/>
            <w:noWrap/>
            <w:hideMark/>
          </w:tcPr>
          <w:p w14:paraId="7970035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Debt owed to non-credit institutions</w:t>
            </w:r>
            <w:r w:rsidRPr="001A2AB1">
              <w:rPr>
                <w:rFonts w:ascii="Arial" w:hAnsi="Arial" w:cs="Arial"/>
                <w:sz w:val="20"/>
                <w:lang w:val="en-GB"/>
              </w:rPr>
              <w:t xml:space="preserve"> </w:t>
            </w:r>
            <w:r w:rsidRPr="001A2AB1">
              <w:rPr>
                <w:rFonts w:ascii="Arial" w:hAnsi="Arial" w:cs="Arial"/>
                <w:sz w:val="20"/>
                <w:lang w:val="en-GB"/>
              </w:rPr>
              <w:br/>
              <w:t xml:space="preserve">  resident domestically</w:t>
            </w:r>
          </w:p>
        </w:tc>
        <w:tc>
          <w:tcPr>
            <w:tcW w:w="1158" w:type="dxa"/>
            <w:noWrap/>
            <w:hideMark/>
          </w:tcPr>
          <w:p w14:paraId="593C1DC8" w14:textId="77777777" w:rsidR="00BF3FD5" w:rsidRPr="001A2AB1" w:rsidRDefault="00BF3FD5" w:rsidP="004B6924">
            <w:pPr>
              <w:spacing w:after="200"/>
              <w:rPr>
                <w:rFonts w:ascii="Arial" w:eastAsia="Calibri" w:hAnsi="Arial" w:cs="Arial"/>
                <w:sz w:val="20"/>
                <w:lang w:val="en-GB" w:eastAsia="en-US"/>
              </w:rPr>
            </w:pPr>
            <w:r w:rsidRPr="001A2AB1">
              <w:rPr>
                <w:rFonts w:ascii="Arial" w:hAnsi="Arial" w:cs="Arial"/>
                <w:sz w:val="20"/>
                <w:lang w:val="en-GB"/>
              </w:rPr>
              <w:t>ER0812</w:t>
            </w:r>
          </w:p>
        </w:tc>
        <w:tc>
          <w:tcPr>
            <w:tcW w:w="1282" w:type="dxa"/>
            <w:noWrap/>
            <w:hideMark/>
          </w:tcPr>
          <w:p w14:paraId="724F561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105</w:t>
            </w:r>
          </w:p>
        </w:tc>
        <w:tc>
          <w:tcPr>
            <w:tcW w:w="1701" w:type="dxa"/>
            <w:noWrap/>
            <w:hideMark/>
          </w:tcPr>
          <w:p w14:paraId="68A6F21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bl>
    <w:p w14:paraId="01716E3A" w14:textId="77777777" w:rsidR="00A33CE4" w:rsidRPr="001A2AB1" w:rsidRDefault="00BF3FD5" w:rsidP="00A33CE4">
      <w:pPr>
        <w:spacing w:before="60" w:after="120" w:line="360" w:lineRule="atLeast"/>
        <w:rPr>
          <w:rFonts w:ascii="Arial" w:hAnsi="Arial" w:cs="Arial"/>
          <w:b/>
          <w:bCs/>
          <w:sz w:val="20"/>
          <w:lang w:val="en-GB"/>
        </w:rPr>
      </w:pPr>
      <w:r w:rsidRPr="001A2AB1">
        <w:rPr>
          <w:rFonts w:ascii="Arial" w:hAnsi="Arial" w:cs="Arial"/>
          <w:b/>
          <w:bCs/>
          <w:sz w:val="20"/>
          <w:lang w:val="en-GB"/>
        </w:rPr>
        <w:t>Other ECB add-ons: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A33CE4" w:rsidRPr="001A2AB1" w14:paraId="69B20952" w14:textId="77777777" w:rsidTr="009C39AF">
        <w:trPr>
          <w:trHeight w:val="285"/>
        </w:trPr>
        <w:tc>
          <w:tcPr>
            <w:tcW w:w="1384" w:type="dxa"/>
            <w:shd w:val="clear" w:color="auto" w:fill="auto"/>
            <w:noWrap/>
            <w:hideMark/>
          </w:tcPr>
          <w:p w14:paraId="779E5B98"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p w14:paraId="112CBCBA" w14:textId="77777777" w:rsidR="00A33CE4" w:rsidRPr="001A2AB1" w:rsidRDefault="00B84097" w:rsidP="004A3697">
            <w:pPr>
              <w:tabs>
                <w:tab w:val="left" w:pos="851"/>
                <w:tab w:val="right" w:pos="9356"/>
              </w:tabs>
              <w:spacing w:after="60"/>
              <w:jc w:val="center"/>
              <w:rPr>
                <w:rFonts w:ascii="Arial" w:hAnsi="Arial" w:cs="Arial"/>
                <w:b/>
                <w:bCs/>
                <w:sz w:val="20"/>
                <w:lang w:val="en-GB"/>
              </w:rPr>
            </w:pPr>
            <w:r w:rsidRPr="001A2AB1">
              <w:rPr>
                <w:rFonts w:ascii="Arial" w:hAnsi="Arial" w:cs="Arial"/>
                <w:b/>
                <w:bCs/>
                <w:sz w:val="20"/>
                <w:lang w:val="en-GB"/>
              </w:rPr>
              <w:t>ROW</w:t>
            </w:r>
          </w:p>
        </w:tc>
        <w:tc>
          <w:tcPr>
            <w:tcW w:w="2693" w:type="dxa"/>
            <w:shd w:val="clear" w:color="auto" w:fill="auto"/>
            <w:hideMark/>
          </w:tcPr>
          <w:p w14:paraId="7C50D6CD" w14:textId="77777777" w:rsidR="00A33CE4" w:rsidRPr="001A2AB1" w:rsidRDefault="00A33CE4"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444D6F42" w14:textId="77777777" w:rsidR="00A33CE4" w:rsidRPr="001A2AB1" w:rsidRDefault="00A33CE4"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A33CE4" w:rsidRPr="001A2AB1" w14:paraId="1346DF4D" w14:textId="77777777" w:rsidTr="009C39AF">
        <w:trPr>
          <w:trHeight w:val="285"/>
        </w:trPr>
        <w:tc>
          <w:tcPr>
            <w:tcW w:w="1384" w:type="dxa"/>
            <w:shd w:val="clear" w:color="auto" w:fill="auto"/>
            <w:noWrap/>
            <w:hideMark/>
          </w:tcPr>
          <w:p w14:paraId="6E1C8087" w14:textId="77777777" w:rsidR="00A33CE4" w:rsidRPr="001A2AB1" w:rsidRDefault="00A33CE4" w:rsidP="00A3740A">
            <w:pPr>
              <w:tabs>
                <w:tab w:val="left" w:pos="851"/>
                <w:tab w:val="right" w:pos="9356"/>
              </w:tabs>
              <w:spacing w:before="60" w:after="60" w:line="360" w:lineRule="atLeast"/>
              <w:rPr>
                <w:rFonts w:ascii="Arial" w:hAnsi="Arial" w:cs="Arial"/>
                <w:sz w:val="20"/>
                <w:lang w:val="en-GB"/>
              </w:rPr>
            </w:pPr>
          </w:p>
        </w:tc>
        <w:tc>
          <w:tcPr>
            <w:tcW w:w="2693" w:type="dxa"/>
            <w:shd w:val="clear" w:color="auto" w:fill="auto"/>
            <w:hideMark/>
          </w:tcPr>
          <w:p w14:paraId="567BB0E7" w14:textId="77777777" w:rsidR="00A33CE4" w:rsidRPr="001A2AB1" w:rsidRDefault="00A33CE4"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LIABILITIES</w:t>
            </w:r>
          </w:p>
        </w:tc>
        <w:tc>
          <w:tcPr>
            <w:tcW w:w="5211" w:type="dxa"/>
            <w:shd w:val="clear" w:color="auto" w:fill="auto"/>
            <w:hideMark/>
          </w:tcPr>
          <w:p w14:paraId="623E837B" w14:textId="77777777" w:rsidR="00A33CE4" w:rsidRPr="001A2AB1" w:rsidRDefault="00A33CE4" w:rsidP="00A3740A">
            <w:pPr>
              <w:tabs>
                <w:tab w:val="left" w:pos="851"/>
                <w:tab w:val="right" w:pos="9356"/>
              </w:tabs>
              <w:spacing w:before="60" w:after="60" w:line="360" w:lineRule="atLeast"/>
              <w:rPr>
                <w:rFonts w:ascii="Arial" w:hAnsi="Arial" w:cs="Arial"/>
                <w:sz w:val="20"/>
                <w:lang w:val="en-GB"/>
              </w:rPr>
            </w:pPr>
          </w:p>
        </w:tc>
      </w:tr>
      <w:tr w:rsidR="00A33CE4" w:rsidRPr="001A2AB1" w14:paraId="5C008357" w14:textId="77777777" w:rsidTr="009C39AF">
        <w:trPr>
          <w:trHeight w:val="735"/>
        </w:trPr>
        <w:tc>
          <w:tcPr>
            <w:tcW w:w="1384" w:type="dxa"/>
            <w:shd w:val="clear" w:color="auto" w:fill="auto"/>
          </w:tcPr>
          <w:p w14:paraId="20F149BE" w14:textId="77777777" w:rsidR="00A33CE4" w:rsidRPr="001A2AB1" w:rsidRDefault="00F05E14" w:rsidP="00FE4464">
            <w:pPr>
              <w:tabs>
                <w:tab w:val="left" w:pos="851"/>
                <w:tab w:val="right" w:pos="9356"/>
              </w:tabs>
              <w:spacing w:before="240"/>
              <w:rPr>
                <w:rFonts w:ascii="Arial" w:hAnsi="Arial" w:cs="Arial"/>
                <w:sz w:val="20"/>
                <w:lang w:val="en-GB"/>
              </w:rPr>
            </w:pPr>
            <w:r w:rsidRPr="001A2AB1">
              <w:rPr>
                <w:rFonts w:ascii="Arial" w:hAnsi="Arial" w:cs="Arial"/>
                <w:sz w:val="20"/>
                <w:lang w:val="en-GB"/>
              </w:rPr>
              <w:t>C0010/ER0801</w:t>
            </w:r>
          </w:p>
        </w:tc>
        <w:tc>
          <w:tcPr>
            <w:tcW w:w="2693" w:type="dxa"/>
            <w:shd w:val="clear" w:color="auto" w:fill="auto"/>
          </w:tcPr>
          <w:p w14:paraId="63A6BD69" w14:textId="77777777" w:rsidR="00A33CE4" w:rsidRPr="001A2AB1" w:rsidRDefault="00A33CE4"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domestically</w:t>
            </w:r>
          </w:p>
        </w:tc>
        <w:tc>
          <w:tcPr>
            <w:tcW w:w="5211" w:type="dxa"/>
            <w:shd w:val="clear" w:color="auto" w:fill="auto"/>
          </w:tcPr>
          <w:p w14:paraId="0EBD589D" w14:textId="77777777" w:rsidR="007A3AA7" w:rsidRPr="001A2AB1" w:rsidRDefault="00A33CE4" w:rsidP="00C112E7">
            <w:pPr>
              <w:tabs>
                <w:tab w:val="left" w:pos="851"/>
                <w:tab w:val="right" w:pos="9356"/>
              </w:tabs>
              <w:spacing w:before="60" w:after="60" w:line="360" w:lineRule="auto"/>
              <w:rPr>
                <w:rFonts w:ascii="Arial" w:hAnsi="Arial" w:cs="Arial"/>
                <w:sz w:val="20"/>
                <w:lang w:val="en-GB"/>
              </w:rPr>
            </w:pPr>
            <w:r w:rsidRPr="001A2AB1">
              <w:rPr>
                <w:rFonts w:ascii="Arial" w:hAnsi="Arial" w:cs="Arial"/>
                <w:sz w:val="20"/>
                <w:lang w:val="en-GB"/>
              </w:rPr>
              <w:t xml:space="preserve">Debts owed by the reporting undertaking to credit institutions resident in the same country. This item is a subset of </w:t>
            </w:r>
            <w:r w:rsidR="00C137C1" w:rsidRPr="001A2AB1">
              <w:rPr>
                <w:rFonts w:ascii="Arial" w:hAnsi="Arial" w:cs="Arial"/>
                <w:sz w:val="20"/>
                <w:lang w:val="en-GB"/>
              </w:rPr>
              <w:t>“</w:t>
            </w:r>
            <w:r w:rsidRPr="001A2AB1">
              <w:rPr>
                <w:rFonts w:ascii="Arial" w:hAnsi="Arial" w:cs="Arial"/>
                <w:sz w:val="20"/>
                <w:lang w:val="en-GB"/>
              </w:rPr>
              <w:t xml:space="preserve">debts owed to credit </w:t>
            </w:r>
            <w:r w:rsidR="00805543" w:rsidRPr="001A2AB1">
              <w:rPr>
                <w:rFonts w:ascii="Arial" w:hAnsi="Arial" w:cs="Arial"/>
                <w:sz w:val="20"/>
                <w:lang w:val="en-GB"/>
              </w:rPr>
              <w:t>institutions</w:t>
            </w:r>
            <w:r w:rsidR="00C137C1" w:rsidRPr="001A2AB1">
              <w:rPr>
                <w:rFonts w:ascii="Arial" w:hAnsi="Arial" w:cs="Arial"/>
                <w:sz w:val="20"/>
                <w:lang w:val="en-GB"/>
              </w:rPr>
              <w:t>”</w:t>
            </w:r>
            <w:r w:rsidR="00022D27" w:rsidRPr="001A2AB1">
              <w:rPr>
                <w:rFonts w:ascii="Arial" w:hAnsi="Arial" w:cs="Arial"/>
                <w:sz w:val="20"/>
                <w:lang w:val="en-GB"/>
              </w:rPr>
              <w:t xml:space="preserve"> (</w:t>
            </w:r>
            <w:r w:rsidR="00713F2F" w:rsidRPr="001A2AB1">
              <w:rPr>
                <w:rFonts w:ascii="Arial" w:hAnsi="Arial" w:cs="Arial"/>
                <w:sz w:val="20"/>
                <w:lang w:val="en-GB"/>
              </w:rPr>
              <w:t>C0010/R0800</w:t>
            </w:r>
            <w:r w:rsidRPr="001A2AB1">
              <w:rPr>
                <w:rFonts w:ascii="Arial" w:hAnsi="Arial" w:cs="Arial"/>
                <w:sz w:val="20"/>
                <w:lang w:val="en-GB"/>
              </w:rPr>
              <w:t>) and hence excludes bonds</w:t>
            </w:r>
            <w:r w:rsidR="00F05E14" w:rsidRPr="001A2AB1">
              <w:rPr>
                <w:rFonts w:ascii="Arial" w:hAnsi="Arial" w:cs="Arial"/>
                <w:sz w:val="20"/>
                <w:lang w:val="en-GB"/>
              </w:rPr>
              <w:t>.</w:t>
            </w:r>
          </w:p>
          <w:p w14:paraId="10FD2EFE" w14:textId="77777777" w:rsidR="007A3AA7" w:rsidRPr="001A2AB1" w:rsidRDefault="005D3E8E" w:rsidP="00C112E7">
            <w:pPr>
              <w:pStyle w:val="CommentText"/>
              <w:spacing w:line="360" w:lineRule="auto"/>
              <w:rPr>
                <w:rFonts w:ascii="Arial" w:hAnsi="Arial" w:cs="Arial"/>
                <w:lang w:val="en-GB"/>
              </w:rPr>
            </w:pPr>
            <w:r w:rsidRPr="001A2AB1">
              <w:rPr>
                <w:rFonts w:ascii="Arial" w:hAnsi="Arial" w:cs="Arial"/>
                <w:lang w:val="en-GB"/>
              </w:rPr>
              <w:t>D</w:t>
            </w:r>
            <w:r w:rsidR="007A3AA7" w:rsidRPr="001A2AB1">
              <w:rPr>
                <w:rFonts w:ascii="Arial" w:hAnsi="Arial" w:cs="Arial"/>
                <w:lang w:val="en-GB"/>
              </w:rPr>
              <w:t>ebts</w:t>
            </w:r>
            <w:r w:rsidRPr="001A2AB1">
              <w:rPr>
                <w:rFonts w:ascii="Arial" w:hAnsi="Arial" w:cs="Arial"/>
                <w:lang w:val="en-GB"/>
              </w:rPr>
              <w:t xml:space="preserve"> owed should include </w:t>
            </w:r>
            <w:r w:rsidR="007A3AA7" w:rsidRPr="001A2AB1">
              <w:rPr>
                <w:rFonts w:ascii="Arial" w:hAnsi="Arial" w:cs="Arial"/>
                <w:lang w:val="en-GB"/>
              </w:rPr>
              <w:t>repo</w:t>
            </w:r>
            <w:r w:rsidRPr="001A2AB1">
              <w:rPr>
                <w:rFonts w:ascii="Arial" w:hAnsi="Arial" w:cs="Arial"/>
                <w:lang w:val="en-GB"/>
              </w:rPr>
              <w:t>s</w:t>
            </w:r>
            <w:r w:rsidR="007A3AA7" w:rsidRPr="001A2AB1">
              <w:rPr>
                <w:rFonts w:ascii="Arial" w:hAnsi="Arial" w:cs="Arial"/>
                <w:lang w:val="en-GB"/>
              </w:rPr>
              <w:t xml:space="preserve"> or securities lending with cash collateral</w:t>
            </w:r>
            <w:r w:rsidRPr="001A2AB1">
              <w:rPr>
                <w:rFonts w:ascii="Arial" w:hAnsi="Arial" w:cs="Arial"/>
                <w:lang w:val="en-GB"/>
              </w:rPr>
              <w:t xml:space="preserve"> but should exclude </w:t>
            </w:r>
            <w:r w:rsidR="007A3AA7" w:rsidRPr="001A2AB1">
              <w:rPr>
                <w:rFonts w:ascii="Arial" w:hAnsi="Arial" w:cs="Arial"/>
                <w:lang w:val="en-GB"/>
              </w:rPr>
              <w:t>net positions arising from securities lending without cash collateral</w:t>
            </w:r>
            <w:r w:rsidRPr="001A2AB1">
              <w:rPr>
                <w:rFonts w:ascii="Arial" w:hAnsi="Arial" w:cs="Arial"/>
                <w:lang w:val="en-GB"/>
              </w:rPr>
              <w:t>.</w:t>
            </w:r>
            <w:r w:rsidR="007A3AA7" w:rsidRPr="001A2AB1">
              <w:rPr>
                <w:rFonts w:ascii="Arial" w:hAnsi="Arial" w:cs="Arial"/>
                <w:lang w:val="en-GB"/>
              </w:rPr>
              <w:t xml:space="preserve"> </w:t>
            </w:r>
            <w:r w:rsidRPr="001A2AB1">
              <w:rPr>
                <w:rFonts w:ascii="Arial" w:hAnsi="Arial" w:cs="Arial"/>
                <w:lang w:val="en-GB"/>
              </w:rPr>
              <w:t xml:space="preserve">These </w:t>
            </w:r>
            <w:r w:rsidR="007A3AA7" w:rsidRPr="001A2AB1">
              <w:rPr>
                <w:rFonts w:ascii="Arial" w:hAnsi="Arial" w:cs="Arial"/>
                <w:lang w:val="en-GB"/>
              </w:rPr>
              <w:t>should be reported under remaining assets or liabilities depending on the sign of the net position.</w:t>
            </w:r>
          </w:p>
        </w:tc>
      </w:tr>
      <w:tr w:rsidR="000A5095" w:rsidRPr="001A2AB1" w14:paraId="55EB0B3B" w14:textId="77777777" w:rsidTr="009C39AF">
        <w:trPr>
          <w:trHeight w:val="735"/>
        </w:trPr>
        <w:tc>
          <w:tcPr>
            <w:tcW w:w="1384" w:type="dxa"/>
            <w:shd w:val="clear" w:color="auto" w:fill="auto"/>
          </w:tcPr>
          <w:p w14:paraId="1ABB7BDF" w14:textId="77777777" w:rsidR="00713F2F" w:rsidRPr="001A2AB1" w:rsidRDefault="00713F2F" w:rsidP="00713F2F">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258BD6A1" w14:textId="77777777" w:rsidR="000A5095" w:rsidRPr="001A2AB1" w:rsidRDefault="00713F2F" w:rsidP="00713F2F">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ER0802 </w:t>
            </w:r>
          </w:p>
        </w:tc>
        <w:tc>
          <w:tcPr>
            <w:tcW w:w="2693" w:type="dxa"/>
            <w:shd w:val="clear" w:color="auto" w:fill="auto"/>
          </w:tcPr>
          <w:p w14:paraId="00B5B64F" w14:textId="77777777" w:rsidR="000A5095" w:rsidRPr="001A2AB1" w:rsidRDefault="000A5095"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in the euro area other than domestic</w:t>
            </w:r>
          </w:p>
        </w:tc>
        <w:tc>
          <w:tcPr>
            <w:tcW w:w="5211" w:type="dxa"/>
            <w:shd w:val="clear" w:color="auto" w:fill="auto"/>
          </w:tcPr>
          <w:p w14:paraId="561FA3AE" w14:textId="77777777" w:rsidR="000A5095" w:rsidRPr="001A2AB1" w:rsidRDefault="00795295"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w:t>
            </w:r>
            <w:r w:rsidR="000A5095" w:rsidRPr="001A2AB1">
              <w:rPr>
                <w:rFonts w:ascii="Arial" w:hAnsi="Arial" w:cs="Arial"/>
                <w:sz w:val="20"/>
                <w:lang w:val="en-GB"/>
              </w:rPr>
              <w:t xml:space="preserve"> by the reporting undertaking to credit institutions resident in the euro area but not in the same country. This item is a subset of </w:t>
            </w:r>
            <w:r w:rsidR="004E7DCD" w:rsidRPr="001A2AB1">
              <w:rPr>
                <w:rFonts w:ascii="Arial" w:hAnsi="Arial" w:cs="Arial"/>
                <w:sz w:val="20"/>
                <w:lang w:val="en-GB"/>
              </w:rPr>
              <w:t>“</w:t>
            </w:r>
            <w:r w:rsidR="000A5095" w:rsidRPr="001A2AB1">
              <w:rPr>
                <w:rFonts w:ascii="Arial" w:hAnsi="Arial" w:cs="Arial"/>
                <w:sz w:val="20"/>
                <w:lang w:val="en-GB"/>
              </w:rPr>
              <w:t xml:space="preserve">debts owed to credit </w:t>
            </w:r>
            <w:r w:rsidR="00805543" w:rsidRPr="001A2AB1">
              <w:rPr>
                <w:rFonts w:ascii="Arial" w:hAnsi="Arial" w:cs="Arial"/>
                <w:sz w:val="20"/>
                <w:lang w:val="en-GB"/>
              </w:rPr>
              <w:t>institutions</w:t>
            </w:r>
            <w:r w:rsidR="004E7DCD" w:rsidRPr="001A2AB1">
              <w:rPr>
                <w:rFonts w:ascii="Arial" w:hAnsi="Arial" w:cs="Arial"/>
                <w:sz w:val="20"/>
                <w:lang w:val="en-GB"/>
              </w:rPr>
              <w:t>”</w:t>
            </w:r>
            <w:r w:rsidR="000A5095" w:rsidRPr="001A2AB1">
              <w:rPr>
                <w:rFonts w:ascii="Arial" w:hAnsi="Arial" w:cs="Arial"/>
                <w:sz w:val="20"/>
                <w:lang w:val="en-GB"/>
              </w:rPr>
              <w:t xml:space="preserve"> (</w:t>
            </w:r>
            <w:r w:rsidR="00713F2F" w:rsidRPr="001A2AB1">
              <w:rPr>
                <w:rFonts w:ascii="Arial" w:hAnsi="Arial" w:cs="Arial"/>
                <w:sz w:val="20"/>
                <w:lang w:val="en-GB"/>
              </w:rPr>
              <w:t>C0010/R0800</w:t>
            </w:r>
            <w:r w:rsidR="000A5095" w:rsidRPr="001A2AB1">
              <w:rPr>
                <w:rFonts w:ascii="Arial" w:hAnsi="Arial" w:cs="Arial"/>
                <w:sz w:val="20"/>
                <w:lang w:val="en-GB"/>
              </w:rPr>
              <w:t>) and hence excludes bonds</w:t>
            </w:r>
            <w:r w:rsidR="00F05E14" w:rsidRPr="001A2AB1">
              <w:rPr>
                <w:rFonts w:ascii="Arial" w:hAnsi="Arial" w:cs="Arial"/>
                <w:sz w:val="20"/>
                <w:lang w:val="en-GB"/>
              </w:rPr>
              <w:t>.</w:t>
            </w:r>
          </w:p>
          <w:p w14:paraId="16D71FC8"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121F7C7E" w14:textId="77777777" w:rsidTr="009C39AF">
        <w:trPr>
          <w:trHeight w:val="735"/>
        </w:trPr>
        <w:tc>
          <w:tcPr>
            <w:tcW w:w="1384" w:type="dxa"/>
            <w:shd w:val="clear" w:color="auto" w:fill="auto"/>
          </w:tcPr>
          <w:p w14:paraId="351AAC87" w14:textId="77777777" w:rsidR="00713F2F" w:rsidRPr="001A2AB1" w:rsidRDefault="00713F2F" w:rsidP="00713F2F">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5B598591" w14:textId="77777777" w:rsidR="00713F2F" w:rsidRPr="001A2AB1" w:rsidRDefault="00713F2F" w:rsidP="00713F2F">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ER0803 </w:t>
            </w:r>
          </w:p>
        </w:tc>
        <w:tc>
          <w:tcPr>
            <w:tcW w:w="2693" w:type="dxa"/>
            <w:shd w:val="clear" w:color="auto" w:fill="auto"/>
          </w:tcPr>
          <w:p w14:paraId="1465F34E"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in rest of the world</w:t>
            </w:r>
          </w:p>
        </w:tc>
        <w:tc>
          <w:tcPr>
            <w:tcW w:w="5211" w:type="dxa"/>
            <w:shd w:val="clear" w:color="auto" w:fill="auto"/>
          </w:tcPr>
          <w:p w14:paraId="2633B2D5" w14:textId="77777777" w:rsidR="00713F2F" w:rsidRPr="001A2AB1" w:rsidRDefault="00713F2F"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credit institutions resident outside the euro area. This item is a subset of </w:t>
            </w:r>
            <w:r w:rsidR="00FE4464" w:rsidRPr="001A2AB1">
              <w:rPr>
                <w:rFonts w:ascii="Arial" w:hAnsi="Arial" w:cs="Arial"/>
                <w:sz w:val="20"/>
                <w:lang w:val="en-GB"/>
              </w:rPr>
              <w:t>“</w:t>
            </w:r>
            <w:r w:rsidRPr="001A2AB1">
              <w:rPr>
                <w:rFonts w:ascii="Arial" w:hAnsi="Arial" w:cs="Arial"/>
                <w:sz w:val="20"/>
                <w:lang w:val="en-GB"/>
              </w:rPr>
              <w:t>debts owed to credit institutions</w:t>
            </w:r>
            <w:r w:rsidR="004E7DCD" w:rsidRPr="001A2AB1">
              <w:rPr>
                <w:rFonts w:ascii="Arial" w:hAnsi="Arial" w:cs="Arial"/>
                <w:sz w:val="20"/>
                <w:lang w:val="en-GB"/>
              </w:rPr>
              <w:t>”</w:t>
            </w:r>
            <w:r w:rsidRPr="001A2AB1">
              <w:rPr>
                <w:rFonts w:ascii="Arial" w:hAnsi="Arial" w:cs="Arial"/>
                <w:sz w:val="20"/>
                <w:lang w:val="en-GB"/>
              </w:rPr>
              <w:t xml:space="preserve"> (C0010/R0800) and hence excludes bonds</w:t>
            </w:r>
            <w:r w:rsidR="00F05E14" w:rsidRPr="001A2AB1">
              <w:rPr>
                <w:rFonts w:ascii="Arial" w:hAnsi="Arial" w:cs="Arial"/>
                <w:sz w:val="20"/>
                <w:lang w:val="en-GB"/>
              </w:rPr>
              <w:t>.</w:t>
            </w:r>
          </w:p>
          <w:p w14:paraId="28605166"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should include repos or securities lending with cash collateral but should exclude net positions arising from securities lending without cash collateral. </w:t>
            </w:r>
            <w:r w:rsidRPr="001A2AB1">
              <w:rPr>
                <w:rFonts w:ascii="Arial" w:hAnsi="Arial" w:cs="Arial"/>
                <w:sz w:val="20"/>
                <w:lang w:val="en-GB"/>
              </w:rPr>
              <w:lastRenderedPageBreak/>
              <w:t>These should be reported under remaining assets or liabilities depending on the sign of the net position.</w:t>
            </w:r>
          </w:p>
        </w:tc>
      </w:tr>
      <w:tr w:rsidR="00713F2F" w:rsidRPr="001A2AB1" w14:paraId="4DCCBD9B" w14:textId="77777777" w:rsidTr="009C39AF">
        <w:trPr>
          <w:trHeight w:val="735"/>
        </w:trPr>
        <w:tc>
          <w:tcPr>
            <w:tcW w:w="1384" w:type="dxa"/>
            <w:shd w:val="clear" w:color="auto" w:fill="auto"/>
          </w:tcPr>
          <w:p w14:paraId="5CF7975B"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C0010/</w:t>
            </w:r>
          </w:p>
          <w:p w14:paraId="217676F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ER0811 </w:t>
            </w:r>
          </w:p>
        </w:tc>
        <w:tc>
          <w:tcPr>
            <w:tcW w:w="2693" w:type="dxa"/>
            <w:shd w:val="clear" w:color="auto" w:fill="auto"/>
          </w:tcPr>
          <w:p w14:paraId="58BFCE8E"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to non-credit institutions </w:t>
            </w:r>
          </w:p>
        </w:tc>
        <w:tc>
          <w:tcPr>
            <w:tcW w:w="5211" w:type="dxa"/>
            <w:shd w:val="clear" w:color="auto" w:fill="auto"/>
          </w:tcPr>
          <w:p w14:paraId="51640716" w14:textId="77777777" w:rsidR="00713F2F" w:rsidRPr="001A2AB1" w:rsidRDefault="00713F2F"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by the reporting undertaking to counterparts other than credit institutions</w:t>
            </w:r>
            <w:r w:rsidR="00A90907" w:rsidRPr="001A2AB1">
              <w:rPr>
                <w:rFonts w:ascii="Arial" w:hAnsi="Arial" w:cs="Arial"/>
                <w:sz w:val="20"/>
                <w:lang w:val="en-GB"/>
              </w:rPr>
              <w:t>, excluding bonds</w:t>
            </w:r>
            <w:r w:rsidR="00F05E14" w:rsidRPr="001A2AB1">
              <w:rPr>
                <w:rFonts w:ascii="Arial" w:hAnsi="Arial" w:cs="Arial"/>
                <w:sz w:val="20"/>
                <w:lang w:val="en-GB"/>
              </w:rPr>
              <w:t>.</w:t>
            </w:r>
          </w:p>
          <w:p w14:paraId="0570A73F" w14:textId="77777777" w:rsidR="00C112E7" w:rsidRPr="001A2AB1" w:rsidRDefault="00C112E7"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1269F3B9" w14:textId="77777777" w:rsidTr="009C39AF">
        <w:trPr>
          <w:trHeight w:val="735"/>
        </w:trPr>
        <w:tc>
          <w:tcPr>
            <w:tcW w:w="1384" w:type="dxa"/>
            <w:shd w:val="clear" w:color="auto" w:fill="auto"/>
          </w:tcPr>
          <w:p w14:paraId="4292B31B"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10EDFDC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ER0812 </w:t>
            </w:r>
          </w:p>
        </w:tc>
        <w:tc>
          <w:tcPr>
            <w:tcW w:w="2693" w:type="dxa"/>
            <w:shd w:val="clear" w:color="auto" w:fill="auto"/>
          </w:tcPr>
          <w:p w14:paraId="152EB05D"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non-credit institutions resident domestically</w:t>
            </w:r>
          </w:p>
        </w:tc>
        <w:tc>
          <w:tcPr>
            <w:tcW w:w="5211" w:type="dxa"/>
            <w:shd w:val="clear" w:color="auto" w:fill="auto"/>
            <w:vAlign w:val="center"/>
          </w:tcPr>
          <w:p w14:paraId="3B30A22C" w14:textId="77777777" w:rsidR="00713F2F" w:rsidRPr="001A2AB1" w:rsidRDefault="00713F2F"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in the same country. This item is a subset of </w:t>
            </w:r>
            <w:r w:rsidR="004E7DCD"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53CA4946" w14:textId="77777777" w:rsidR="00C112E7" w:rsidRPr="001A2AB1" w:rsidRDefault="00C112E7"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519FF538" w14:textId="77777777" w:rsidTr="00F05E14">
        <w:trPr>
          <w:trHeight w:val="735"/>
        </w:trPr>
        <w:tc>
          <w:tcPr>
            <w:tcW w:w="1384" w:type="dxa"/>
            <w:shd w:val="clear" w:color="auto" w:fill="auto"/>
          </w:tcPr>
          <w:p w14:paraId="05B7CC43" w14:textId="77777777" w:rsidR="00713F2F" w:rsidRPr="001A2AB1" w:rsidRDefault="00713F2F" w:rsidP="00F05E14">
            <w:pPr>
              <w:tabs>
                <w:tab w:val="left" w:pos="851"/>
                <w:tab w:val="right" w:pos="9356"/>
              </w:tabs>
              <w:spacing w:before="240" w:after="240"/>
              <w:rPr>
                <w:rFonts w:ascii="Arial" w:hAnsi="Arial" w:cs="Arial"/>
                <w:sz w:val="20"/>
                <w:lang w:val="en-GB"/>
              </w:rPr>
            </w:pPr>
            <w:r w:rsidRPr="001A2AB1">
              <w:rPr>
                <w:rFonts w:ascii="Arial" w:hAnsi="Arial" w:cs="Arial"/>
                <w:sz w:val="20"/>
                <w:lang w:val="en-GB"/>
              </w:rPr>
              <w:t>C0010/</w:t>
            </w:r>
          </w:p>
          <w:p w14:paraId="7723E7D3" w14:textId="77777777" w:rsidR="00713F2F" w:rsidRPr="001A2AB1" w:rsidRDefault="00713F2F" w:rsidP="00F05E14">
            <w:pPr>
              <w:tabs>
                <w:tab w:val="left" w:pos="851"/>
                <w:tab w:val="right" w:pos="9356"/>
              </w:tabs>
              <w:spacing w:before="60" w:after="240"/>
              <w:rPr>
                <w:rFonts w:ascii="Arial" w:hAnsi="Arial" w:cs="Arial"/>
                <w:sz w:val="20"/>
                <w:lang w:val="en-GB"/>
              </w:rPr>
            </w:pPr>
            <w:r w:rsidRPr="001A2AB1">
              <w:rPr>
                <w:rFonts w:ascii="Arial" w:hAnsi="Arial" w:cs="Arial"/>
                <w:sz w:val="20"/>
                <w:lang w:val="en-GB"/>
              </w:rPr>
              <w:t xml:space="preserve">ER0813 </w:t>
            </w:r>
          </w:p>
        </w:tc>
        <w:tc>
          <w:tcPr>
            <w:tcW w:w="2693" w:type="dxa"/>
            <w:shd w:val="clear" w:color="auto" w:fill="auto"/>
          </w:tcPr>
          <w:p w14:paraId="3781806A" w14:textId="77777777" w:rsidR="00713F2F" w:rsidRPr="001A2AB1" w:rsidRDefault="00713F2F"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Debts owed to non-credit institutions resident in the euro area other than domestic</w:t>
            </w:r>
          </w:p>
        </w:tc>
        <w:tc>
          <w:tcPr>
            <w:tcW w:w="5211" w:type="dxa"/>
            <w:shd w:val="clear" w:color="auto" w:fill="auto"/>
          </w:tcPr>
          <w:p w14:paraId="7E283899" w14:textId="77777777" w:rsidR="00713F2F" w:rsidRPr="001A2AB1" w:rsidRDefault="00713F2F"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in the euro area but not in the same country. This item is a subset of </w:t>
            </w:r>
            <w:r w:rsidR="004E7DCD"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68103A78" w14:textId="77777777" w:rsidR="00C112E7" w:rsidRPr="001A2AB1" w:rsidRDefault="00C112E7"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57486CC2" w14:textId="77777777" w:rsidTr="009C39AF">
        <w:trPr>
          <w:trHeight w:val="735"/>
        </w:trPr>
        <w:tc>
          <w:tcPr>
            <w:tcW w:w="1384" w:type="dxa"/>
            <w:shd w:val="clear" w:color="auto" w:fill="auto"/>
          </w:tcPr>
          <w:p w14:paraId="008F4734"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13AB51E9"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ER0814 </w:t>
            </w:r>
          </w:p>
        </w:tc>
        <w:tc>
          <w:tcPr>
            <w:tcW w:w="2693" w:type="dxa"/>
            <w:shd w:val="clear" w:color="auto" w:fill="auto"/>
          </w:tcPr>
          <w:p w14:paraId="2E721E14"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non-credit institutions resident in rest of the world</w:t>
            </w:r>
          </w:p>
        </w:tc>
        <w:tc>
          <w:tcPr>
            <w:tcW w:w="5211" w:type="dxa"/>
            <w:shd w:val="clear" w:color="auto" w:fill="auto"/>
            <w:vAlign w:val="center"/>
          </w:tcPr>
          <w:p w14:paraId="6AF8C0B7" w14:textId="77777777" w:rsidR="00713F2F" w:rsidRPr="001A2AB1" w:rsidRDefault="00713F2F"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outside the euro area. This item is a subset of </w:t>
            </w:r>
            <w:r w:rsidR="006B7C60"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64060DB3"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should include repos or securities lending with cash collateral but should exclude net positions arising from securities lending without cash collateral. </w:t>
            </w:r>
            <w:r w:rsidRPr="001A2AB1">
              <w:rPr>
                <w:rFonts w:ascii="Arial" w:hAnsi="Arial" w:cs="Arial"/>
                <w:sz w:val="20"/>
                <w:lang w:val="en-GB"/>
              </w:rPr>
              <w:lastRenderedPageBreak/>
              <w:t>These should be reported under remaining assets or liabilities depending on the sign of the net position.</w:t>
            </w:r>
          </w:p>
        </w:tc>
      </w:tr>
      <w:tr w:rsidR="00713F2F" w:rsidRPr="001A2AB1" w14:paraId="75D556EB" w14:textId="77777777" w:rsidTr="00F05E14">
        <w:trPr>
          <w:trHeight w:val="735"/>
        </w:trPr>
        <w:tc>
          <w:tcPr>
            <w:tcW w:w="1384" w:type="dxa"/>
            <w:shd w:val="clear" w:color="auto" w:fill="auto"/>
          </w:tcPr>
          <w:p w14:paraId="10813B6D"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C0010/</w:t>
            </w:r>
          </w:p>
          <w:p w14:paraId="48D17C1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ER0815 </w:t>
            </w:r>
          </w:p>
        </w:tc>
        <w:tc>
          <w:tcPr>
            <w:tcW w:w="2693" w:type="dxa"/>
            <w:shd w:val="clear" w:color="auto" w:fill="auto"/>
          </w:tcPr>
          <w:p w14:paraId="27937B98"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Other financial liabilities (debt securities issued)</w:t>
            </w:r>
          </w:p>
        </w:tc>
        <w:tc>
          <w:tcPr>
            <w:tcW w:w="5211" w:type="dxa"/>
            <w:shd w:val="clear" w:color="auto" w:fill="auto"/>
          </w:tcPr>
          <w:p w14:paraId="5FF930E3" w14:textId="77777777" w:rsidR="00713F2F" w:rsidRPr="001A2AB1" w:rsidRDefault="00713F2F"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 securities issued by the reporting undertaking</w:t>
            </w:r>
            <w:r w:rsidR="00F05E14" w:rsidRPr="001A2AB1">
              <w:rPr>
                <w:rFonts w:ascii="Arial" w:hAnsi="Arial" w:cs="Arial"/>
                <w:sz w:val="20"/>
                <w:lang w:val="en-GB"/>
              </w:rPr>
              <w:t>.</w:t>
            </w:r>
          </w:p>
        </w:tc>
      </w:tr>
      <w:tr w:rsidR="006149DA" w:rsidRPr="001A2AB1" w14:paraId="7C14E35F" w14:textId="77777777" w:rsidTr="006149DA">
        <w:trPr>
          <w:trHeight w:val="735"/>
        </w:trPr>
        <w:tc>
          <w:tcPr>
            <w:tcW w:w="1384" w:type="dxa"/>
            <w:shd w:val="clear" w:color="auto" w:fill="auto"/>
          </w:tcPr>
          <w:p w14:paraId="6449F4D6" w14:textId="77777777"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C0010/ER0851</w:t>
            </w:r>
          </w:p>
        </w:tc>
        <w:tc>
          <w:tcPr>
            <w:tcW w:w="2693" w:type="dxa"/>
            <w:shd w:val="clear" w:color="auto" w:fill="auto"/>
          </w:tcPr>
          <w:p w14:paraId="0442A9F6" w14:textId="7777777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domestically</w:t>
            </w:r>
          </w:p>
        </w:tc>
        <w:tc>
          <w:tcPr>
            <w:tcW w:w="5211" w:type="dxa"/>
            <w:shd w:val="clear" w:color="auto" w:fill="auto"/>
          </w:tcPr>
          <w:p w14:paraId="0C7EEB48" w14:textId="25195189"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465927">
              <w:rPr>
                <w:rFonts w:ascii="Arial" w:hAnsi="Arial" w:cs="Arial"/>
                <w:sz w:val="20"/>
                <w:lang w:val="en-GB"/>
              </w:rPr>
              <w:t xml:space="preserve">Non-negotiable subordinated </w:t>
            </w:r>
            <w:del w:id="17" w:author="Author">
              <w:r w:rsidRPr="00465927">
                <w:rPr>
                  <w:rFonts w:ascii="Arial" w:hAnsi="Arial" w:cs="Arial"/>
                  <w:sz w:val="20"/>
                  <w:lang w:val="en-GB"/>
                </w:rPr>
                <w:delText>liabilities</w:delText>
              </w:r>
            </w:del>
            <w:ins w:id="18" w:author="Author">
              <w:r w:rsidR="0086170B">
                <w:rPr>
                  <w:rFonts w:ascii="Arial" w:hAnsi="Arial" w:cs="Arial"/>
                  <w:sz w:val="20"/>
                  <w:lang w:val="en-GB"/>
                </w:rPr>
                <w:t>debt instruments</w:t>
              </w:r>
            </w:ins>
            <w:r w:rsidR="0086170B">
              <w:rPr>
                <w:rFonts w:ascii="Arial" w:hAnsi="Arial" w:cs="Arial"/>
                <w:sz w:val="20"/>
                <w:lang w:val="en-GB"/>
              </w:rPr>
              <w:t xml:space="preserve"> (incl. </w:t>
            </w:r>
            <w:del w:id="19" w:author="Author">
              <w:r w:rsidR="00E02B29">
                <w:rPr>
                  <w:rFonts w:ascii="Arial" w:hAnsi="Arial" w:cs="Arial"/>
                  <w:sz w:val="20"/>
                  <w:lang w:val="en-GB"/>
                </w:rPr>
                <w:delText>subordinated</w:delText>
              </w:r>
            </w:del>
            <w:r w:rsidR="0086170B">
              <w:rPr>
                <w:rFonts w:ascii="Arial" w:hAnsi="Arial" w:cs="Arial"/>
                <w:sz w:val="20"/>
                <w:lang w:val="en-GB"/>
              </w:rPr>
              <w:t xml:space="preserve"> loans)</w:t>
            </w:r>
            <w:r w:rsidR="00E02B29">
              <w:rPr>
                <w:rFonts w:ascii="Arial" w:hAnsi="Arial" w:cs="Arial"/>
                <w:sz w:val="20"/>
                <w:lang w:val="en-GB"/>
              </w:rPr>
              <w:t xml:space="preserve"> </w:t>
            </w:r>
            <w:r w:rsidRPr="00465927">
              <w:rPr>
                <w:rFonts w:ascii="Arial" w:hAnsi="Arial" w:cs="Arial"/>
                <w:sz w:val="20"/>
                <w:lang w:val="en-GB"/>
              </w:rPr>
              <w:t xml:space="preserve">which are </w:t>
            </w:r>
            <w:r w:rsidR="00833AB9">
              <w:rPr>
                <w:rFonts w:ascii="Arial" w:hAnsi="Arial" w:cs="Arial"/>
                <w:sz w:val="20"/>
                <w:lang w:val="en-GB"/>
              </w:rPr>
              <w:t>held</w:t>
            </w:r>
            <w:r w:rsidRPr="00465927">
              <w:rPr>
                <w:rFonts w:ascii="Arial" w:hAnsi="Arial" w:cs="Arial"/>
                <w:sz w:val="20"/>
                <w:lang w:val="en-GB"/>
              </w:rPr>
              <w:t xml:space="preserve"> </w:t>
            </w:r>
            <w:r w:rsidR="00DF2B54" w:rsidRPr="00465927">
              <w:rPr>
                <w:rFonts w:ascii="Arial" w:hAnsi="Arial" w:cs="Arial"/>
                <w:sz w:val="20"/>
                <w:lang w:val="en-GB"/>
              </w:rPr>
              <w:t>by domestic credit institutions.</w:t>
            </w:r>
            <w:ins w:id="20" w:author="Author">
              <w:r w:rsidR="0086170B">
                <w:rPr>
                  <w:rFonts w:ascii="Arial" w:hAnsi="Arial" w:cs="Arial"/>
                  <w:sz w:val="20"/>
                  <w:lang w:val="en-GB"/>
                </w:rPr>
                <w:t xml:space="preserve"> </w:t>
              </w:r>
            </w:ins>
          </w:p>
        </w:tc>
      </w:tr>
      <w:tr w:rsidR="006149DA" w:rsidRPr="001A2AB1" w14:paraId="3BED542A" w14:textId="77777777" w:rsidTr="006149DA">
        <w:trPr>
          <w:trHeight w:val="735"/>
        </w:trPr>
        <w:tc>
          <w:tcPr>
            <w:tcW w:w="1384" w:type="dxa"/>
            <w:shd w:val="clear" w:color="auto" w:fill="auto"/>
          </w:tcPr>
          <w:p w14:paraId="4863B8E2" w14:textId="167BFB50"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C0010/ER0852</w:t>
            </w:r>
          </w:p>
        </w:tc>
        <w:tc>
          <w:tcPr>
            <w:tcW w:w="2693" w:type="dxa"/>
            <w:shd w:val="clear" w:color="auto" w:fill="auto"/>
          </w:tcPr>
          <w:p w14:paraId="34B89C3B" w14:textId="1E3F0FC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in the euro area other than domestic</w:t>
            </w:r>
          </w:p>
        </w:tc>
        <w:tc>
          <w:tcPr>
            <w:tcW w:w="5211" w:type="dxa"/>
            <w:shd w:val="clear" w:color="auto" w:fill="auto"/>
          </w:tcPr>
          <w:p w14:paraId="294E4D04" w14:textId="276CD57B" w:rsidR="006149DA" w:rsidRPr="001A2AB1" w:rsidRDefault="00DF2B54" w:rsidP="00F44EE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del w:id="21" w:author="Author">
              <w:r w:rsidRPr="001A2AB1">
                <w:rPr>
                  <w:rFonts w:ascii="Arial" w:hAnsi="Arial" w:cs="Arial"/>
                  <w:sz w:val="20"/>
                  <w:lang w:val="en-GB"/>
                </w:rPr>
                <w:delText>liabilities</w:delText>
              </w:r>
            </w:del>
            <w:ins w:id="22" w:author="Author">
              <w:r w:rsidR="0086170B">
                <w:rPr>
                  <w:rFonts w:ascii="Arial" w:hAnsi="Arial" w:cs="Arial"/>
                  <w:sz w:val="20"/>
                  <w:lang w:val="en-GB"/>
                </w:rPr>
                <w:t>debt instruments</w:t>
              </w:r>
            </w:ins>
            <w:r w:rsidR="00E02B29" w:rsidRPr="00465927">
              <w:rPr>
                <w:rFonts w:ascii="Arial" w:hAnsi="Arial" w:cs="Arial"/>
                <w:sz w:val="20"/>
                <w:lang w:val="en-GB"/>
              </w:rPr>
              <w:t xml:space="preserve"> </w:t>
            </w:r>
            <w:r w:rsidR="00E02B29">
              <w:rPr>
                <w:rFonts w:ascii="Arial" w:hAnsi="Arial" w:cs="Arial"/>
                <w:sz w:val="20"/>
                <w:lang w:val="en-GB"/>
              </w:rPr>
              <w:t xml:space="preserve">(incl. </w:t>
            </w:r>
            <w:del w:id="23" w:author="Author">
              <w:r w:rsidR="00E02B29">
                <w:rPr>
                  <w:rFonts w:ascii="Arial" w:hAnsi="Arial" w:cs="Arial"/>
                  <w:sz w:val="20"/>
                  <w:lang w:val="en-GB"/>
                </w:rPr>
                <w:delText xml:space="preserve">subordinated </w:delText>
              </w:r>
            </w:del>
            <w:r w:rsidR="00E02B29">
              <w:rPr>
                <w:rFonts w:ascii="Arial" w:hAnsi="Arial" w:cs="Arial"/>
                <w:sz w:val="20"/>
                <w:lang w:val="en-GB"/>
              </w:rPr>
              <w:t>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euro area other than domestic credit institutions.</w:t>
            </w:r>
          </w:p>
        </w:tc>
      </w:tr>
      <w:tr w:rsidR="006149DA" w:rsidRPr="001A2AB1" w14:paraId="68AC7548" w14:textId="77777777" w:rsidTr="006149DA">
        <w:trPr>
          <w:trHeight w:val="735"/>
        </w:trPr>
        <w:tc>
          <w:tcPr>
            <w:tcW w:w="1384" w:type="dxa"/>
            <w:shd w:val="clear" w:color="auto" w:fill="auto"/>
          </w:tcPr>
          <w:p w14:paraId="06C40B76" w14:textId="150222C0"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C0010/ER0853</w:t>
            </w:r>
          </w:p>
        </w:tc>
        <w:tc>
          <w:tcPr>
            <w:tcW w:w="2693" w:type="dxa"/>
            <w:shd w:val="clear" w:color="auto" w:fill="auto"/>
          </w:tcPr>
          <w:p w14:paraId="29F8653E" w14:textId="7777777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in rest of the world</w:t>
            </w:r>
          </w:p>
        </w:tc>
        <w:tc>
          <w:tcPr>
            <w:tcW w:w="5211" w:type="dxa"/>
            <w:shd w:val="clear" w:color="auto" w:fill="auto"/>
          </w:tcPr>
          <w:p w14:paraId="3950B7EB" w14:textId="4FE2CDE2" w:rsidR="006149DA" w:rsidRPr="001A2AB1" w:rsidRDefault="00DF2B54" w:rsidP="00F44EE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del w:id="24" w:author="Author">
              <w:r w:rsidRPr="001A2AB1">
                <w:rPr>
                  <w:rFonts w:ascii="Arial" w:hAnsi="Arial" w:cs="Arial"/>
                  <w:sz w:val="20"/>
                  <w:lang w:val="en-GB"/>
                </w:rPr>
                <w:delText>liabilities</w:delText>
              </w:r>
            </w:del>
            <w:ins w:id="25" w:author="Author">
              <w:r w:rsidR="0086170B">
                <w:rPr>
                  <w:rFonts w:ascii="Arial" w:hAnsi="Arial" w:cs="Arial"/>
                  <w:sz w:val="20"/>
                  <w:lang w:val="en-GB"/>
                </w:rPr>
                <w:t>debt instruments</w:t>
              </w:r>
            </w:ins>
            <w:r w:rsidR="00E02B29" w:rsidRPr="00465927">
              <w:rPr>
                <w:rFonts w:ascii="Arial" w:hAnsi="Arial" w:cs="Arial"/>
                <w:sz w:val="20"/>
                <w:lang w:val="en-GB"/>
              </w:rPr>
              <w:t xml:space="preserve"> </w:t>
            </w:r>
            <w:r w:rsidR="00E02B29">
              <w:rPr>
                <w:rFonts w:ascii="Arial" w:hAnsi="Arial" w:cs="Arial"/>
                <w:sz w:val="20"/>
                <w:lang w:val="en-GB"/>
              </w:rPr>
              <w:t xml:space="preserve">(incl. </w:t>
            </w:r>
            <w:del w:id="26" w:author="Author">
              <w:r w:rsidR="00E02B29">
                <w:rPr>
                  <w:rFonts w:ascii="Arial" w:hAnsi="Arial" w:cs="Arial"/>
                  <w:sz w:val="20"/>
                  <w:lang w:val="en-GB"/>
                </w:rPr>
                <w:delText xml:space="preserve">subordinated </w:delText>
              </w:r>
            </w:del>
            <w:r w:rsidR="00E02B29">
              <w:rPr>
                <w:rFonts w:ascii="Arial" w:hAnsi="Arial" w:cs="Arial"/>
                <w:sz w:val="20"/>
                <w:lang w:val="en-GB"/>
              </w:rPr>
              <w:t>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credit institutions resident in the rest of the world.</w:t>
            </w:r>
          </w:p>
        </w:tc>
      </w:tr>
      <w:tr w:rsidR="00DF2B54" w:rsidRPr="001A2AB1" w14:paraId="471B11DF" w14:textId="77777777" w:rsidTr="006149DA">
        <w:trPr>
          <w:trHeight w:val="735"/>
        </w:trPr>
        <w:tc>
          <w:tcPr>
            <w:tcW w:w="1384" w:type="dxa"/>
            <w:shd w:val="clear" w:color="auto" w:fill="auto"/>
          </w:tcPr>
          <w:p w14:paraId="3B1C2CDD" w14:textId="14121515"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C0010/ER0854</w:t>
            </w:r>
          </w:p>
        </w:tc>
        <w:tc>
          <w:tcPr>
            <w:tcW w:w="2693" w:type="dxa"/>
            <w:shd w:val="clear" w:color="auto" w:fill="auto"/>
          </w:tcPr>
          <w:p w14:paraId="42F1EEBB" w14:textId="43AC70E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domestically</w:t>
            </w:r>
          </w:p>
        </w:tc>
        <w:tc>
          <w:tcPr>
            <w:tcW w:w="5211" w:type="dxa"/>
            <w:shd w:val="clear" w:color="auto" w:fill="auto"/>
          </w:tcPr>
          <w:p w14:paraId="56604A9B" w14:textId="05D99515"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del w:id="27" w:author="Author">
              <w:r w:rsidRPr="001A2AB1">
                <w:rPr>
                  <w:rFonts w:ascii="Arial" w:hAnsi="Arial" w:cs="Arial"/>
                  <w:sz w:val="20"/>
                  <w:lang w:val="en-GB"/>
                </w:rPr>
                <w:delText>liabilities</w:delText>
              </w:r>
            </w:del>
            <w:ins w:id="28" w:author="Author">
              <w:r w:rsidR="0086170B">
                <w:rPr>
                  <w:rFonts w:ascii="Arial" w:hAnsi="Arial" w:cs="Arial"/>
                  <w:sz w:val="20"/>
                  <w:lang w:val="en-GB"/>
                </w:rPr>
                <w:t>debt instruments</w:t>
              </w:r>
            </w:ins>
            <w:r w:rsidR="00E02B29" w:rsidRPr="00465927">
              <w:rPr>
                <w:rFonts w:ascii="Arial" w:hAnsi="Arial" w:cs="Arial"/>
                <w:sz w:val="20"/>
                <w:lang w:val="en-GB"/>
              </w:rPr>
              <w:t xml:space="preserve"> </w:t>
            </w:r>
            <w:r w:rsidR="00E02B29">
              <w:rPr>
                <w:rFonts w:ascii="Arial" w:hAnsi="Arial" w:cs="Arial"/>
                <w:sz w:val="20"/>
                <w:lang w:val="en-GB"/>
              </w:rPr>
              <w:t xml:space="preserve">(incl. </w:t>
            </w:r>
            <w:del w:id="29" w:author="Author">
              <w:r w:rsidR="00E02B29">
                <w:rPr>
                  <w:rFonts w:ascii="Arial" w:hAnsi="Arial" w:cs="Arial"/>
                  <w:sz w:val="20"/>
                  <w:lang w:val="en-GB"/>
                </w:rPr>
                <w:delText xml:space="preserve">subordinated </w:delText>
              </w:r>
            </w:del>
            <w:r w:rsidR="00E02B29">
              <w:rPr>
                <w:rFonts w:ascii="Arial" w:hAnsi="Arial" w:cs="Arial"/>
                <w:sz w:val="20"/>
                <w:lang w:val="en-GB"/>
              </w:rPr>
              <w:t>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domestic non-credit institutions.</w:t>
            </w:r>
          </w:p>
        </w:tc>
      </w:tr>
      <w:tr w:rsidR="00DF2B54" w:rsidRPr="001A2AB1" w14:paraId="029AB420" w14:textId="77777777" w:rsidTr="006149DA">
        <w:trPr>
          <w:trHeight w:val="735"/>
        </w:trPr>
        <w:tc>
          <w:tcPr>
            <w:tcW w:w="1384" w:type="dxa"/>
            <w:shd w:val="clear" w:color="auto" w:fill="auto"/>
          </w:tcPr>
          <w:p w14:paraId="748971A0" w14:textId="10EE7D38"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C0010/ER0855</w:t>
            </w:r>
          </w:p>
        </w:tc>
        <w:tc>
          <w:tcPr>
            <w:tcW w:w="2693" w:type="dxa"/>
            <w:shd w:val="clear" w:color="auto" w:fill="auto"/>
          </w:tcPr>
          <w:p w14:paraId="57D8EA41" w14:textId="685E7B21"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in the euro area other than domestic</w:t>
            </w:r>
          </w:p>
        </w:tc>
        <w:tc>
          <w:tcPr>
            <w:tcW w:w="5211" w:type="dxa"/>
            <w:shd w:val="clear" w:color="auto" w:fill="auto"/>
          </w:tcPr>
          <w:p w14:paraId="379FA571" w14:textId="30B1860A"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del w:id="30" w:author="Author">
              <w:r w:rsidRPr="001A2AB1">
                <w:rPr>
                  <w:rFonts w:ascii="Arial" w:hAnsi="Arial" w:cs="Arial"/>
                  <w:sz w:val="20"/>
                  <w:lang w:val="en-GB"/>
                </w:rPr>
                <w:delText>liabilities</w:delText>
              </w:r>
            </w:del>
            <w:ins w:id="31" w:author="Author">
              <w:r w:rsidR="0086170B">
                <w:rPr>
                  <w:rFonts w:ascii="Arial" w:hAnsi="Arial" w:cs="Arial"/>
                  <w:sz w:val="20"/>
                  <w:lang w:val="en-GB"/>
                </w:rPr>
                <w:t>debt instruments</w:t>
              </w:r>
            </w:ins>
            <w:r w:rsidR="00E02B29" w:rsidRPr="00465927">
              <w:rPr>
                <w:rFonts w:ascii="Arial" w:hAnsi="Arial" w:cs="Arial"/>
                <w:sz w:val="20"/>
                <w:lang w:val="en-GB"/>
              </w:rPr>
              <w:t xml:space="preserve"> </w:t>
            </w:r>
            <w:r w:rsidR="00E02B29">
              <w:rPr>
                <w:rFonts w:ascii="Arial" w:hAnsi="Arial" w:cs="Arial"/>
                <w:sz w:val="20"/>
                <w:lang w:val="en-GB"/>
              </w:rPr>
              <w:t xml:space="preserve">(incl. </w:t>
            </w:r>
            <w:del w:id="32" w:author="Author">
              <w:r w:rsidR="00E02B29">
                <w:rPr>
                  <w:rFonts w:ascii="Arial" w:hAnsi="Arial" w:cs="Arial"/>
                  <w:sz w:val="20"/>
                  <w:lang w:val="en-GB"/>
                </w:rPr>
                <w:delText xml:space="preserve">subordinated </w:delText>
              </w:r>
            </w:del>
            <w:r w:rsidR="00E02B29">
              <w:rPr>
                <w:rFonts w:ascii="Arial" w:hAnsi="Arial" w:cs="Arial"/>
                <w:sz w:val="20"/>
                <w:lang w:val="en-GB"/>
              </w:rPr>
              <w:t>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euro area other than domestic non-credit institutions.</w:t>
            </w:r>
          </w:p>
        </w:tc>
      </w:tr>
      <w:tr w:rsidR="00DF2B54" w:rsidRPr="001A2AB1" w14:paraId="77A5D266" w14:textId="77777777" w:rsidTr="00F05E14">
        <w:trPr>
          <w:trHeight w:val="735"/>
        </w:trPr>
        <w:tc>
          <w:tcPr>
            <w:tcW w:w="1384" w:type="dxa"/>
            <w:shd w:val="clear" w:color="auto" w:fill="auto"/>
          </w:tcPr>
          <w:p w14:paraId="29493961" w14:textId="374831AD"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C0010/ER0856</w:t>
            </w:r>
          </w:p>
        </w:tc>
        <w:tc>
          <w:tcPr>
            <w:tcW w:w="2693" w:type="dxa"/>
            <w:shd w:val="clear" w:color="auto" w:fill="auto"/>
          </w:tcPr>
          <w:p w14:paraId="792B00FF" w14:textId="140BC7C1"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in rest of the world</w:t>
            </w:r>
          </w:p>
        </w:tc>
        <w:tc>
          <w:tcPr>
            <w:tcW w:w="5211" w:type="dxa"/>
            <w:shd w:val="clear" w:color="auto" w:fill="auto"/>
          </w:tcPr>
          <w:p w14:paraId="01D230C6" w14:textId="56B314EE"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del w:id="33" w:author="Author">
              <w:r w:rsidRPr="001A2AB1">
                <w:rPr>
                  <w:rFonts w:ascii="Arial" w:hAnsi="Arial" w:cs="Arial"/>
                  <w:sz w:val="20"/>
                  <w:lang w:val="en-GB"/>
                </w:rPr>
                <w:delText>liabilities</w:delText>
              </w:r>
            </w:del>
            <w:ins w:id="34" w:author="Author">
              <w:r w:rsidR="0086170B">
                <w:rPr>
                  <w:rFonts w:ascii="Arial" w:hAnsi="Arial" w:cs="Arial"/>
                  <w:sz w:val="20"/>
                  <w:lang w:val="en-GB"/>
                </w:rPr>
                <w:t>debt instruments</w:t>
              </w:r>
            </w:ins>
            <w:r w:rsidR="00E02B29" w:rsidRPr="00465927">
              <w:rPr>
                <w:rFonts w:ascii="Arial" w:hAnsi="Arial" w:cs="Arial"/>
                <w:sz w:val="20"/>
                <w:lang w:val="en-GB"/>
              </w:rPr>
              <w:t xml:space="preserve"> </w:t>
            </w:r>
            <w:r w:rsidR="00E02B29">
              <w:rPr>
                <w:rFonts w:ascii="Arial" w:hAnsi="Arial" w:cs="Arial"/>
                <w:sz w:val="20"/>
                <w:lang w:val="en-GB"/>
              </w:rPr>
              <w:t>(incl.</w:t>
            </w:r>
            <w:del w:id="35" w:author="Author">
              <w:r w:rsidR="00E02B29">
                <w:rPr>
                  <w:rFonts w:ascii="Arial" w:hAnsi="Arial" w:cs="Arial"/>
                  <w:sz w:val="20"/>
                  <w:lang w:val="en-GB"/>
                </w:rPr>
                <w:delText xml:space="preserve"> subordinated</w:delText>
              </w:r>
            </w:del>
            <w:r w:rsidR="00E02B29">
              <w:rPr>
                <w:rFonts w:ascii="Arial" w:hAnsi="Arial" w:cs="Arial"/>
                <w:sz w:val="20"/>
                <w:lang w:val="en-GB"/>
              </w:rPr>
              <w:t xml:space="preserve">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non-credit institutions resident in the rest of the world.</w:t>
            </w:r>
          </w:p>
        </w:tc>
      </w:tr>
      <w:tr w:rsidR="00DF2B54" w:rsidRPr="001A2AB1" w14:paraId="4F41C7B4"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746923"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Reclassification adjustment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F22F9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ASSETS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6199A4F"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E7D1E97"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9719B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C316D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Investments (other than assets held for index-linked and unit-linked contracts)</w:t>
            </w:r>
          </w:p>
        </w:tc>
        <w:tc>
          <w:tcPr>
            <w:tcW w:w="5211" w:type="dxa"/>
            <w:vMerge w:val="restart"/>
            <w:tcBorders>
              <w:top w:val="single" w:sz="4" w:space="0" w:color="auto"/>
              <w:left w:val="single" w:sz="4" w:space="0" w:color="auto"/>
              <w:right w:val="single" w:sz="4" w:space="0" w:color="auto"/>
            </w:tcBorders>
            <w:shd w:val="clear" w:color="auto" w:fill="auto"/>
          </w:tcPr>
          <w:p w14:paraId="6B5106C2" w14:textId="2F36C5AE"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reclassification adjustments for these </w:t>
            </w:r>
            <w:r w:rsidR="00AF778E" w:rsidRPr="001A2AB1">
              <w:rPr>
                <w:rFonts w:ascii="Arial" w:hAnsi="Arial" w:cs="Arial"/>
                <w:sz w:val="20"/>
                <w:lang w:val="en-GB"/>
              </w:rPr>
              <w:t>instruments</w:t>
            </w:r>
            <w:del w:id="36" w:author="Author">
              <w:r w:rsidRPr="001A2AB1">
                <w:rPr>
                  <w:rFonts w:ascii="Arial" w:hAnsi="Arial" w:cs="Arial"/>
                  <w:sz w:val="20"/>
                  <w:lang w:val="en-GB"/>
                </w:rPr>
                <w:delText xml:space="preserve"> </w:delText>
              </w:r>
            </w:del>
            <w:r w:rsidR="00AF778E" w:rsidRPr="001A2AB1">
              <w:rPr>
                <w:rFonts w:ascii="Arial" w:hAnsi="Arial" w:cs="Arial"/>
                <w:sz w:val="20"/>
                <w:lang w:val="en-GB"/>
              </w:rPr>
              <w:t xml:space="preserve"> shall</w:t>
            </w:r>
            <w:r w:rsidRPr="001A2AB1">
              <w:rPr>
                <w:rFonts w:ascii="Arial" w:hAnsi="Arial" w:cs="Arial"/>
                <w:sz w:val="20"/>
                <w:lang w:val="en-GB"/>
              </w:rPr>
              <w:t xml:space="preserve"> include the corresponding amounts in “Assets held for index-linked and unit-linked contracts”.</w:t>
            </w:r>
          </w:p>
        </w:tc>
      </w:tr>
      <w:tr w:rsidR="00DF2B54" w:rsidRPr="001A2AB1" w14:paraId="5E7D55D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10B3FBA"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798973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Property (other than for </w:t>
            </w:r>
            <w:r w:rsidRPr="001A2AB1">
              <w:rPr>
                <w:rFonts w:ascii="Arial" w:hAnsi="Arial" w:cs="Arial"/>
                <w:sz w:val="20"/>
                <w:lang w:val="en-GB"/>
              </w:rPr>
              <w:br/>
              <w:t xml:space="preserve">  own use)</w:t>
            </w:r>
          </w:p>
        </w:tc>
        <w:tc>
          <w:tcPr>
            <w:tcW w:w="5211" w:type="dxa"/>
            <w:vMerge/>
            <w:tcBorders>
              <w:left w:val="single" w:sz="4" w:space="0" w:color="auto"/>
              <w:right w:val="single" w:sz="4" w:space="0" w:color="auto"/>
            </w:tcBorders>
            <w:shd w:val="clear" w:color="auto" w:fill="auto"/>
          </w:tcPr>
          <w:p w14:paraId="63EEE2B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0AC4D3E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53B3AA"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EC0021/</w:t>
            </w:r>
            <w:r w:rsidRPr="001A2AB1">
              <w:rPr>
                <w:rFonts w:ascii="Arial" w:hAnsi="Arial" w:cs="Arial"/>
                <w:sz w:val="20"/>
                <w:lang w:val="en-GB"/>
              </w:rPr>
              <w:br/>
              <w:t>R0090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2032F5"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Holdings in related </w:t>
            </w:r>
            <w:r w:rsidRPr="001A2AB1">
              <w:rPr>
                <w:rFonts w:ascii="Arial" w:hAnsi="Arial" w:cs="Arial"/>
                <w:sz w:val="20"/>
                <w:lang w:val="en-GB"/>
              </w:rPr>
              <w:br/>
              <w:t xml:space="preserve">  undertakings, including </w:t>
            </w:r>
            <w:r w:rsidRPr="001A2AB1">
              <w:rPr>
                <w:rFonts w:ascii="Arial" w:hAnsi="Arial" w:cs="Arial"/>
                <w:sz w:val="20"/>
                <w:lang w:val="en-GB"/>
              </w:rPr>
              <w:br/>
              <w:t xml:space="preserve">  participations</w:t>
            </w:r>
          </w:p>
        </w:tc>
        <w:tc>
          <w:tcPr>
            <w:tcW w:w="5211" w:type="dxa"/>
            <w:vMerge/>
            <w:tcBorders>
              <w:left w:val="single" w:sz="4" w:space="0" w:color="auto"/>
              <w:right w:val="single" w:sz="4" w:space="0" w:color="auto"/>
            </w:tcBorders>
            <w:shd w:val="clear" w:color="auto" w:fill="auto"/>
          </w:tcPr>
          <w:p w14:paraId="4D4FD5AB"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9D4F6DA"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02AD32"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BB344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w:t>
            </w:r>
          </w:p>
        </w:tc>
        <w:tc>
          <w:tcPr>
            <w:tcW w:w="5211" w:type="dxa"/>
            <w:vMerge/>
            <w:tcBorders>
              <w:left w:val="single" w:sz="4" w:space="0" w:color="auto"/>
              <w:right w:val="single" w:sz="4" w:space="0" w:color="auto"/>
            </w:tcBorders>
            <w:shd w:val="clear" w:color="auto" w:fill="auto"/>
          </w:tcPr>
          <w:p w14:paraId="21D23F5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401A82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0EC18B"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23BBC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 – listed</w:t>
            </w:r>
          </w:p>
        </w:tc>
        <w:tc>
          <w:tcPr>
            <w:tcW w:w="5211" w:type="dxa"/>
            <w:vMerge/>
            <w:tcBorders>
              <w:left w:val="single" w:sz="4" w:space="0" w:color="auto"/>
              <w:right w:val="single" w:sz="4" w:space="0" w:color="auto"/>
            </w:tcBorders>
            <w:shd w:val="clear" w:color="auto" w:fill="auto"/>
          </w:tcPr>
          <w:p w14:paraId="4CE68ED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7A59A38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9C3A1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6DED2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 – unlisted</w:t>
            </w:r>
          </w:p>
        </w:tc>
        <w:tc>
          <w:tcPr>
            <w:tcW w:w="5211" w:type="dxa"/>
            <w:vMerge/>
            <w:tcBorders>
              <w:left w:val="single" w:sz="4" w:space="0" w:color="auto"/>
              <w:right w:val="single" w:sz="4" w:space="0" w:color="auto"/>
            </w:tcBorders>
            <w:shd w:val="clear" w:color="auto" w:fill="auto"/>
          </w:tcPr>
          <w:p w14:paraId="062FFF16"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BAC01D5"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BE2E57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R0130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897F9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Bonds</w:t>
            </w:r>
          </w:p>
        </w:tc>
        <w:tc>
          <w:tcPr>
            <w:tcW w:w="5211" w:type="dxa"/>
            <w:vMerge/>
            <w:tcBorders>
              <w:left w:val="single" w:sz="4" w:space="0" w:color="auto"/>
              <w:right w:val="single" w:sz="4" w:space="0" w:color="auto"/>
            </w:tcBorders>
            <w:shd w:val="clear" w:color="auto" w:fill="auto"/>
          </w:tcPr>
          <w:p w14:paraId="77EF8AC8"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D98134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CF26DD"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R0140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12C80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Government bonds</w:t>
            </w:r>
          </w:p>
        </w:tc>
        <w:tc>
          <w:tcPr>
            <w:tcW w:w="5211" w:type="dxa"/>
            <w:vMerge/>
            <w:tcBorders>
              <w:left w:val="single" w:sz="4" w:space="0" w:color="auto"/>
              <w:right w:val="single" w:sz="4" w:space="0" w:color="auto"/>
            </w:tcBorders>
            <w:shd w:val="clear" w:color="auto" w:fill="auto"/>
          </w:tcPr>
          <w:p w14:paraId="098F6811"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2849253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E27EF4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R0150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13F70C"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Corporate bonds</w:t>
            </w:r>
          </w:p>
        </w:tc>
        <w:tc>
          <w:tcPr>
            <w:tcW w:w="5211" w:type="dxa"/>
            <w:vMerge/>
            <w:tcBorders>
              <w:left w:val="single" w:sz="4" w:space="0" w:color="auto"/>
              <w:right w:val="single" w:sz="4" w:space="0" w:color="auto"/>
            </w:tcBorders>
            <w:shd w:val="clear" w:color="auto" w:fill="auto"/>
          </w:tcPr>
          <w:p w14:paraId="11F9694B"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36A9F1E"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926311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R0160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936CF7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Structured notes</w:t>
            </w:r>
          </w:p>
        </w:tc>
        <w:tc>
          <w:tcPr>
            <w:tcW w:w="5211" w:type="dxa"/>
            <w:vMerge/>
            <w:tcBorders>
              <w:left w:val="single" w:sz="4" w:space="0" w:color="auto"/>
              <w:right w:val="single" w:sz="4" w:space="0" w:color="auto"/>
            </w:tcBorders>
            <w:shd w:val="clear" w:color="auto" w:fill="auto"/>
          </w:tcPr>
          <w:p w14:paraId="76C30A2F"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C5CF655"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67070F"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869707"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Collateralised </w:t>
            </w:r>
            <w:r w:rsidRPr="001A2AB1">
              <w:rPr>
                <w:rFonts w:ascii="Arial" w:hAnsi="Arial" w:cs="Arial"/>
                <w:sz w:val="20"/>
                <w:lang w:val="en-GB"/>
              </w:rPr>
              <w:br/>
              <w:t xml:space="preserve">    securities</w:t>
            </w:r>
          </w:p>
        </w:tc>
        <w:tc>
          <w:tcPr>
            <w:tcW w:w="5211" w:type="dxa"/>
            <w:vMerge/>
            <w:tcBorders>
              <w:left w:val="single" w:sz="4" w:space="0" w:color="auto"/>
              <w:right w:val="single" w:sz="4" w:space="0" w:color="auto"/>
            </w:tcBorders>
            <w:shd w:val="clear" w:color="auto" w:fill="auto"/>
          </w:tcPr>
          <w:p w14:paraId="415CB37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68E5822"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2CD28"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654CC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Collective investments </w:t>
            </w:r>
            <w:r w:rsidRPr="001A2AB1">
              <w:rPr>
                <w:rFonts w:ascii="Arial" w:hAnsi="Arial" w:cs="Arial"/>
                <w:sz w:val="20"/>
                <w:lang w:val="en-GB"/>
              </w:rPr>
              <w:br/>
              <w:t xml:space="preserve">  undertakings</w:t>
            </w:r>
          </w:p>
        </w:tc>
        <w:tc>
          <w:tcPr>
            <w:tcW w:w="5211" w:type="dxa"/>
            <w:vMerge/>
            <w:tcBorders>
              <w:left w:val="single" w:sz="4" w:space="0" w:color="auto"/>
              <w:right w:val="single" w:sz="4" w:space="0" w:color="auto"/>
            </w:tcBorders>
            <w:shd w:val="clear" w:color="auto" w:fill="auto"/>
          </w:tcPr>
          <w:p w14:paraId="0B402313"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83E611A"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D7EE17"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D5A4C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Derivatives</w:t>
            </w:r>
          </w:p>
        </w:tc>
        <w:tc>
          <w:tcPr>
            <w:tcW w:w="5211" w:type="dxa"/>
            <w:vMerge/>
            <w:tcBorders>
              <w:left w:val="single" w:sz="4" w:space="0" w:color="auto"/>
              <w:right w:val="single" w:sz="4" w:space="0" w:color="auto"/>
            </w:tcBorders>
            <w:shd w:val="clear" w:color="auto" w:fill="auto"/>
          </w:tcPr>
          <w:p w14:paraId="321E1CAA"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E9AA26D"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1FF6E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4F578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Deposits other than </w:t>
            </w:r>
            <w:r w:rsidRPr="001A2AB1">
              <w:rPr>
                <w:rFonts w:ascii="Arial" w:hAnsi="Arial" w:cs="Arial"/>
                <w:sz w:val="20"/>
                <w:lang w:val="en-GB"/>
              </w:rPr>
              <w:br/>
              <w:t xml:space="preserve">  cash equivalents</w:t>
            </w:r>
          </w:p>
        </w:tc>
        <w:tc>
          <w:tcPr>
            <w:tcW w:w="5211" w:type="dxa"/>
            <w:vMerge/>
            <w:tcBorders>
              <w:left w:val="single" w:sz="4" w:space="0" w:color="auto"/>
              <w:right w:val="single" w:sz="4" w:space="0" w:color="auto"/>
            </w:tcBorders>
            <w:shd w:val="clear" w:color="auto" w:fill="auto"/>
          </w:tcPr>
          <w:p w14:paraId="2BDCBF1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081C3EE"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D5612BB"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194F54"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Other investments</w:t>
            </w:r>
          </w:p>
        </w:tc>
        <w:tc>
          <w:tcPr>
            <w:tcW w:w="5211" w:type="dxa"/>
            <w:vMerge/>
            <w:tcBorders>
              <w:left w:val="single" w:sz="4" w:space="0" w:color="auto"/>
              <w:bottom w:val="single" w:sz="4" w:space="0" w:color="auto"/>
              <w:right w:val="single" w:sz="4" w:space="0" w:color="auto"/>
            </w:tcBorders>
            <w:shd w:val="clear" w:color="auto" w:fill="auto"/>
          </w:tcPr>
          <w:p w14:paraId="0804F04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280460F"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4664E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995A18"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Assets held for index-linked and unit-linked contracts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6220756"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The reclassification adjustments for this position shall be 0 as the respective amounts shall be allocated to the items R0070 to R0210.</w:t>
            </w:r>
          </w:p>
        </w:tc>
      </w:tr>
      <w:tr w:rsidR="00DF2B54" w:rsidRPr="001A2AB1" w14:paraId="6A38E3E1"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0C82C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Reclassification adjustment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027B5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LIABILITIES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741968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0E5ABA9"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8B0DF9"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A3DE21"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Excess of assets over liabilities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18D5535"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The reclassification adjustments for this position shall refer to changes (according to the examples above) in:</w:t>
            </w:r>
          </w:p>
          <w:p w14:paraId="160A9518"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reconciliation reserves;</w:t>
            </w:r>
          </w:p>
          <w:p w14:paraId="2F066E18"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ordinary share capital (gross of own shares); </w:t>
            </w:r>
          </w:p>
          <w:p w14:paraId="24BA6749"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lastRenderedPageBreak/>
              <w:t xml:space="preserve">share premium account related to ordinary share capital; </w:t>
            </w:r>
          </w:p>
          <w:p w14:paraId="1E1929D2"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initial funds, members’ contributions or the equivalent basic own-fund item for mutual and mutual-type undertakings; </w:t>
            </w:r>
          </w:p>
          <w:p w14:paraId="46663003"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subordinated mutual member accounts; </w:t>
            </w:r>
          </w:p>
          <w:p w14:paraId="594CAAF2"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surplus funds; </w:t>
            </w:r>
          </w:p>
          <w:p w14:paraId="6D46E72B"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preference shares; </w:t>
            </w:r>
          </w:p>
          <w:p w14:paraId="541F53FB"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share premium account related to preference shares.</w:t>
            </w:r>
          </w:p>
        </w:tc>
      </w:tr>
    </w:tbl>
    <w:p w14:paraId="15F74651" w14:textId="77777777" w:rsidR="000100A2" w:rsidRPr="001A2AB1" w:rsidRDefault="000100A2" w:rsidP="00A33CE4">
      <w:pPr>
        <w:spacing w:before="60" w:after="120" w:line="360" w:lineRule="atLeast"/>
        <w:rPr>
          <w:rFonts w:ascii="Arial" w:hAnsi="Arial" w:cs="Arial"/>
          <w:color w:val="FF0000"/>
          <w:sz w:val="20"/>
          <w:lang w:val="en-GB"/>
        </w:rPr>
      </w:pPr>
    </w:p>
    <w:p w14:paraId="4A5155AF" w14:textId="77777777" w:rsidR="000100A2" w:rsidRPr="001A2AB1" w:rsidRDefault="000100A2" w:rsidP="000100A2">
      <w:pPr>
        <w:spacing w:before="60" w:after="120" w:line="360" w:lineRule="atLeast"/>
        <w:rPr>
          <w:rFonts w:ascii="Arial" w:hAnsi="Arial" w:cs="Arial"/>
          <w:b/>
          <w:sz w:val="20"/>
          <w:lang w:val="en-GB"/>
        </w:rPr>
      </w:pPr>
      <w:r w:rsidRPr="001A2AB1">
        <w:rPr>
          <w:rFonts w:ascii="Arial" w:hAnsi="Arial" w:cs="Arial"/>
          <w:color w:val="FF0000"/>
          <w:sz w:val="20"/>
          <w:lang w:val="en-GB"/>
        </w:rPr>
        <w:br w:type="page"/>
      </w:r>
      <w:r w:rsidRPr="001A2AB1">
        <w:rPr>
          <w:rFonts w:ascii="Arial" w:hAnsi="Arial" w:cs="Arial"/>
          <w:b/>
          <w:sz w:val="20"/>
          <w:lang w:val="en-GB"/>
        </w:rPr>
        <w:lastRenderedPageBreak/>
        <w:t xml:space="preserve">SE.06.02 – </w:t>
      </w:r>
      <w:r w:rsidR="004314A5" w:rsidRPr="001A2AB1">
        <w:rPr>
          <w:rFonts w:ascii="Arial" w:hAnsi="Arial" w:cs="Arial"/>
          <w:b/>
          <w:sz w:val="20"/>
          <w:lang w:val="en-GB"/>
        </w:rPr>
        <w:t>List of assets</w:t>
      </w:r>
      <w:r w:rsidRPr="001A2AB1">
        <w:rPr>
          <w:rFonts w:ascii="Arial" w:hAnsi="Arial" w:cs="Arial"/>
          <w:b/>
          <w:sz w:val="20"/>
          <w:lang w:val="en-GB"/>
        </w:rPr>
        <w:t xml:space="preserve"> (Variant of Solvency II template S.06.02. with ECB add-ons)</w:t>
      </w:r>
    </w:p>
    <w:p w14:paraId="2D51069F" w14:textId="77777777" w:rsidR="000100A2" w:rsidRPr="001A2AB1" w:rsidRDefault="000100A2" w:rsidP="000100A2">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1877D8C2" w14:textId="77777777" w:rsidR="004129F0" w:rsidRPr="001A2AB1" w:rsidRDefault="000100A2" w:rsidP="00A33CE4">
      <w:pPr>
        <w:spacing w:before="60" w:after="120" w:line="360" w:lineRule="atLeast"/>
        <w:rPr>
          <w:rFonts w:ascii="Arial" w:hAnsi="Arial" w:cs="Arial"/>
          <w:sz w:val="20"/>
          <w:lang w:val="en-GB"/>
        </w:rPr>
      </w:pPr>
      <w:r w:rsidRPr="001A2AB1">
        <w:rPr>
          <w:rFonts w:ascii="Arial" w:hAnsi="Arial" w:cs="Arial"/>
          <w:sz w:val="20"/>
          <w:lang w:val="en-GB"/>
        </w:rPr>
        <w:t>N</w:t>
      </w:r>
      <w:r w:rsidR="000A1D18" w:rsidRPr="001A2AB1">
        <w:rPr>
          <w:rFonts w:ascii="Arial" w:hAnsi="Arial" w:cs="Arial"/>
          <w:sz w:val="20"/>
          <w:lang w:val="en-GB"/>
        </w:rPr>
        <w:t>CBs</w:t>
      </w:r>
      <w:r w:rsidRPr="001A2AB1">
        <w:rPr>
          <w:rFonts w:ascii="Arial" w:hAnsi="Arial" w:cs="Arial"/>
          <w:sz w:val="20"/>
          <w:lang w:val="en-GB"/>
        </w:rPr>
        <w:t xml:space="preserve"> may decide that </w:t>
      </w:r>
      <w:r w:rsidR="006B7C60" w:rsidRPr="001A2AB1">
        <w:rPr>
          <w:rFonts w:ascii="Arial" w:hAnsi="Arial" w:cs="Arial"/>
          <w:sz w:val="20"/>
          <w:lang w:val="en-GB"/>
        </w:rPr>
        <w:t>it is not necessary to</w:t>
      </w:r>
      <w:r w:rsidRPr="001A2AB1">
        <w:rPr>
          <w:rFonts w:ascii="Arial" w:hAnsi="Arial" w:cs="Arial"/>
          <w:sz w:val="20"/>
          <w:lang w:val="en-GB"/>
        </w:rPr>
        <w:t xml:space="preserve"> collect information on write-offs/</w:t>
      </w:r>
      <w:r w:rsidR="009A796B" w:rsidRPr="001A2AB1">
        <w:rPr>
          <w:rFonts w:ascii="Arial" w:hAnsi="Arial" w:cs="Arial"/>
          <w:sz w:val="20"/>
          <w:lang w:val="en-GB"/>
        </w:rPr>
        <w:t>-</w:t>
      </w:r>
      <w:r w:rsidRPr="001A2AB1">
        <w:rPr>
          <w:rFonts w:ascii="Arial" w:hAnsi="Arial" w:cs="Arial"/>
          <w:sz w:val="20"/>
          <w:lang w:val="en-GB"/>
        </w:rPr>
        <w:t>downs of loans if total loans (</w:t>
      </w:r>
      <w:r w:rsidR="009A4991" w:rsidRPr="001A2AB1">
        <w:rPr>
          <w:rFonts w:ascii="Arial" w:hAnsi="Arial" w:cs="Arial"/>
          <w:sz w:val="20"/>
          <w:lang w:val="en-GB"/>
        </w:rPr>
        <w:t xml:space="preserve">complementary identification code (CIC) </w:t>
      </w:r>
      <w:r w:rsidR="00BF7E5A" w:rsidRPr="001A2AB1">
        <w:rPr>
          <w:rFonts w:ascii="Arial" w:hAnsi="Arial" w:cs="Arial"/>
          <w:sz w:val="20"/>
          <w:lang w:val="en-GB"/>
        </w:rPr>
        <w:t>C</w:t>
      </w:r>
      <w:r w:rsidR="009A4991" w:rsidRPr="001A2AB1">
        <w:rPr>
          <w:rFonts w:ascii="Arial" w:hAnsi="Arial" w:cs="Arial"/>
          <w:sz w:val="20"/>
          <w:lang w:val="en-GB"/>
        </w:rPr>
        <w:t xml:space="preserve">ategory </w:t>
      </w:r>
      <w:r w:rsidR="00BF7E5A" w:rsidRPr="001A2AB1">
        <w:rPr>
          <w:rFonts w:ascii="Arial" w:hAnsi="Arial" w:cs="Arial"/>
          <w:sz w:val="20"/>
          <w:lang w:val="en-GB"/>
        </w:rPr>
        <w:t>8</w:t>
      </w:r>
      <w:r w:rsidRPr="001A2AB1">
        <w:rPr>
          <w:rFonts w:ascii="Arial" w:hAnsi="Arial" w:cs="Arial"/>
          <w:sz w:val="20"/>
          <w:lang w:val="en-GB"/>
        </w:rPr>
        <w:t xml:space="preserve">) at </w:t>
      </w:r>
      <w:r w:rsidR="006B7C60" w:rsidRPr="001A2AB1">
        <w:rPr>
          <w:rFonts w:ascii="Arial" w:hAnsi="Arial" w:cs="Arial"/>
          <w:sz w:val="20"/>
          <w:lang w:val="en-GB"/>
        </w:rPr>
        <w:t xml:space="preserve">the </w:t>
      </w:r>
      <w:r w:rsidRPr="001A2AB1">
        <w:rPr>
          <w:rFonts w:ascii="Arial" w:hAnsi="Arial" w:cs="Arial"/>
          <w:sz w:val="20"/>
          <w:lang w:val="en-GB"/>
        </w:rPr>
        <w:t>national level of resident insurance undertakings are deemed insignificant.</w:t>
      </w:r>
    </w:p>
    <w:p w14:paraId="48C33988" w14:textId="77777777" w:rsidR="008C53FF" w:rsidRPr="001A2AB1" w:rsidRDefault="008C53FF" w:rsidP="00A33CE4">
      <w:pPr>
        <w:spacing w:before="60" w:after="120" w:line="360" w:lineRule="atLeast"/>
        <w:rPr>
          <w:rFonts w:ascii="Arial" w:hAnsi="Arial" w:cs="Arial"/>
          <w:b/>
          <w:sz w:val="20"/>
          <w:lang w:val="en-GB"/>
        </w:rPr>
      </w:pPr>
      <w:r w:rsidRPr="001A2AB1">
        <w:rPr>
          <w:rFonts w:ascii="Arial" w:hAnsi="Arial" w:cs="Arial"/>
          <w:b/>
          <w:sz w:val="20"/>
          <w:lang w:val="en-GB"/>
        </w:rPr>
        <w:t>Information on positions held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B84097" w:rsidRPr="001A2AB1" w14:paraId="27156C22" w14:textId="77777777" w:rsidTr="00A3740A">
        <w:trPr>
          <w:trHeight w:val="285"/>
        </w:trPr>
        <w:tc>
          <w:tcPr>
            <w:tcW w:w="1384" w:type="dxa"/>
            <w:shd w:val="clear" w:color="auto" w:fill="auto"/>
            <w:noWrap/>
            <w:hideMark/>
          </w:tcPr>
          <w:p w14:paraId="0482F2F2"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2EAEEDE7"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07E99568"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B84097" w:rsidRPr="001A2AB1" w14:paraId="74FB3EB0" w14:textId="77777777" w:rsidTr="00A3740A">
        <w:trPr>
          <w:trHeight w:val="735"/>
        </w:trPr>
        <w:tc>
          <w:tcPr>
            <w:tcW w:w="1384" w:type="dxa"/>
            <w:shd w:val="clear" w:color="auto" w:fill="auto"/>
          </w:tcPr>
          <w:p w14:paraId="7BE2146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EC0141</w:t>
            </w:r>
          </w:p>
        </w:tc>
        <w:tc>
          <w:tcPr>
            <w:tcW w:w="2693" w:type="dxa"/>
            <w:shd w:val="clear" w:color="auto" w:fill="auto"/>
          </w:tcPr>
          <w:p w14:paraId="2B360BF6"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Write-offs/</w:t>
            </w:r>
            <w:r w:rsidR="009A796B" w:rsidRPr="001A2AB1">
              <w:rPr>
                <w:rFonts w:ascii="Arial" w:hAnsi="Arial" w:cs="Arial"/>
                <w:sz w:val="20"/>
                <w:lang w:val="en-GB"/>
              </w:rPr>
              <w:t>-</w:t>
            </w:r>
            <w:r w:rsidRPr="001A2AB1">
              <w:rPr>
                <w:rFonts w:ascii="Arial" w:hAnsi="Arial" w:cs="Arial"/>
                <w:sz w:val="20"/>
                <w:lang w:val="en-GB"/>
              </w:rPr>
              <w:t>downs on loans</w:t>
            </w:r>
          </w:p>
          <w:p w14:paraId="5375B41B"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58B648B"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Reduction in the “par amount” (C0140) of a loan due to its impairment. This refers to the reduction which occurred since the last reporting</w:t>
            </w:r>
            <w:r w:rsidR="006B7C60" w:rsidRPr="001A2AB1">
              <w:rPr>
                <w:rFonts w:ascii="Arial" w:hAnsi="Arial" w:cs="Arial"/>
                <w:sz w:val="20"/>
                <w:lang w:val="en-GB"/>
              </w:rPr>
              <w:t xml:space="preserve"> period</w:t>
            </w:r>
            <w:r w:rsidRPr="001A2AB1">
              <w:rPr>
                <w:rFonts w:ascii="Arial" w:hAnsi="Arial" w:cs="Arial"/>
                <w:sz w:val="20"/>
                <w:lang w:val="en-GB"/>
              </w:rPr>
              <w:t xml:space="preserve">, i.e. the previous quarterly report </w:t>
            </w:r>
            <w:r w:rsidR="006B7C60" w:rsidRPr="001A2AB1">
              <w:rPr>
                <w:rFonts w:ascii="Arial" w:hAnsi="Arial" w:cs="Arial"/>
                <w:sz w:val="20"/>
                <w:lang w:val="en-GB"/>
              </w:rPr>
              <w:t xml:space="preserve">(for </w:t>
            </w:r>
            <w:r w:rsidRPr="001A2AB1">
              <w:rPr>
                <w:rFonts w:ascii="Arial" w:hAnsi="Arial" w:cs="Arial"/>
                <w:sz w:val="20"/>
                <w:lang w:val="en-GB"/>
              </w:rPr>
              <w:t>quarterly reporting</w:t>
            </w:r>
            <w:r w:rsidR="006B7C60" w:rsidRPr="001A2AB1">
              <w:rPr>
                <w:rFonts w:ascii="Arial" w:hAnsi="Arial" w:cs="Arial"/>
                <w:sz w:val="20"/>
                <w:lang w:val="en-GB"/>
              </w:rPr>
              <w:t>)</w:t>
            </w:r>
            <w:r w:rsidRPr="001A2AB1">
              <w:rPr>
                <w:rFonts w:ascii="Arial" w:hAnsi="Arial" w:cs="Arial"/>
                <w:sz w:val="20"/>
                <w:lang w:val="en-GB"/>
              </w:rPr>
              <w:t xml:space="preserve"> and the previous annual report </w:t>
            </w:r>
            <w:r w:rsidR="006B7C60" w:rsidRPr="001A2AB1">
              <w:rPr>
                <w:rFonts w:ascii="Arial" w:hAnsi="Arial" w:cs="Arial"/>
                <w:sz w:val="20"/>
                <w:lang w:val="en-GB"/>
              </w:rPr>
              <w:t xml:space="preserve">(for </w:t>
            </w:r>
            <w:r w:rsidRPr="001A2AB1">
              <w:rPr>
                <w:rFonts w:ascii="Arial" w:hAnsi="Arial" w:cs="Arial"/>
                <w:sz w:val="20"/>
                <w:lang w:val="en-GB"/>
              </w:rPr>
              <w:t>annual reporting</w:t>
            </w:r>
            <w:r w:rsidR="006B7C60" w:rsidRPr="001A2AB1">
              <w:rPr>
                <w:rFonts w:ascii="Arial" w:hAnsi="Arial" w:cs="Arial"/>
                <w:sz w:val="20"/>
                <w:lang w:val="en-GB"/>
              </w:rPr>
              <w:t>)</w:t>
            </w:r>
            <w:r w:rsidRPr="001A2AB1">
              <w:rPr>
                <w:rFonts w:ascii="Arial" w:hAnsi="Arial" w:cs="Arial"/>
                <w:sz w:val="20"/>
                <w:lang w:val="en-GB"/>
              </w:rPr>
              <w:t>.</w:t>
            </w:r>
            <w:r w:rsidR="004C0289" w:rsidRPr="001A2AB1">
              <w:rPr>
                <w:rFonts w:ascii="Arial" w:hAnsi="Arial" w:cs="Arial"/>
                <w:sz w:val="20"/>
                <w:lang w:val="en-GB"/>
              </w:rPr>
              <w:t xml:space="preserve"> The reduction should be expressed as a positive value.</w:t>
            </w:r>
          </w:p>
          <w:p w14:paraId="2F9D288D" w14:textId="77777777" w:rsidR="00524543" w:rsidRPr="001A2AB1" w:rsidRDefault="003D60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 reverse write-off (write-up) should be expressed as a negative value. Write-offs should be reported net of reverse write-offs (write-ups).</w:t>
            </w:r>
          </w:p>
          <w:p w14:paraId="3B296CF5" w14:textId="77777777" w:rsidR="003D6088" w:rsidRPr="001A2AB1" w:rsidRDefault="00524543"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loan should be reported </w:t>
            </w:r>
            <w:r w:rsidR="00C2426C" w:rsidRPr="001A2AB1">
              <w:rPr>
                <w:rFonts w:ascii="Arial" w:hAnsi="Arial" w:cs="Arial"/>
                <w:sz w:val="20"/>
                <w:lang w:val="en-GB"/>
              </w:rPr>
              <w:t>i</w:t>
            </w:r>
            <w:r w:rsidRPr="001A2AB1">
              <w:rPr>
                <w:rFonts w:ascii="Arial" w:hAnsi="Arial" w:cs="Arial"/>
                <w:sz w:val="20"/>
                <w:lang w:val="en-GB"/>
              </w:rPr>
              <w:t xml:space="preserve">n this template for the period </w:t>
            </w:r>
            <w:r w:rsidR="00FA49EE" w:rsidRPr="001A2AB1">
              <w:rPr>
                <w:rFonts w:ascii="Arial" w:hAnsi="Arial" w:cs="Arial"/>
                <w:sz w:val="20"/>
                <w:lang w:val="en-GB"/>
              </w:rPr>
              <w:t xml:space="preserve">in which </w:t>
            </w:r>
            <w:r w:rsidR="00491D64" w:rsidRPr="001A2AB1">
              <w:rPr>
                <w:rFonts w:ascii="Arial" w:hAnsi="Arial" w:cs="Arial"/>
                <w:sz w:val="20"/>
                <w:lang w:val="en-GB"/>
              </w:rPr>
              <w:t>the</w:t>
            </w:r>
            <w:r w:rsidRPr="001A2AB1">
              <w:rPr>
                <w:rFonts w:ascii="Arial" w:hAnsi="Arial" w:cs="Arial"/>
                <w:sz w:val="20"/>
                <w:lang w:val="en-GB"/>
              </w:rPr>
              <w:t xml:space="preserve"> write-off occurs, even if the undertaking no longer records the loan as an asset.</w:t>
            </w:r>
          </w:p>
          <w:p w14:paraId="3F45D4A3" w14:textId="77777777" w:rsidR="00B84097" w:rsidRPr="001A2AB1" w:rsidRDefault="00B84097" w:rsidP="000C1C90">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item is applicable to CIC </w:t>
            </w:r>
            <w:r w:rsidR="009A796B" w:rsidRPr="001A2AB1">
              <w:rPr>
                <w:rFonts w:ascii="Arial" w:hAnsi="Arial" w:cs="Arial"/>
                <w:sz w:val="20"/>
                <w:lang w:val="en-GB"/>
              </w:rPr>
              <w:t>C</w:t>
            </w:r>
            <w:r w:rsidRPr="001A2AB1">
              <w:rPr>
                <w:rFonts w:ascii="Arial" w:hAnsi="Arial" w:cs="Arial"/>
                <w:sz w:val="20"/>
                <w:lang w:val="en-GB"/>
              </w:rPr>
              <w:t>ategory 8</w:t>
            </w:r>
            <w:r w:rsidR="002C008C" w:rsidRPr="001A2AB1">
              <w:rPr>
                <w:rFonts w:ascii="Arial" w:hAnsi="Arial" w:cs="Arial"/>
                <w:sz w:val="20"/>
                <w:lang w:val="en-GB"/>
              </w:rPr>
              <w:t xml:space="preserve"> and all instruments for which</w:t>
            </w:r>
            <w:r w:rsidR="00270155" w:rsidRPr="001A2AB1">
              <w:rPr>
                <w:rFonts w:ascii="Arial" w:hAnsi="Arial" w:cs="Arial"/>
                <w:sz w:val="20"/>
                <w:lang w:val="en-GB"/>
              </w:rPr>
              <w:t xml:space="preserve"> </w:t>
            </w:r>
            <w:r w:rsidR="00491D64" w:rsidRPr="001A2AB1">
              <w:rPr>
                <w:rFonts w:ascii="Arial" w:hAnsi="Arial" w:cs="Arial"/>
                <w:sz w:val="20"/>
                <w:lang w:val="en-GB"/>
              </w:rPr>
              <w:t xml:space="preserve">the value in </w:t>
            </w:r>
            <w:r w:rsidR="00270155" w:rsidRPr="001A2AB1">
              <w:rPr>
                <w:rFonts w:ascii="Arial" w:hAnsi="Arial" w:cs="Arial"/>
                <w:sz w:val="20"/>
                <w:lang w:val="en-GB"/>
              </w:rPr>
              <w:t>column EC0291</w:t>
            </w:r>
            <w:r w:rsidR="002C008C" w:rsidRPr="001A2AB1">
              <w:rPr>
                <w:rFonts w:ascii="Arial" w:hAnsi="Arial" w:cs="Arial"/>
                <w:sz w:val="20"/>
                <w:lang w:val="en-GB"/>
              </w:rPr>
              <w:t xml:space="preserve"> </w:t>
            </w:r>
            <w:r w:rsidR="00270155" w:rsidRPr="001A2AB1">
              <w:rPr>
                <w:rFonts w:ascii="Arial" w:hAnsi="Arial" w:cs="Arial"/>
                <w:sz w:val="20"/>
                <w:lang w:val="en-GB"/>
              </w:rPr>
              <w:t xml:space="preserve">– </w:t>
            </w:r>
            <w:r w:rsidR="005F23FF" w:rsidRPr="001A2AB1">
              <w:rPr>
                <w:rFonts w:ascii="Arial" w:hAnsi="Arial" w:cs="Arial"/>
                <w:sz w:val="20"/>
                <w:lang w:val="en-GB"/>
              </w:rPr>
              <w:t>“</w:t>
            </w:r>
            <w:r w:rsidR="004173AD" w:rsidRPr="001A2AB1">
              <w:rPr>
                <w:rFonts w:ascii="Arial" w:hAnsi="Arial" w:cs="Arial"/>
                <w:sz w:val="20"/>
                <w:lang w:val="en-GB"/>
              </w:rPr>
              <w:t>I</w:t>
            </w:r>
            <w:r w:rsidR="002C008C" w:rsidRPr="001A2AB1">
              <w:rPr>
                <w:rFonts w:ascii="Arial" w:hAnsi="Arial" w:cs="Arial"/>
                <w:sz w:val="20"/>
                <w:lang w:val="en-GB"/>
              </w:rPr>
              <w:t>nstrument classification according to ESA 2010</w:t>
            </w:r>
            <w:r w:rsidR="005F23FF" w:rsidRPr="001A2AB1">
              <w:rPr>
                <w:rFonts w:ascii="Arial" w:hAnsi="Arial" w:cs="Arial"/>
                <w:sz w:val="20"/>
                <w:lang w:val="en-GB"/>
              </w:rPr>
              <w:t>”</w:t>
            </w:r>
            <w:r w:rsidR="00270155" w:rsidRPr="001A2AB1">
              <w:rPr>
                <w:rFonts w:ascii="Arial" w:hAnsi="Arial" w:cs="Arial"/>
                <w:sz w:val="20"/>
                <w:lang w:val="en-GB"/>
              </w:rPr>
              <w:t xml:space="preserve"> – is reported </w:t>
            </w:r>
            <w:r w:rsidR="000B077F" w:rsidRPr="001A2AB1">
              <w:rPr>
                <w:rFonts w:ascii="Arial" w:hAnsi="Arial" w:cs="Arial"/>
                <w:sz w:val="20"/>
                <w:lang w:val="en-GB"/>
              </w:rPr>
              <w:t xml:space="preserve">as </w:t>
            </w:r>
            <w:r w:rsidR="002C008C" w:rsidRPr="001A2AB1">
              <w:rPr>
                <w:rFonts w:ascii="Arial" w:hAnsi="Arial" w:cs="Arial"/>
                <w:sz w:val="20"/>
                <w:lang w:val="en-GB"/>
              </w:rPr>
              <w:t>1 or 2</w:t>
            </w:r>
            <w:r w:rsidRPr="001A2AB1">
              <w:rPr>
                <w:rFonts w:ascii="Arial" w:hAnsi="Arial" w:cs="Arial"/>
                <w:sz w:val="20"/>
                <w:lang w:val="en-GB"/>
              </w:rPr>
              <w:t xml:space="preserve">. </w:t>
            </w:r>
          </w:p>
        </w:tc>
      </w:tr>
    </w:tbl>
    <w:p w14:paraId="65A0DF18" w14:textId="77777777" w:rsidR="00A3740A" w:rsidRPr="001A2AB1" w:rsidRDefault="00A3740A" w:rsidP="00A3740A">
      <w:pPr>
        <w:rPr>
          <w:rFonts w:ascii="Arial" w:hAnsi="Arial" w:cs="Arial"/>
          <w:vanish/>
          <w:sz w:val="20"/>
          <w:lang w:val="en-GB"/>
        </w:rPr>
      </w:pPr>
    </w:p>
    <w:p w14:paraId="679B90FB" w14:textId="77777777" w:rsidR="008C53FF" w:rsidRPr="001A2AB1" w:rsidRDefault="008C53FF" w:rsidP="008C53FF">
      <w:pPr>
        <w:spacing w:before="60" w:after="120" w:line="360" w:lineRule="atLeast"/>
        <w:rPr>
          <w:rFonts w:ascii="Arial" w:hAnsi="Arial" w:cs="Arial"/>
          <w:b/>
          <w:sz w:val="20"/>
          <w:lang w:val="en-GB"/>
        </w:rPr>
      </w:pPr>
      <w:r w:rsidRPr="001A2AB1">
        <w:rPr>
          <w:rFonts w:ascii="Arial" w:hAnsi="Arial" w:cs="Arial"/>
          <w:b/>
          <w:sz w:val="20"/>
          <w:lang w:val="en-GB"/>
        </w:rPr>
        <w:t>Information on assets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B84097" w:rsidRPr="001A2AB1" w14:paraId="1DDFBA80" w14:textId="77777777" w:rsidTr="00A3740A">
        <w:trPr>
          <w:trHeight w:val="285"/>
        </w:trPr>
        <w:tc>
          <w:tcPr>
            <w:tcW w:w="1384" w:type="dxa"/>
            <w:shd w:val="clear" w:color="auto" w:fill="auto"/>
            <w:noWrap/>
            <w:hideMark/>
          </w:tcPr>
          <w:p w14:paraId="5615D149"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1E0AD123"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2005E99C"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B84097" w:rsidRPr="001A2AB1" w14:paraId="4C731937" w14:textId="77777777" w:rsidTr="00A3740A">
        <w:trPr>
          <w:trHeight w:val="735"/>
        </w:trPr>
        <w:tc>
          <w:tcPr>
            <w:tcW w:w="1384" w:type="dxa"/>
            <w:shd w:val="clear" w:color="auto" w:fill="auto"/>
          </w:tcPr>
          <w:p w14:paraId="2B027626"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EC0231</w:t>
            </w:r>
          </w:p>
          <w:p w14:paraId="187B6BBF"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2693" w:type="dxa"/>
            <w:shd w:val="clear" w:color="auto" w:fill="auto"/>
          </w:tcPr>
          <w:p w14:paraId="51E12CFE"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Issuer sector according to ESA 2010</w:t>
            </w:r>
          </w:p>
          <w:p w14:paraId="4687E55D"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676F980"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Identify the economic sector of the </w:t>
            </w:r>
            <w:r w:rsidR="00500F1A" w:rsidRPr="001A2AB1">
              <w:rPr>
                <w:rFonts w:ascii="Arial" w:hAnsi="Arial" w:cs="Arial"/>
                <w:sz w:val="20"/>
                <w:lang w:val="en-GB"/>
              </w:rPr>
              <w:t>report</w:t>
            </w:r>
            <w:r w:rsidR="00655F9A" w:rsidRPr="001A2AB1">
              <w:rPr>
                <w:rFonts w:ascii="Arial" w:hAnsi="Arial" w:cs="Arial"/>
                <w:sz w:val="20"/>
                <w:lang w:val="en-GB"/>
              </w:rPr>
              <w:t>ing undertaking</w:t>
            </w:r>
            <w:r w:rsidR="00500F1A" w:rsidRPr="001A2AB1">
              <w:rPr>
                <w:rFonts w:ascii="Arial" w:hAnsi="Arial" w:cs="Arial"/>
                <w:sz w:val="20"/>
                <w:lang w:val="en-GB"/>
              </w:rPr>
              <w:t xml:space="preserve">’s counterparty </w:t>
            </w:r>
            <w:r w:rsidRPr="001A2AB1">
              <w:rPr>
                <w:rFonts w:ascii="Arial" w:hAnsi="Arial" w:cs="Arial"/>
                <w:sz w:val="20"/>
                <w:lang w:val="en-GB"/>
              </w:rPr>
              <w:t xml:space="preserve">according to the classification set out in the European system of accounts set up by ESA 2010. One of the options </w:t>
            </w:r>
            <w:r w:rsidR="002A4C91" w:rsidRPr="001A2AB1">
              <w:rPr>
                <w:rFonts w:ascii="Arial" w:hAnsi="Arial" w:cs="Arial"/>
                <w:sz w:val="20"/>
                <w:lang w:val="en-GB"/>
              </w:rPr>
              <w:t xml:space="preserve">from </w:t>
            </w:r>
            <w:r w:rsidRPr="001A2AB1">
              <w:rPr>
                <w:rFonts w:ascii="Arial" w:hAnsi="Arial" w:cs="Arial"/>
                <w:sz w:val="20"/>
                <w:lang w:val="en-GB"/>
              </w:rPr>
              <w:t>the following closed list shall be used:</w:t>
            </w:r>
          </w:p>
          <w:p w14:paraId="7D4E7FBC"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3F0784" w:rsidRPr="001A2AB1">
              <w:rPr>
                <w:rFonts w:ascii="Arial" w:hAnsi="Arial" w:cs="Arial"/>
                <w:sz w:val="20"/>
                <w:lang w:val="en-GB"/>
              </w:rPr>
              <w:t>–</w:t>
            </w:r>
            <w:r w:rsidRPr="001A2AB1">
              <w:rPr>
                <w:rFonts w:ascii="Arial" w:hAnsi="Arial" w:cs="Arial"/>
                <w:sz w:val="20"/>
                <w:lang w:val="en-GB"/>
              </w:rPr>
              <w:t xml:space="preserve"> central bank (ESA 2010 sector S.121)</w:t>
            </w:r>
            <w:r w:rsidR="00A36F8C" w:rsidRPr="001A2AB1">
              <w:rPr>
                <w:rFonts w:ascii="Arial" w:hAnsi="Arial" w:cs="Arial"/>
                <w:sz w:val="20"/>
                <w:lang w:val="en-GB"/>
              </w:rPr>
              <w:t>;</w:t>
            </w:r>
          </w:p>
          <w:p w14:paraId="47874024"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w:t>
            </w:r>
            <w:r w:rsidR="003F0784" w:rsidRPr="001A2AB1">
              <w:rPr>
                <w:rFonts w:ascii="Arial" w:hAnsi="Arial" w:cs="Arial"/>
                <w:sz w:val="20"/>
                <w:lang w:val="en-GB"/>
              </w:rPr>
              <w:t>–</w:t>
            </w:r>
            <w:r w:rsidRPr="001A2AB1">
              <w:rPr>
                <w:rFonts w:ascii="Arial" w:hAnsi="Arial" w:cs="Arial"/>
                <w:sz w:val="20"/>
                <w:lang w:val="en-GB"/>
              </w:rPr>
              <w:t xml:space="preserve"> deposit-taking corporations except the </w:t>
            </w:r>
            <w:r w:rsidR="00F05E14" w:rsidRPr="001A2AB1">
              <w:rPr>
                <w:rFonts w:ascii="Arial" w:hAnsi="Arial" w:cs="Arial"/>
                <w:sz w:val="20"/>
                <w:lang w:val="en-GB"/>
              </w:rPr>
              <w:t>central bank (ESA sector S.122)</w:t>
            </w:r>
            <w:r w:rsidR="00A36F8C" w:rsidRPr="001A2AB1">
              <w:rPr>
                <w:rFonts w:ascii="Arial" w:hAnsi="Arial" w:cs="Arial"/>
                <w:sz w:val="20"/>
                <w:lang w:val="en-GB"/>
              </w:rPr>
              <w:t>;</w:t>
            </w:r>
          </w:p>
          <w:p w14:paraId="2AB46DD6"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lastRenderedPageBreak/>
              <w:t xml:space="preserve">3 </w:t>
            </w:r>
            <w:r w:rsidR="003F0784" w:rsidRPr="001A2AB1">
              <w:rPr>
                <w:rFonts w:ascii="Arial" w:hAnsi="Arial" w:cs="Arial"/>
                <w:sz w:val="20"/>
                <w:lang w:val="en-GB"/>
              </w:rPr>
              <w:t>–</w:t>
            </w:r>
            <w:r w:rsidRPr="001A2AB1">
              <w:rPr>
                <w:rFonts w:ascii="Arial" w:hAnsi="Arial" w:cs="Arial"/>
                <w:sz w:val="20"/>
                <w:lang w:val="en-GB"/>
              </w:rPr>
              <w:t xml:space="preserve"> money market funds (ESA sector S.123)</w:t>
            </w:r>
            <w:r w:rsidR="00A36F8C" w:rsidRPr="001A2AB1">
              <w:rPr>
                <w:rFonts w:ascii="Arial" w:hAnsi="Arial" w:cs="Arial"/>
                <w:sz w:val="20"/>
                <w:lang w:val="en-GB"/>
              </w:rPr>
              <w:t>;</w:t>
            </w:r>
          </w:p>
          <w:p w14:paraId="66E66C87"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4 </w:t>
            </w:r>
            <w:r w:rsidR="003F0784" w:rsidRPr="001A2AB1">
              <w:rPr>
                <w:rFonts w:ascii="Arial" w:hAnsi="Arial" w:cs="Arial"/>
                <w:sz w:val="20"/>
                <w:lang w:val="en-GB"/>
              </w:rPr>
              <w:t>–</w:t>
            </w:r>
            <w:r w:rsidRPr="001A2AB1">
              <w:rPr>
                <w:rFonts w:ascii="Arial" w:hAnsi="Arial" w:cs="Arial"/>
                <w:sz w:val="20"/>
                <w:lang w:val="en-GB"/>
              </w:rPr>
              <w:t xml:space="preserve"> investment funds except money market funds (ESA sector S.124)</w:t>
            </w:r>
            <w:r w:rsidR="00A36F8C" w:rsidRPr="001A2AB1">
              <w:rPr>
                <w:rFonts w:ascii="Arial" w:hAnsi="Arial" w:cs="Arial"/>
                <w:sz w:val="20"/>
                <w:lang w:val="en-GB"/>
              </w:rPr>
              <w:t>;</w:t>
            </w:r>
          </w:p>
          <w:p w14:paraId="30DE6351"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5 </w:t>
            </w:r>
            <w:r w:rsidR="003F0784" w:rsidRPr="001A2AB1">
              <w:rPr>
                <w:rFonts w:ascii="Arial" w:hAnsi="Arial" w:cs="Arial"/>
                <w:sz w:val="20"/>
                <w:lang w:val="en-GB"/>
              </w:rPr>
              <w:t>–</w:t>
            </w:r>
            <w:r w:rsidRPr="001A2AB1">
              <w:rPr>
                <w:rFonts w:ascii="Arial" w:hAnsi="Arial" w:cs="Arial"/>
                <w:sz w:val="20"/>
                <w:lang w:val="en-GB"/>
              </w:rPr>
              <w:t xml:space="preserve"> other financial intermediaries, except insurance corporations and pension funds (excluding financial vehicle corporations engaged in securitisation transactions) + financial auxiliaries + captive financial institutions and money lenders (ESA sector S.125 excluding FVCs + ESA sector S.126 + ESA sector S.127)</w:t>
            </w:r>
            <w:r w:rsidR="00A36F8C" w:rsidRPr="001A2AB1">
              <w:rPr>
                <w:rFonts w:ascii="Arial" w:hAnsi="Arial" w:cs="Arial"/>
                <w:sz w:val="20"/>
                <w:lang w:val="en-GB"/>
              </w:rPr>
              <w:t>;</w:t>
            </w:r>
            <w:r w:rsidRPr="001A2AB1">
              <w:rPr>
                <w:rFonts w:ascii="Arial" w:hAnsi="Arial" w:cs="Arial"/>
                <w:sz w:val="20"/>
                <w:lang w:val="en-GB"/>
              </w:rPr>
              <w:br/>
              <w:t xml:space="preserve">6 </w:t>
            </w:r>
            <w:r w:rsidR="003F0784" w:rsidRPr="001A2AB1">
              <w:rPr>
                <w:rFonts w:ascii="Arial" w:hAnsi="Arial" w:cs="Arial"/>
                <w:sz w:val="20"/>
                <w:lang w:val="en-GB"/>
              </w:rPr>
              <w:t>–</w:t>
            </w:r>
            <w:r w:rsidRPr="001A2AB1">
              <w:rPr>
                <w:rFonts w:ascii="Arial" w:hAnsi="Arial" w:cs="Arial"/>
                <w:sz w:val="20"/>
                <w:lang w:val="en-GB"/>
              </w:rPr>
              <w:t xml:space="preserve"> financial vehicle corporations engaged in securitisation transactions (a subdivision of ESA sector S.125)</w:t>
            </w:r>
            <w:r w:rsidR="00A36F8C" w:rsidRPr="001A2AB1">
              <w:rPr>
                <w:rFonts w:ascii="Arial" w:hAnsi="Arial" w:cs="Arial"/>
                <w:sz w:val="20"/>
                <w:lang w:val="en-GB"/>
              </w:rPr>
              <w:t>;</w:t>
            </w:r>
            <w:r w:rsidRPr="001A2AB1">
              <w:rPr>
                <w:rFonts w:ascii="Arial" w:hAnsi="Arial" w:cs="Arial"/>
                <w:sz w:val="20"/>
                <w:lang w:val="en-GB"/>
              </w:rPr>
              <w:br/>
              <w:t>7 – insurance corporations (ESA sector S.128)</w:t>
            </w:r>
            <w:r w:rsidR="00A36F8C" w:rsidRPr="001A2AB1">
              <w:rPr>
                <w:rFonts w:ascii="Arial" w:hAnsi="Arial" w:cs="Arial"/>
                <w:sz w:val="20"/>
                <w:lang w:val="en-GB"/>
              </w:rPr>
              <w:t>;</w:t>
            </w:r>
          </w:p>
          <w:p w14:paraId="5E94DFF5"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8 – pension funds (ESA sector S.129)</w:t>
            </w:r>
            <w:r w:rsidR="00A36F8C" w:rsidRPr="001A2AB1">
              <w:rPr>
                <w:rFonts w:ascii="Arial" w:hAnsi="Arial" w:cs="Arial"/>
                <w:sz w:val="20"/>
                <w:lang w:val="en-GB"/>
              </w:rPr>
              <w:t>;</w:t>
            </w:r>
          </w:p>
          <w:p w14:paraId="1060A96D"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9 – non-financial corporations (ESA sector S.11)</w:t>
            </w:r>
            <w:r w:rsidR="00A36F8C" w:rsidRPr="001A2AB1">
              <w:rPr>
                <w:rFonts w:ascii="Arial" w:hAnsi="Arial" w:cs="Arial"/>
                <w:sz w:val="20"/>
                <w:lang w:val="en-GB"/>
              </w:rPr>
              <w:t>;</w:t>
            </w:r>
          </w:p>
          <w:p w14:paraId="675071E5"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10 – general government (ESA sector S.13)</w:t>
            </w:r>
            <w:r w:rsidR="00A36F8C" w:rsidRPr="001A2AB1">
              <w:rPr>
                <w:rFonts w:ascii="Arial" w:hAnsi="Arial" w:cs="Arial"/>
                <w:sz w:val="20"/>
                <w:lang w:val="en-GB"/>
              </w:rPr>
              <w:t>;</w:t>
            </w:r>
          </w:p>
          <w:p w14:paraId="04641FEF" w14:textId="77777777" w:rsidR="00F0516A" w:rsidRDefault="00B84097" w:rsidP="00AD505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11 – households and non-profit institutions serving</w:t>
            </w:r>
            <w:r w:rsidR="00F05E14" w:rsidRPr="001A2AB1">
              <w:rPr>
                <w:rFonts w:ascii="Arial" w:hAnsi="Arial" w:cs="Arial"/>
                <w:sz w:val="20"/>
                <w:lang w:val="en-GB"/>
              </w:rPr>
              <w:t xml:space="preserve"> </w:t>
            </w:r>
            <w:r w:rsidRPr="001A2AB1">
              <w:rPr>
                <w:rFonts w:ascii="Arial" w:hAnsi="Arial" w:cs="Arial"/>
                <w:sz w:val="20"/>
                <w:lang w:val="en-GB"/>
              </w:rPr>
              <w:t>households (ESA sector S.14 + ESA sector S.15)</w:t>
            </w:r>
            <w:r w:rsidR="00A36F8C" w:rsidRPr="001A2AB1">
              <w:rPr>
                <w:rFonts w:ascii="Arial" w:hAnsi="Arial" w:cs="Arial"/>
                <w:sz w:val="20"/>
                <w:lang w:val="en-GB"/>
              </w:rPr>
              <w:t>.</w:t>
            </w:r>
            <w:r w:rsidRPr="001A2AB1">
              <w:rPr>
                <w:rFonts w:ascii="Arial" w:hAnsi="Arial" w:cs="Arial"/>
                <w:sz w:val="20"/>
                <w:lang w:val="en-GB"/>
              </w:rPr>
              <w:br/>
            </w:r>
            <w:r w:rsidRPr="001A2AB1">
              <w:rPr>
                <w:rFonts w:ascii="Arial" w:hAnsi="Arial" w:cs="Arial"/>
                <w:sz w:val="20"/>
                <w:lang w:val="en-GB"/>
              </w:rPr>
              <w:br/>
              <w:t xml:space="preserve">This item shall be reported for CIC </w:t>
            </w:r>
            <w:r w:rsidR="009A796B" w:rsidRPr="001A2AB1">
              <w:rPr>
                <w:rFonts w:ascii="Arial" w:hAnsi="Arial" w:cs="Arial"/>
                <w:sz w:val="20"/>
                <w:lang w:val="en-GB"/>
              </w:rPr>
              <w:t>C</w:t>
            </w:r>
            <w:r w:rsidRPr="001A2AB1">
              <w:rPr>
                <w:rFonts w:ascii="Arial" w:hAnsi="Arial" w:cs="Arial"/>
                <w:sz w:val="20"/>
                <w:lang w:val="en-GB"/>
              </w:rPr>
              <w:t xml:space="preserve">ategory 8 and for the </w:t>
            </w:r>
            <w:r w:rsidR="00366DA8" w:rsidRPr="001A2AB1">
              <w:rPr>
                <w:rFonts w:ascii="Arial" w:hAnsi="Arial" w:cs="Arial"/>
                <w:sz w:val="20"/>
                <w:lang w:val="en-GB"/>
              </w:rPr>
              <w:t>Categories 1, 2, 3, 5 and 6</w:t>
            </w:r>
            <w:r w:rsidRPr="001A2AB1">
              <w:rPr>
                <w:rFonts w:ascii="Arial" w:hAnsi="Arial" w:cs="Arial"/>
                <w:sz w:val="20"/>
                <w:lang w:val="en-GB"/>
              </w:rPr>
              <w:t xml:space="preserve"> if the instrument does not have an </w:t>
            </w:r>
            <w:r w:rsidR="00366DA8" w:rsidRPr="001A2AB1">
              <w:rPr>
                <w:rFonts w:ascii="Arial" w:hAnsi="Arial" w:cs="Arial"/>
                <w:sz w:val="20"/>
                <w:lang w:val="en-GB"/>
              </w:rPr>
              <w:t>international securities identification number</w:t>
            </w:r>
            <w:r w:rsidR="00837D03" w:rsidRPr="001A2AB1">
              <w:rPr>
                <w:rFonts w:ascii="Arial" w:hAnsi="Arial" w:cs="Arial"/>
                <w:sz w:val="20"/>
                <w:lang w:val="en-GB"/>
              </w:rPr>
              <w:t xml:space="preserve"> (ISIN)</w:t>
            </w:r>
            <w:r w:rsidR="00366DA8" w:rsidRPr="001A2AB1">
              <w:rPr>
                <w:rFonts w:ascii="Arial" w:hAnsi="Arial" w:cs="Arial"/>
                <w:sz w:val="20"/>
                <w:lang w:val="en-GB"/>
              </w:rPr>
              <w:t xml:space="preserve"> </w:t>
            </w:r>
            <w:r w:rsidR="00660412" w:rsidRPr="001A2AB1">
              <w:rPr>
                <w:rFonts w:ascii="Arial" w:hAnsi="Arial" w:cs="Arial"/>
                <w:sz w:val="20"/>
                <w:lang w:val="en-GB"/>
              </w:rPr>
              <w:t xml:space="preserve">(i.e. if </w:t>
            </w:r>
            <w:r w:rsidR="00837D03" w:rsidRPr="001A2AB1">
              <w:rPr>
                <w:rFonts w:ascii="Arial" w:hAnsi="Arial" w:cs="Arial"/>
                <w:sz w:val="20"/>
                <w:lang w:val="en-GB"/>
              </w:rPr>
              <w:t xml:space="preserve">the </w:t>
            </w:r>
            <w:r w:rsidR="00535F86" w:rsidRPr="001A2AB1">
              <w:rPr>
                <w:rFonts w:ascii="Arial" w:hAnsi="Arial" w:cs="Arial"/>
                <w:sz w:val="20"/>
                <w:lang w:val="en-GB"/>
              </w:rPr>
              <w:t xml:space="preserve">C0040 </w:t>
            </w:r>
            <w:r w:rsidR="00660412" w:rsidRPr="001A2AB1">
              <w:rPr>
                <w:rFonts w:ascii="Arial" w:hAnsi="Arial" w:cs="Arial"/>
                <w:sz w:val="20"/>
                <w:lang w:val="en-GB"/>
              </w:rPr>
              <w:t xml:space="preserve">Asset ID Code </w:t>
            </w:r>
            <w:r w:rsidR="002F3BFD" w:rsidRPr="001A2AB1">
              <w:rPr>
                <w:rFonts w:ascii="Arial" w:hAnsi="Arial" w:cs="Arial"/>
                <w:sz w:val="20"/>
                <w:lang w:val="en-GB"/>
              </w:rPr>
              <w:t>does not start with</w:t>
            </w:r>
            <w:r w:rsidR="000A506E" w:rsidRPr="001A2AB1">
              <w:rPr>
                <w:rFonts w:ascii="Arial" w:hAnsi="Arial" w:cs="Arial"/>
                <w:sz w:val="20"/>
                <w:lang w:val="en-GB"/>
              </w:rPr>
              <w:t xml:space="preserve"> </w:t>
            </w:r>
            <w:r w:rsidR="00366DA8" w:rsidRPr="001A2AB1">
              <w:rPr>
                <w:rFonts w:ascii="Arial" w:hAnsi="Arial" w:cs="Arial"/>
                <w:sz w:val="20"/>
                <w:lang w:val="en-GB"/>
              </w:rPr>
              <w:t>“</w:t>
            </w:r>
            <w:r w:rsidR="000A506E" w:rsidRPr="001A2AB1">
              <w:rPr>
                <w:rFonts w:ascii="Arial" w:hAnsi="Arial" w:cs="Arial"/>
                <w:sz w:val="20"/>
                <w:lang w:val="en-GB"/>
              </w:rPr>
              <w:t>ISIN/</w:t>
            </w:r>
            <w:r w:rsidR="00366DA8" w:rsidRPr="001A2AB1">
              <w:rPr>
                <w:rFonts w:ascii="Arial" w:hAnsi="Arial" w:cs="Arial"/>
                <w:sz w:val="20"/>
                <w:lang w:val="en-GB"/>
              </w:rPr>
              <w:t>”</w:t>
            </w:r>
            <w:r w:rsidR="002F3BFD" w:rsidRPr="001A2AB1">
              <w:rPr>
                <w:rFonts w:ascii="Arial" w:hAnsi="Arial" w:cs="Arial"/>
                <w:sz w:val="20"/>
                <w:lang w:val="en-GB"/>
              </w:rPr>
              <w:t xml:space="preserve"> or </w:t>
            </w:r>
            <w:r w:rsidR="00366DA8" w:rsidRPr="001A2AB1">
              <w:rPr>
                <w:rFonts w:ascii="Arial" w:hAnsi="Arial" w:cs="Arial"/>
                <w:sz w:val="20"/>
                <w:lang w:val="en-GB"/>
              </w:rPr>
              <w:t>“</w:t>
            </w:r>
            <w:r w:rsidR="002F3BFD" w:rsidRPr="001A2AB1">
              <w:rPr>
                <w:rFonts w:ascii="Arial" w:hAnsi="Arial" w:cs="Arial"/>
                <w:sz w:val="20"/>
                <w:lang w:val="en-GB"/>
              </w:rPr>
              <w:t>CAU/ISIN/</w:t>
            </w:r>
            <w:r w:rsidR="00366DA8" w:rsidRPr="001A2AB1">
              <w:rPr>
                <w:rFonts w:ascii="Arial" w:hAnsi="Arial" w:cs="Arial"/>
                <w:sz w:val="20"/>
                <w:lang w:val="en-GB"/>
              </w:rPr>
              <w:t>”</w:t>
            </w:r>
            <w:r w:rsidR="00660412" w:rsidRPr="001A2AB1">
              <w:rPr>
                <w:rFonts w:ascii="Arial" w:hAnsi="Arial" w:cs="Arial"/>
                <w:sz w:val="20"/>
                <w:lang w:val="en-GB"/>
              </w:rPr>
              <w:t>)</w:t>
            </w:r>
            <w:r w:rsidR="00366DA8" w:rsidRPr="001A2AB1">
              <w:rPr>
                <w:rFonts w:ascii="Arial" w:hAnsi="Arial" w:cs="Arial"/>
                <w:sz w:val="20"/>
                <w:lang w:val="en-GB"/>
              </w:rPr>
              <w:t>.</w:t>
            </w:r>
            <w:r w:rsidR="00F0516A">
              <w:rPr>
                <w:rFonts w:ascii="Arial" w:hAnsi="Arial" w:cs="Arial"/>
                <w:sz w:val="20"/>
                <w:lang w:val="en-GB"/>
              </w:rPr>
              <w:t xml:space="preserve"> </w:t>
            </w:r>
          </w:p>
          <w:p w14:paraId="142E39FB" w14:textId="4C376680" w:rsidR="00500F1A" w:rsidRPr="001A2AB1" w:rsidRDefault="00F0516A" w:rsidP="00AD505E">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The economic sector for the CIC category 8 – Mortgages and Loans shall relate to the borrower.</w:t>
            </w:r>
          </w:p>
        </w:tc>
      </w:tr>
      <w:tr w:rsidR="00B84097" w:rsidRPr="001A2AB1" w14:paraId="17DEA6CF" w14:textId="77777777" w:rsidTr="00A3740A">
        <w:trPr>
          <w:trHeight w:val="735"/>
        </w:trPr>
        <w:tc>
          <w:tcPr>
            <w:tcW w:w="1384" w:type="dxa"/>
            <w:shd w:val="clear" w:color="auto" w:fill="auto"/>
          </w:tcPr>
          <w:p w14:paraId="769B344F"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lastRenderedPageBreak/>
              <w:t>EC0271</w:t>
            </w:r>
          </w:p>
          <w:p w14:paraId="3B32B907"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23F124FA"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Country of residence for collective investment undertakings</w:t>
            </w:r>
          </w:p>
          <w:p w14:paraId="75243FB7"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0AAD58D4"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country of residence of the collective investment undertaking, i.e. </w:t>
            </w:r>
            <w:r w:rsidR="00837D03" w:rsidRPr="001A2AB1">
              <w:rPr>
                <w:rFonts w:ascii="Arial" w:hAnsi="Arial" w:cs="Arial"/>
                <w:sz w:val="20"/>
                <w:lang w:val="en-GB"/>
              </w:rPr>
              <w:t xml:space="preserve">the </w:t>
            </w:r>
            <w:r w:rsidRPr="001A2AB1">
              <w:rPr>
                <w:rFonts w:ascii="Arial" w:hAnsi="Arial" w:cs="Arial"/>
                <w:sz w:val="20"/>
                <w:lang w:val="en-GB"/>
              </w:rPr>
              <w:t xml:space="preserve">country </w:t>
            </w:r>
            <w:r w:rsidR="00837D03" w:rsidRPr="001A2AB1">
              <w:rPr>
                <w:rFonts w:ascii="Arial" w:hAnsi="Arial" w:cs="Arial"/>
                <w:sz w:val="20"/>
                <w:lang w:val="en-GB"/>
              </w:rPr>
              <w:t xml:space="preserve">in which </w:t>
            </w:r>
            <w:r w:rsidR="003E3CC7" w:rsidRPr="001A2AB1">
              <w:rPr>
                <w:rFonts w:ascii="Arial" w:hAnsi="Arial" w:cs="Arial"/>
                <w:sz w:val="20"/>
                <w:lang w:val="en-GB"/>
              </w:rPr>
              <w:t xml:space="preserve">the </w:t>
            </w:r>
            <w:r w:rsidRPr="001A2AB1">
              <w:rPr>
                <w:rFonts w:ascii="Arial" w:hAnsi="Arial" w:cs="Arial"/>
                <w:sz w:val="20"/>
                <w:lang w:val="en-GB"/>
              </w:rPr>
              <w:t>collective investment undertaking is legally authorised/licensed.</w:t>
            </w:r>
          </w:p>
          <w:p w14:paraId="37356E8B" w14:textId="77777777" w:rsidR="00B84097" w:rsidRPr="001A2AB1" w:rsidRDefault="00B84097" w:rsidP="00535F8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item is only applicable to CIC </w:t>
            </w:r>
            <w:r w:rsidR="009A796B" w:rsidRPr="001A2AB1">
              <w:rPr>
                <w:rFonts w:ascii="Arial" w:hAnsi="Arial" w:cs="Arial"/>
                <w:sz w:val="20"/>
                <w:lang w:val="en-GB"/>
              </w:rPr>
              <w:t>C</w:t>
            </w:r>
            <w:r w:rsidRPr="001A2AB1">
              <w:rPr>
                <w:rFonts w:ascii="Arial" w:hAnsi="Arial" w:cs="Arial"/>
                <w:sz w:val="20"/>
                <w:lang w:val="en-GB"/>
              </w:rPr>
              <w:t xml:space="preserve">ategory 4 and only in cases where the instrument does not have an ISIN </w:t>
            </w:r>
            <w:r w:rsidR="0056553F" w:rsidRPr="001A2AB1">
              <w:rPr>
                <w:rFonts w:ascii="Arial" w:hAnsi="Arial" w:cs="Arial"/>
                <w:sz w:val="20"/>
                <w:lang w:val="en-GB"/>
              </w:rPr>
              <w:t>(i.e. if</w:t>
            </w:r>
            <w:r w:rsidR="00837D03" w:rsidRPr="001A2AB1">
              <w:rPr>
                <w:rFonts w:ascii="Arial" w:hAnsi="Arial" w:cs="Arial"/>
                <w:sz w:val="20"/>
                <w:lang w:val="en-GB"/>
              </w:rPr>
              <w:t xml:space="preserve"> the</w:t>
            </w:r>
            <w:r w:rsidR="00535F86" w:rsidRPr="001A2AB1">
              <w:rPr>
                <w:rFonts w:ascii="Arial" w:hAnsi="Arial" w:cs="Arial"/>
                <w:sz w:val="20"/>
                <w:lang w:val="en-GB"/>
              </w:rPr>
              <w:t xml:space="preserve"> C0040</w:t>
            </w:r>
            <w:r w:rsidR="0056553F" w:rsidRPr="001A2AB1">
              <w:rPr>
                <w:rFonts w:ascii="Arial" w:hAnsi="Arial" w:cs="Arial"/>
                <w:sz w:val="20"/>
                <w:lang w:val="en-GB"/>
              </w:rPr>
              <w:t xml:space="preserve"> Asset ID Code </w:t>
            </w:r>
            <w:r w:rsidR="002F3BFD" w:rsidRPr="001A2AB1">
              <w:rPr>
                <w:rFonts w:ascii="Arial" w:hAnsi="Arial" w:cs="Arial"/>
                <w:sz w:val="20"/>
                <w:lang w:val="en-GB"/>
              </w:rPr>
              <w:t xml:space="preserve">does not start with </w:t>
            </w:r>
            <w:r w:rsidR="00837D03" w:rsidRPr="001A2AB1">
              <w:rPr>
                <w:rFonts w:ascii="Arial" w:hAnsi="Arial" w:cs="Arial"/>
                <w:sz w:val="20"/>
                <w:lang w:val="en-GB"/>
              </w:rPr>
              <w:t>“</w:t>
            </w:r>
            <w:r w:rsidR="002F3BFD" w:rsidRPr="001A2AB1">
              <w:rPr>
                <w:rFonts w:ascii="Arial" w:hAnsi="Arial" w:cs="Arial"/>
                <w:sz w:val="20"/>
                <w:lang w:val="en-GB"/>
              </w:rPr>
              <w:t>ISIN/</w:t>
            </w:r>
            <w:r w:rsidR="00837D03" w:rsidRPr="001A2AB1">
              <w:rPr>
                <w:rFonts w:ascii="Arial" w:hAnsi="Arial" w:cs="Arial"/>
                <w:sz w:val="20"/>
                <w:lang w:val="en-GB"/>
              </w:rPr>
              <w:t>”</w:t>
            </w:r>
            <w:r w:rsidR="002F3BFD" w:rsidRPr="001A2AB1">
              <w:rPr>
                <w:rFonts w:ascii="Arial" w:hAnsi="Arial" w:cs="Arial"/>
                <w:sz w:val="20"/>
                <w:lang w:val="en-GB"/>
              </w:rPr>
              <w:t xml:space="preserve"> or </w:t>
            </w:r>
            <w:r w:rsidR="00837D03" w:rsidRPr="001A2AB1">
              <w:rPr>
                <w:rFonts w:ascii="Arial" w:hAnsi="Arial" w:cs="Arial"/>
                <w:sz w:val="20"/>
                <w:lang w:val="en-GB"/>
              </w:rPr>
              <w:t>“</w:t>
            </w:r>
            <w:r w:rsidR="002F3BFD" w:rsidRPr="001A2AB1">
              <w:rPr>
                <w:rFonts w:ascii="Arial" w:hAnsi="Arial" w:cs="Arial"/>
                <w:sz w:val="20"/>
                <w:lang w:val="en-GB"/>
              </w:rPr>
              <w:t>CAU/ISIN/</w:t>
            </w:r>
            <w:r w:rsidR="00837D03" w:rsidRPr="001A2AB1">
              <w:rPr>
                <w:rFonts w:ascii="Arial" w:hAnsi="Arial" w:cs="Arial"/>
                <w:sz w:val="20"/>
                <w:lang w:val="en-GB"/>
              </w:rPr>
              <w:t>”</w:t>
            </w:r>
            <w:r w:rsidR="0056553F" w:rsidRPr="001A2AB1">
              <w:rPr>
                <w:rFonts w:ascii="Arial" w:hAnsi="Arial" w:cs="Arial"/>
                <w:sz w:val="20"/>
                <w:lang w:val="en-GB"/>
              </w:rPr>
              <w:t>)</w:t>
            </w:r>
            <w:r w:rsidRPr="001A2AB1">
              <w:rPr>
                <w:rFonts w:ascii="Arial" w:hAnsi="Arial" w:cs="Arial"/>
                <w:sz w:val="20"/>
                <w:lang w:val="en-GB"/>
              </w:rPr>
              <w:t>.</w:t>
            </w:r>
          </w:p>
        </w:tc>
      </w:tr>
      <w:tr w:rsidR="00B84097" w:rsidRPr="001A2AB1" w14:paraId="49EE5779" w14:textId="77777777" w:rsidTr="00A3740A">
        <w:trPr>
          <w:trHeight w:val="735"/>
        </w:trPr>
        <w:tc>
          <w:tcPr>
            <w:tcW w:w="1384" w:type="dxa"/>
            <w:shd w:val="clear" w:color="auto" w:fill="auto"/>
          </w:tcPr>
          <w:p w14:paraId="53B224A5"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lastRenderedPageBreak/>
              <w:t>EC0291</w:t>
            </w:r>
          </w:p>
        </w:tc>
        <w:tc>
          <w:tcPr>
            <w:tcW w:w="2693" w:type="dxa"/>
            <w:shd w:val="clear" w:color="auto" w:fill="auto"/>
          </w:tcPr>
          <w:p w14:paraId="7434B8C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Instrument classification according to ESA 2010</w:t>
            </w:r>
          </w:p>
          <w:p w14:paraId="25A1F7F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51B2D629" w14:textId="77777777" w:rsidR="00FF0A0C"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Identification of instruments </w:t>
            </w:r>
            <w:r w:rsidR="00511355" w:rsidRPr="001A2AB1">
              <w:rPr>
                <w:rFonts w:ascii="Arial" w:hAnsi="Arial" w:cs="Arial"/>
                <w:sz w:val="20"/>
                <w:lang w:val="en-GB"/>
              </w:rPr>
              <w:t xml:space="preserve">that </w:t>
            </w:r>
            <w:r w:rsidRPr="001A2AB1">
              <w:rPr>
                <w:rFonts w:ascii="Arial" w:hAnsi="Arial" w:cs="Arial"/>
                <w:sz w:val="20"/>
                <w:lang w:val="en-GB"/>
              </w:rPr>
              <w:t xml:space="preserve">are classified as debt securities or equity for supervisory reporting purposes </w:t>
            </w:r>
            <w:r w:rsidR="00355BBB" w:rsidRPr="001A2AB1">
              <w:rPr>
                <w:rFonts w:ascii="Arial" w:hAnsi="Arial" w:cs="Arial"/>
                <w:sz w:val="20"/>
                <w:lang w:val="en-GB"/>
              </w:rPr>
              <w:t xml:space="preserve">but </w:t>
            </w:r>
            <w:r w:rsidR="00003300" w:rsidRPr="001A2AB1">
              <w:rPr>
                <w:rFonts w:ascii="Arial" w:hAnsi="Arial" w:cs="Arial"/>
                <w:sz w:val="20"/>
                <w:lang w:val="en-GB"/>
              </w:rPr>
              <w:t xml:space="preserve">which may be </w:t>
            </w:r>
            <w:r w:rsidR="00355BBB" w:rsidRPr="001A2AB1">
              <w:rPr>
                <w:rFonts w:ascii="Arial" w:hAnsi="Arial" w:cs="Arial"/>
                <w:sz w:val="20"/>
                <w:lang w:val="en-GB"/>
              </w:rPr>
              <w:t>classifi</w:t>
            </w:r>
            <w:r w:rsidR="00003300" w:rsidRPr="001A2AB1">
              <w:rPr>
                <w:rFonts w:ascii="Arial" w:hAnsi="Arial" w:cs="Arial"/>
                <w:sz w:val="20"/>
                <w:lang w:val="en-GB"/>
              </w:rPr>
              <w:t>ed</w:t>
            </w:r>
            <w:r w:rsidR="00355BBB" w:rsidRPr="001A2AB1">
              <w:rPr>
                <w:rFonts w:ascii="Arial" w:hAnsi="Arial" w:cs="Arial"/>
                <w:sz w:val="20"/>
                <w:lang w:val="en-GB"/>
              </w:rPr>
              <w:t xml:space="preserve"> differ</w:t>
            </w:r>
            <w:r w:rsidR="00003300" w:rsidRPr="001A2AB1">
              <w:rPr>
                <w:rFonts w:ascii="Arial" w:hAnsi="Arial" w:cs="Arial"/>
                <w:sz w:val="20"/>
                <w:lang w:val="en-GB"/>
              </w:rPr>
              <w:t>ently</w:t>
            </w:r>
            <w:r w:rsidR="00355BBB" w:rsidRPr="001A2AB1">
              <w:rPr>
                <w:rFonts w:ascii="Arial" w:hAnsi="Arial" w:cs="Arial"/>
                <w:sz w:val="20"/>
                <w:lang w:val="en-GB"/>
              </w:rPr>
              <w:t xml:space="preserve"> </w:t>
            </w:r>
            <w:r w:rsidRPr="001A2AB1">
              <w:rPr>
                <w:rFonts w:ascii="Arial" w:hAnsi="Arial" w:cs="Arial"/>
                <w:sz w:val="20"/>
                <w:lang w:val="en-GB"/>
              </w:rPr>
              <w:t xml:space="preserve">for statistical reporting purposes. These consist of: (i) borrower's notes; </w:t>
            </w:r>
            <w:r w:rsidR="00A839C4" w:rsidRPr="001A2AB1">
              <w:rPr>
                <w:rFonts w:ascii="Arial" w:hAnsi="Arial" w:cs="Arial"/>
                <w:sz w:val="20"/>
                <w:lang w:val="en-GB"/>
              </w:rPr>
              <w:t xml:space="preserve">(ii) non-negotiable debt securities; (iii) non-negotiable money market securities; </w:t>
            </w:r>
            <w:r w:rsidRPr="001A2AB1">
              <w:rPr>
                <w:rFonts w:ascii="Arial" w:hAnsi="Arial" w:cs="Arial"/>
                <w:sz w:val="20"/>
                <w:lang w:val="en-GB"/>
              </w:rPr>
              <w:t>(i</w:t>
            </w:r>
            <w:r w:rsidR="00A839C4" w:rsidRPr="001A2AB1">
              <w:rPr>
                <w:rFonts w:ascii="Arial" w:hAnsi="Arial" w:cs="Arial"/>
                <w:sz w:val="20"/>
                <w:lang w:val="en-GB"/>
              </w:rPr>
              <w:t>v</w:t>
            </w:r>
            <w:r w:rsidRPr="001A2AB1">
              <w:rPr>
                <w:rFonts w:ascii="Arial" w:hAnsi="Arial" w:cs="Arial"/>
                <w:sz w:val="20"/>
                <w:lang w:val="en-GB"/>
              </w:rPr>
              <w:t>) registered bonds</w:t>
            </w:r>
            <w:r w:rsidR="008540AC" w:rsidRPr="001A2AB1">
              <w:rPr>
                <w:rFonts w:ascii="Arial" w:hAnsi="Arial" w:cs="Arial"/>
                <w:sz w:val="20"/>
                <w:lang w:val="en-GB"/>
              </w:rPr>
              <w:t xml:space="preserve"> (in the sense of “</w:t>
            </w:r>
            <w:r w:rsidR="008540AC" w:rsidRPr="001A2AB1">
              <w:rPr>
                <w:rFonts w:ascii="Arial" w:hAnsi="Arial" w:cs="Arial"/>
                <w:i/>
                <w:sz w:val="20"/>
                <w:lang w:val="en-GB"/>
              </w:rPr>
              <w:t>Namensschuldverschreibung</w:t>
            </w:r>
            <w:r w:rsidR="00C12687" w:rsidRPr="001A2AB1">
              <w:rPr>
                <w:rFonts w:ascii="Arial" w:hAnsi="Arial" w:cs="Arial"/>
                <w:i/>
                <w:sz w:val="20"/>
                <w:lang w:val="en-GB"/>
              </w:rPr>
              <w:t>en</w:t>
            </w:r>
            <w:r w:rsidR="008540AC" w:rsidRPr="001A2AB1">
              <w:rPr>
                <w:rFonts w:ascii="Arial" w:hAnsi="Arial" w:cs="Arial"/>
                <w:sz w:val="20"/>
                <w:lang w:val="en-GB"/>
              </w:rPr>
              <w:t>”</w:t>
            </w:r>
            <w:r w:rsidR="00535F86" w:rsidRPr="001A2AB1">
              <w:rPr>
                <w:rFonts w:ascii="Arial" w:hAnsi="Arial" w:cs="Arial"/>
                <w:sz w:val="20"/>
                <w:lang w:val="en-GB"/>
              </w:rPr>
              <w:t xml:space="preserve"> (</w:t>
            </w:r>
            <w:r w:rsidR="00191C8E" w:rsidRPr="001A2AB1">
              <w:rPr>
                <w:rFonts w:ascii="Arial" w:hAnsi="Arial" w:cs="Arial"/>
                <w:sz w:val="20"/>
                <w:lang w:val="en-GB"/>
              </w:rPr>
              <w:t>“N-bonds”</w:t>
            </w:r>
            <w:r w:rsidR="00535F86" w:rsidRPr="001A2AB1">
              <w:rPr>
                <w:rFonts w:ascii="Arial" w:hAnsi="Arial" w:cs="Arial"/>
                <w:sz w:val="20"/>
                <w:lang w:val="en-GB"/>
              </w:rPr>
              <w:t>)</w:t>
            </w:r>
            <w:r w:rsidR="00173EC5" w:rsidRPr="001A2AB1">
              <w:rPr>
                <w:rFonts w:ascii="Arial" w:hAnsi="Arial" w:cs="Arial"/>
                <w:sz w:val="20"/>
                <w:lang w:val="en-GB"/>
              </w:rPr>
              <w:t xml:space="preserve"> or equivalent </w:t>
            </w:r>
            <w:r w:rsidR="00535F86" w:rsidRPr="001A2AB1">
              <w:rPr>
                <w:rFonts w:ascii="Arial" w:hAnsi="Arial" w:cs="Arial"/>
                <w:sz w:val="20"/>
                <w:lang w:val="en-GB"/>
              </w:rPr>
              <w:t xml:space="preserve">non-negotiable </w:t>
            </w:r>
            <w:r w:rsidR="00173EC5" w:rsidRPr="001A2AB1">
              <w:rPr>
                <w:rFonts w:ascii="Arial" w:hAnsi="Arial" w:cs="Arial"/>
                <w:sz w:val="20"/>
                <w:lang w:val="en-GB"/>
              </w:rPr>
              <w:t>instruments</w:t>
            </w:r>
            <w:r w:rsidR="008540AC" w:rsidRPr="001A2AB1">
              <w:rPr>
                <w:rFonts w:ascii="Arial" w:hAnsi="Arial" w:cs="Arial"/>
                <w:sz w:val="20"/>
                <w:lang w:val="en-GB"/>
              </w:rPr>
              <w:t>)</w:t>
            </w:r>
            <w:r w:rsidRPr="001A2AB1">
              <w:rPr>
                <w:rFonts w:ascii="Arial" w:hAnsi="Arial" w:cs="Arial"/>
                <w:sz w:val="20"/>
                <w:lang w:val="en-GB"/>
              </w:rPr>
              <w:t>; (</w:t>
            </w:r>
            <w:r w:rsidR="00A839C4" w:rsidRPr="001A2AB1">
              <w:rPr>
                <w:rFonts w:ascii="Arial" w:hAnsi="Arial" w:cs="Arial"/>
                <w:sz w:val="20"/>
                <w:lang w:val="en-GB"/>
              </w:rPr>
              <w:t>v</w:t>
            </w:r>
            <w:r w:rsidRPr="001A2AB1">
              <w:rPr>
                <w:rFonts w:ascii="Arial" w:hAnsi="Arial" w:cs="Arial"/>
                <w:sz w:val="20"/>
                <w:lang w:val="en-GB"/>
              </w:rPr>
              <w:t>) registered participation certificates</w:t>
            </w:r>
            <w:r w:rsidR="00A839C4" w:rsidRPr="001A2AB1">
              <w:rPr>
                <w:rFonts w:ascii="Arial" w:hAnsi="Arial" w:cs="Arial"/>
                <w:sz w:val="20"/>
                <w:lang w:val="en-GB"/>
              </w:rPr>
              <w:t xml:space="preserve"> </w:t>
            </w:r>
            <w:r w:rsidR="008540AC" w:rsidRPr="001A2AB1">
              <w:rPr>
                <w:rFonts w:ascii="Arial" w:hAnsi="Arial" w:cs="Arial"/>
                <w:sz w:val="20"/>
                <w:lang w:val="en-GB"/>
              </w:rPr>
              <w:t>(in the sense of “</w:t>
            </w:r>
            <w:r w:rsidR="008540AC" w:rsidRPr="001A2AB1">
              <w:rPr>
                <w:rFonts w:ascii="Arial" w:hAnsi="Arial" w:cs="Arial"/>
                <w:i/>
                <w:sz w:val="20"/>
                <w:lang w:val="en-GB"/>
              </w:rPr>
              <w:t>Namensgenussscheine</w:t>
            </w:r>
            <w:r w:rsidR="008540AC" w:rsidRPr="001A2AB1">
              <w:rPr>
                <w:rFonts w:ascii="Arial" w:hAnsi="Arial" w:cs="Arial"/>
                <w:sz w:val="20"/>
                <w:lang w:val="en-GB"/>
              </w:rPr>
              <w:t>”</w:t>
            </w:r>
            <w:r w:rsidR="00173EC5" w:rsidRPr="001A2AB1">
              <w:rPr>
                <w:rFonts w:ascii="Arial" w:hAnsi="Arial" w:cs="Arial"/>
                <w:sz w:val="20"/>
                <w:lang w:val="en-GB"/>
              </w:rPr>
              <w:t xml:space="preserve"> or equivalent instruments</w:t>
            </w:r>
            <w:r w:rsidR="008540AC" w:rsidRPr="001A2AB1">
              <w:rPr>
                <w:rFonts w:ascii="Arial" w:hAnsi="Arial" w:cs="Arial"/>
                <w:sz w:val="20"/>
                <w:lang w:val="en-GB"/>
              </w:rPr>
              <w:t xml:space="preserve">) </w:t>
            </w:r>
            <w:r w:rsidR="00A839C4" w:rsidRPr="001A2AB1">
              <w:rPr>
                <w:rFonts w:ascii="Arial" w:hAnsi="Arial" w:cs="Arial"/>
                <w:sz w:val="20"/>
                <w:lang w:val="en-GB"/>
              </w:rPr>
              <w:t>and</w:t>
            </w:r>
            <w:r w:rsidR="001C3A27" w:rsidRPr="001A2AB1">
              <w:rPr>
                <w:rFonts w:ascii="Arial" w:hAnsi="Arial" w:cs="Arial"/>
                <w:sz w:val="20"/>
                <w:lang w:val="en-GB"/>
              </w:rPr>
              <w:t>;</w:t>
            </w:r>
            <w:r w:rsidRPr="001A2AB1">
              <w:rPr>
                <w:rFonts w:ascii="Arial" w:hAnsi="Arial" w:cs="Arial"/>
                <w:sz w:val="20"/>
                <w:lang w:val="en-GB"/>
              </w:rPr>
              <w:t xml:space="preserve"> (v</w:t>
            </w:r>
            <w:r w:rsidR="00A839C4" w:rsidRPr="001A2AB1">
              <w:rPr>
                <w:rFonts w:ascii="Arial" w:hAnsi="Arial" w:cs="Arial"/>
                <w:sz w:val="20"/>
                <w:lang w:val="en-GB"/>
              </w:rPr>
              <w:t>i</w:t>
            </w:r>
            <w:r w:rsidRPr="001A2AB1">
              <w:rPr>
                <w:rFonts w:ascii="Arial" w:hAnsi="Arial" w:cs="Arial"/>
                <w:sz w:val="20"/>
                <w:lang w:val="en-GB"/>
              </w:rPr>
              <w:t>) subscription rights</w:t>
            </w:r>
            <w:r w:rsidR="00A839C4" w:rsidRPr="001A2AB1">
              <w:rPr>
                <w:rFonts w:ascii="Arial" w:hAnsi="Arial" w:cs="Arial"/>
                <w:sz w:val="20"/>
                <w:lang w:val="en-GB"/>
              </w:rPr>
              <w:t xml:space="preserve">. </w:t>
            </w:r>
          </w:p>
          <w:p w14:paraId="54CEC067" w14:textId="77777777" w:rsidR="007D53F5" w:rsidRPr="001A2AB1" w:rsidRDefault="00A839C4"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Items (i), (ii) and (iii) </w:t>
            </w:r>
            <w:r w:rsidR="00355BBB" w:rsidRPr="001A2AB1">
              <w:rPr>
                <w:rFonts w:ascii="Arial" w:hAnsi="Arial" w:cs="Arial"/>
                <w:sz w:val="20"/>
                <w:lang w:val="en-GB"/>
              </w:rPr>
              <w:t>are classified as loans/deposits for statistical reporting purposes</w:t>
            </w:r>
            <w:r w:rsidR="00C67AB1" w:rsidRPr="001A2AB1">
              <w:rPr>
                <w:rFonts w:ascii="Arial" w:hAnsi="Arial" w:cs="Arial"/>
                <w:sz w:val="20"/>
                <w:lang w:val="en-GB"/>
              </w:rPr>
              <w:t xml:space="preserve"> </w:t>
            </w:r>
            <w:r w:rsidR="00FF0A0C" w:rsidRPr="001A2AB1">
              <w:rPr>
                <w:rFonts w:ascii="Arial" w:hAnsi="Arial" w:cs="Arial"/>
                <w:sz w:val="20"/>
                <w:lang w:val="en-GB"/>
              </w:rPr>
              <w:t xml:space="preserve">in line with </w:t>
            </w:r>
            <w:r w:rsidR="00C67AB1" w:rsidRPr="001A2AB1">
              <w:rPr>
                <w:rFonts w:ascii="Arial" w:hAnsi="Arial" w:cs="Arial"/>
                <w:sz w:val="20"/>
                <w:lang w:val="en-GB"/>
              </w:rPr>
              <w:t>Regulation ECB/2014/50</w:t>
            </w:r>
            <w:r w:rsidR="00310C16" w:rsidRPr="001A2AB1">
              <w:rPr>
                <w:rStyle w:val="FootnoteReference"/>
                <w:rFonts w:cs="Arial"/>
                <w:sz w:val="20"/>
                <w:lang w:val="en-GB"/>
              </w:rPr>
              <w:footnoteReference w:id="4"/>
            </w:r>
            <w:r w:rsidR="00C67AB1" w:rsidRPr="001A2AB1">
              <w:rPr>
                <w:rFonts w:ascii="Arial" w:hAnsi="Arial" w:cs="Arial"/>
                <w:sz w:val="20"/>
                <w:lang w:val="en-GB"/>
              </w:rPr>
              <w:t xml:space="preserve"> on statistical reporting requirements for insurance corporations</w:t>
            </w:r>
            <w:r w:rsidR="007D53F5" w:rsidRPr="001A2AB1">
              <w:rPr>
                <w:rFonts w:ascii="Arial" w:hAnsi="Arial" w:cs="Arial"/>
                <w:sz w:val="20"/>
                <w:lang w:val="en-GB"/>
              </w:rPr>
              <w:t>.</w:t>
            </w:r>
            <w:r w:rsidR="00355BBB" w:rsidRPr="001A2AB1">
              <w:rPr>
                <w:rFonts w:ascii="Arial" w:hAnsi="Arial" w:cs="Arial"/>
                <w:sz w:val="20"/>
                <w:lang w:val="en-GB"/>
              </w:rPr>
              <w:t xml:space="preserve"> </w:t>
            </w:r>
          </w:p>
          <w:p w14:paraId="1AB823A2" w14:textId="77777777" w:rsidR="000C0E33" w:rsidRPr="001A2AB1" w:rsidRDefault="000C0E33" w:rsidP="000C0E33">
            <w:pPr>
              <w:spacing w:line="360" w:lineRule="auto"/>
              <w:rPr>
                <w:rFonts w:ascii="Arial" w:hAnsi="Arial" w:cs="Arial"/>
                <w:sz w:val="20"/>
                <w:lang w:val="en-GB"/>
              </w:rPr>
            </w:pPr>
            <w:r w:rsidRPr="001A2AB1">
              <w:rPr>
                <w:rFonts w:ascii="Arial" w:hAnsi="Arial" w:cs="Arial"/>
                <w:sz w:val="20"/>
                <w:lang w:val="en-GB"/>
              </w:rPr>
              <w:t xml:space="preserve">Negotiable bearer debt securities are treated as securities, even if they are registered. In these cases </w:t>
            </w:r>
            <w:r w:rsidR="00C33EA6" w:rsidRPr="001A2AB1">
              <w:rPr>
                <w:rFonts w:ascii="Arial" w:hAnsi="Arial" w:cs="Arial"/>
                <w:sz w:val="20"/>
                <w:lang w:val="en-GB"/>
              </w:rPr>
              <w:t>“O</w:t>
            </w:r>
            <w:r w:rsidRPr="001A2AB1">
              <w:rPr>
                <w:rFonts w:ascii="Arial" w:hAnsi="Arial" w:cs="Arial"/>
                <w:sz w:val="20"/>
                <w:lang w:val="en-GB"/>
              </w:rPr>
              <w:t>ption 9 – any other instrument”</w:t>
            </w:r>
            <w:r w:rsidR="00511355" w:rsidRPr="001A2AB1">
              <w:rPr>
                <w:rFonts w:ascii="Arial" w:hAnsi="Arial" w:cs="Arial"/>
                <w:sz w:val="20"/>
                <w:lang w:val="en-GB"/>
              </w:rPr>
              <w:t xml:space="preserve"> from the closed list below</w:t>
            </w:r>
            <w:r w:rsidRPr="001A2AB1">
              <w:rPr>
                <w:rFonts w:ascii="Arial" w:hAnsi="Arial" w:cs="Arial"/>
                <w:sz w:val="20"/>
                <w:lang w:val="en-GB"/>
              </w:rPr>
              <w:t xml:space="preserve"> shall be used.</w:t>
            </w:r>
          </w:p>
          <w:p w14:paraId="253BCD21" w14:textId="77777777" w:rsidR="002B218D" w:rsidRPr="001A2AB1" w:rsidRDefault="007D53F5"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w:t>
            </w:r>
            <w:r w:rsidR="00355BBB" w:rsidRPr="001A2AB1">
              <w:rPr>
                <w:rFonts w:ascii="Arial" w:hAnsi="Arial" w:cs="Arial"/>
                <w:sz w:val="20"/>
                <w:lang w:val="en-GB"/>
              </w:rPr>
              <w:t xml:space="preserve">he classification </w:t>
            </w:r>
            <w:r w:rsidR="00511355" w:rsidRPr="001A2AB1">
              <w:rPr>
                <w:rFonts w:ascii="Arial" w:hAnsi="Arial" w:cs="Arial"/>
                <w:sz w:val="20"/>
                <w:lang w:val="en-GB"/>
              </w:rPr>
              <w:t xml:space="preserve">for statistical purposes </w:t>
            </w:r>
            <w:r w:rsidR="005F56B5" w:rsidRPr="001A2AB1">
              <w:rPr>
                <w:rFonts w:ascii="Arial" w:hAnsi="Arial" w:cs="Arial"/>
                <w:sz w:val="20"/>
                <w:lang w:val="en-GB"/>
              </w:rPr>
              <w:t xml:space="preserve">of </w:t>
            </w:r>
            <w:r w:rsidR="00355BBB" w:rsidRPr="001A2AB1">
              <w:rPr>
                <w:rFonts w:ascii="Arial" w:hAnsi="Arial" w:cs="Arial"/>
                <w:sz w:val="20"/>
                <w:lang w:val="en-GB"/>
              </w:rPr>
              <w:t>item (iv)</w:t>
            </w:r>
            <w:r w:rsidR="005F56B5" w:rsidRPr="001A2AB1">
              <w:rPr>
                <w:rFonts w:ascii="Arial" w:hAnsi="Arial" w:cs="Arial"/>
                <w:sz w:val="20"/>
                <w:lang w:val="en-GB"/>
              </w:rPr>
              <w:t xml:space="preserve"> </w:t>
            </w:r>
            <w:r w:rsidR="00355BBB" w:rsidRPr="001A2AB1">
              <w:rPr>
                <w:rFonts w:ascii="Arial" w:hAnsi="Arial" w:cs="Arial"/>
                <w:sz w:val="20"/>
                <w:lang w:val="en-GB"/>
              </w:rPr>
              <w:t>depends on the specific features of the instrument</w:t>
            </w:r>
            <w:r w:rsidR="002B218D" w:rsidRPr="001A2AB1">
              <w:rPr>
                <w:rFonts w:ascii="Arial" w:hAnsi="Arial" w:cs="Arial"/>
                <w:sz w:val="20"/>
                <w:lang w:val="en-GB"/>
              </w:rPr>
              <w:t>.</w:t>
            </w:r>
          </w:p>
          <w:p w14:paraId="02392536" w14:textId="77777777" w:rsidR="00B84097" w:rsidRPr="001A2AB1" w:rsidRDefault="002B21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w:t>
            </w:r>
            <w:r w:rsidR="00270155" w:rsidRPr="001A2AB1">
              <w:rPr>
                <w:rFonts w:ascii="Arial" w:hAnsi="Arial" w:cs="Arial"/>
                <w:sz w:val="20"/>
                <w:lang w:val="en-GB"/>
              </w:rPr>
              <w:t>tems (v) and (vi) are classified as equity</w:t>
            </w:r>
            <w:r w:rsidR="00BE08AD" w:rsidRPr="001A2AB1">
              <w:rPr>
                <w:rFonts w:ascii="Arial" w:hAnsi="Arial" w:cs="Arial"/>
                <w:sz w:val="20"/>
                <w:lang w:val="en-GB"/>
              </w:rPr>
              <w:t xml:space="preserve"> for the purpose of Regulation ECB/2014/50</w:t>
            </w:r>
            <w:r w:rsidR="00355BBB" w:rsidRPr="001A2AB1">
              <w:rPr>
                <w:rFonts w:ascii="Arial" w:hAnsi="Arial" w:cs="Arial"/>
                <w:sz w:val="20"/>
                <w:lang w:val="en-GB"/>
              </w:rPr>
              <w:t>.</w:t>
            </w:r>
            <w:r w:rsidR="00C67AB1" w:rsidRPr="001A2AB1">
              <w:rPr>
                <w:rFonts w:ascii="Arial" w:hAnsi="Arial" w:cs="Arial"/>
                <w:sz w:val="20"/>
                <w:lang w:val="en-GB"/>
              </w:rPr>
              <w:t xml:space="preserve"> </w:t>
            </w:r>
            <w:r w:rsidR="00BE08AD" w:rsidRPr="001A2AB1">
              <w:rPr>
                <w:rFonts w:ascii="Arial" w:hAnsi="Arial" w:cs="Arial"/>
                <w:sz w:val="20"/>
                <w:lang w:val="en-GB"/>
              </w:rPr>
              <w:t>Their identification</w:t>
            </w:r>
            <w:r w:rsidR="00D238C1" w:rsidRPr="001A2AB1">
              <w:rPr>
                <w:rFonts w:ascii="Arial" w:hAnsi="Arial" w:cs="Arial"/>
                <w:sz w:val="20"/>
                <w:lang w:val="en-GB"/>
              </w:rPr>
              <w:t>,</w:t>
            </w:r>
            <w:r w:rsidR="00BE08AD" w:rsidRPr="001A2AB1">
              <w:rPr>
                <w:rFonts w:ascii="Arial" w:hAnsi="Arial" w:cs="Arial"/>
                <w:sz w:val="20"/>
                <w:lang w:val="en-GB"/>
              </w:rPr>
              <w:t xml:space="preserve"> as </w:t>
            </w:r>
            <w:r w:rsidR="00C67AB1" w:rsidRPr="001A2AB1">
              <w:rPr>
                <w:rFonts w:ascii="Arial" w:hAnsi="Arial" w:cs="Arial"/>
                <w:sz w:val="20"/>
                <w:lang w:val="en-GB"/>
              </w:rPr>
              <w:t>reported in this column</w:t>
            </w:r>
            <w:r w:rsidR="00D238C1" w:rsidRPr="001A2AB1">
              <w:rPr>
                <w:rFonts w:ascii="Arial" w:hAnsi="Arial" w:cs="Arial"/>
                <w:sz w:val="20"/>
                <w:lang w:val="en-GB"/>
              </w:rPr>
              <w:t>,</w:t>
            </w:r>
            <w:r w:rsidR="00C67AB1" w:rsidRPr="001A2AB1">
              <w:rPr>
                <w:rFonts w:ascii="Arial" w:hAnsi="Arial" w:cs="Arial"/>
                <w:sz w:val="20"/>
                <w:lang w:val="en-GB"/>
              </w:rPr>
              <w:t xml:space="preserve"> may be used for the purpose </w:t>
            </w:r>
            <w:r w:rsidR="007B742B" w:rsidRPr="001A2AB1">
              <w:rPr>
                <w:rFonts w:ascii="Arial" w:hAnsi="Arial" w:cs="Arial"/>
                <w:sz w:val="20"/>
                <w:lang w:val="en-GB"/>
              </w:rPr>
              <w:t xml:space="preserve">of </w:t>
            </w:r>
            <w:r w:rsidR="00C67AB1" w:rsidRPr="001A2AB1">
              <w:rPr>
                <w:rFonts w:ascii="Arial" w:hAnsi="Arial" w:cs="Arial"/>
                <w:sz w:val="20"/>
                <w:lang w:val="en-GB"/>
              </w:rPr>
              <w:t>Regulation ECB/2012/24,</w:t>
            </w:r>
            <w:r w:rsidR="008334BF" w:rsidRPr="001A2AB1">
              <w:rPr>
                <w:rStyle w:val="FootnoteReference"/>
                <w:rFonts w:cs="Arial"/>
                <w:sz w:val="20"/>
                <w:lang w:val="en-GB"/>
              </w:rPr>
              <w:footnoteReference w:id="5"/>
            </w:r>
            <w:r w:rsidR="00C67AB1" w:rsidRPr="001A2AB1">
              <w:rPr>
                <w:rFonts w:ascii="Arial" w:hAnsi="Arial" w:cs="Arial"/>
                <w:sz w:val="20"/>
                <w:lang w:val="en-GB"/>
              </w:rPr>
              <w:t xml:space="preserve"> as amended, concerning statistics on holdings of securities.</w:t>
            </w:r>
          </w:p>
          <w:p w14:paraId="65554143"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One of the options </w:t>
            </w:r>
            <w:r w:rsidR="002A4C91" w:rsidRPr="001A2AB1">
              <w:rPr>
                <w:rFonts w:ascii="Arial" w:hAnsi="Arial" w:cs="Arial"/>
                <w:sz w:val="20"/>
                <w:lang w:val="en-GB"/>
              </w:rPr>
              <w:t xml:space="preserve">from </w:t>
            </w:r>
            <w:r w:rsidRPr="001A2AB1">
              <w:rPr>
                <w:rFonts w:ascii="Arial" w:hAnsi="Arial" w:cs="Arial"/>
                <w:sz w:val="20"/>
                <w:lang w:val="en-GB"/>
              </w:rPr>
              <w:t>the following closed list shall be used:</w:t>
            </w:r>
          </w:p>
          <w:p w14:paraId="12B58D79" w14:textId="77777777" w:rsidR="00A839C4"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instrument is (i), (ii)</w:t>
            </w:r>
            <w:r w:rsidR="00A839C4" w:rsidRPr="001A2AB1">
              <w:rPr>
                <w:rFonts w:ascii="Arial" w:hAnsi="Arial" w:cs="Arial"/>
                <w:sz w:val="20"/>
                <w:lang w:val="en-GB"/>
              </w:rPr>
              <w:t xml:space="preserve"> or</w:t>
            </w:r>
            <w:r w:rsidRPr="001A2AB1">
              <w:rPr>
                <w:rFonts w:ascii="Arial" w:hAnsi="Arial" w:cs="Arial"/>
                <w:sz w:val="20"/>
                <w:lang w:val="en-GB"/>
              </w:rPr>
              <w:t xml:space="preserve"> (iii)</w:t>
            </w:r>
            <w:r w:rsidR="00A36F8C" w:rsidRPr="001A2AB1">
              <w:rPr>
                <w:rFonts w:ascii="Arial" w:hAnsi="Arial" w:cs="Arial"/>
                <w:sz w:val="20"/>
                <w:lang w:val="en-GB"/>
              </w:rPr>
              <w:t>;</w:t>
            </w:r>
            <w:r w:rsidRPr="001A2AB1">
              <w:rPr>
                <w:rFonts w:ascii="Arial" w:hAnsi="Arial" w:cs="Arial"/>
                <w:sz w:val="20"/>
                <w:lang w:val="en-GB"/>
              </w:rPr>
              <w:t xml:space="preserve"> </w:t>
            </w:r>
          </w:p>
          <w:p w14:paraId="5A01152D" w14:textId="77777777" w:rsidR="009D2DD2" w:rsidRPr="001A2AB1" w:rsidRDefault="00A839C4"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 instrument is </w:t>
            </w:r>
            <w:r w:rsidR="00B84097" w:rsidRPr="001A2AB1">
              <w:rPr>
                <w:rFonts w:ascii="Arial" w:hAnsi="Arial" w:cs="Arial"/>
                <w:sz w:val="20"/>
                <w:lang w:val="en-GB"/>
              </w:rPr>
              <w:t>(iv)</w:t>
            </w:r>
            <w:r w:rsidR="00A36F8C" w:rsidRPr="001A2AB1">
              <w:rPr>
                <w:rFonts w:ascii="Arial" w:hAnsi="Arial" w:cs="Arial"/>
                <w:sz w:val="20"/>
                <w:lang w:val="en-GB"/>
              </w:rPr>
              <w:t>;</w:t>
            </w:r>
          </w:p>
          <w:p w14:paraId="76963E5B" w14:textId="77777777" w:rsidR="00B84097" w:rsidRPr="001A2AB1" w:rsidRDefault="009D2DD2"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3 – instrument is </w:t>
            </w:r>
            <w:r w:rsidR="00B84097" w:rsidRPr="001A2AB1">
              <w:rPr>
                <w:rFonts w:ascii="Arial" w:hAnsi="Arial" w:cs="Arial"/>
                <w:sz w:val="20"/>
                <w:lang w:val="en-GB"/>
              </w:rPr>
              <w:t>(v) or (vi)</w:t>
            </w:r>
            <w:r w:rsidR="00A36F8C" w:rsidRPr="001A2AB1">
              <w:rPr>
                <w:rFonts w:ascii="Arial" w:hAnsi="Arial" w:cs="Arial"/>
                <w:sz w:val="20"/>
                <w:lang w:val="en-GB"/>
              </w:rPr>
              <w:t>;</w:t>
            </w:r>
          </w:p>
          <w:p w14:paraId="7CE30F2F"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9 – any other instrument</w:t>
            </w:r>
            <w:r w:rsidR="00A36F8C" w:rsidRPr="001A2AB1">
              <w:rPr>
                <w:rFonts w:ascii="Arial" w:hAnsi="Arial" w:cs="Arial"/>
                <w:sz w:val="20"/>
                <w:lang w:val="en-GB"/>
              </w:rPr>
              <w:t>.</w:t>
            </w:r>
          </w:p>
          <w:p w14:paraId="2DCA6E18" w14:textId="77777777" w:rsidR="00B84097" w:rsidRPr="001A2AB1" w:rsidRDefault="00B84097" w:rsidP="009A796B">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field applies to CIC </w:t>
            </w:r>
            <w:r w:rsidR="009A796B" w:rsidRPr="001A2AB1">
              <w:rPr>
                <w:rFonts w:ascii="Arial" w:hAnsi="Arial" w:cs="Arial"/>
                <w:sz w:val="20"/>
                <w:lang w:val="en-GB"/>
              </w:rPr>
              <w:t>C</w:t>
            </w:r>
            <w:r w:rsidRPr="001A2AB1">
              <w:rPr>
                <w:rFonts w:ascii="Arial" w:hAnsi="Arial" w:cs="Arial"/>
                <w:sz w:val="20"/>
                <w:lang w:val="en-GB"/>
              </w:rPr>
              <w:t>ategories 1, 2, 3, 5 and 6</w:t>
            </w:r>
            <w:r w:rsidR="00F05E14" w:rsidRPr="001A2AB1">
              <w:rPr>
                <w:rFonts w:ascii="Arial" w:hAnsi="Arial" w:cs="Arial"/>
                <w:sz w:val="20"/>
                <w:lang w:val="en-GB"/>
              </w:rPr>
              <w:t>.</w:t>
            </w:r>
            <w:r w:rsidRPr="001A2AB1">
              <w:rPr>
                <w:rFonts w:ascii="Arial" w:hAnsi="Arial" w:cs="Arial"/>
                <w:sz w:val="20"/>
                <w:highlight w:val="yellow"/>
                <w:lang w:val="en-GB"/>
              </w:rPr>
              <w:t xml:space="preserve"> </w:t>
            </w:r>
          </w:p>
        </w:tc>
      </w:tr>
      <w:tr w:rsidR="0050255A" w:rsidRPr="008626DA" w14:paraId="33066423" w14:textId="77777777" w:rsidTr="00B3259F">
        <w:trPr>
          <w:trHeight w:val="735"/>
        </w:trPr>
        <w:tc>
          <w:tcPr>
            <w:tcW w:w="1384" w:type="dxa"/>
            <w:shd w:val="clear" w:color="auto" w:fill="auto"/>
          </w:tcPr>
          <w:p w14:paraId="5C9F6425" w14:textId="77777777" w:rsidR="0050255A" w:rsidRPr="00533A42" w:rsidRDefault="0050255A" w:rsidP="0050255A">
            <w:pPr>
              <w:tabs>
                <w:tab w:val="left" w:pos="851"/>
                <w:tab w:val="right" w:pos="9356"/>
              </w:tabs>
              <w:spacing w:before="60" w:after="60" w:line="360" w:lineRule="atLeast"/>
              <w:rPr>
                <w:rFonts w:ascii="Arial" w:hAnsi="Arial" w:cs="Arial"/>
                <w:bCs/>
                <w:sz w:val="20"/>
                <w:lang w:val="en-GB"/>
              </w:rPr>
            </w:pPr>
            <w:r w:rsidRPr="00533A42">
              <w:rPr>
                <w:rFonts w:ascii="Arial" w:hAnsi="Arial" w:cs="Arial"/>
                <w:bCs/>
                <w:sz w:val="20"/>
                <w:lang w:val="en-GB"/>
              </w:rPr>
              <w:lastRenderedPageBreak/>
              <w:t>EC0381</w:t>
            </w:r>
          </w:p>
          <w:p w14:paraId="65B84D91" w14:textId="77777777" w:rsidR="0050255A" w:rsidRPr="008626DA" w:rsidRDefault="0050255A" w:rsidP="0050255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69D1D7A0" w14:textId="77777777" w:rsidR="0050255A" w:rsidRPr="00533A42" w:rsidRDefault="0050255A" w:rsidP="0050255A">
            <w:pPr>
              <w:tabs>
                <w:tab w:val="left" w:pos="851"/>
                <w:tab w:val="right" w:pos="9356"/>
              </w:tabs>
              <w:spacing w:before="60" w:after="60" w:line="360" w:lineRule="atLeast"/>
              <w:rPr>
                <w:rFonts w:ascii="Arial" w:hAnsi="Arial" w:cs="Arial"/>
                <w:sz w:val="20"/>
                <w:lang w:val="en-GB"/>
              </w:rPr>
            </w:pPr>
            <w:r w:rsidRPr="00533A42">
              <w:rPr>
                <w:rFonts w:ascii="Arial" w:hAnsi="Arial" w:cs="Arial"/>
                <w:sz w:val="20"/>
                <w:lang w:val="en-GB"/>
              </w:rPr>
              <w:t>Issue date</w:t>
            </w:r>
          </w:p>
          <w:p w14:paraId="7EEA3C6F" w14:textId="77777777" w:rsidR="0050255A" w:rsidRPr="008626DA" w:rsidRDefault="0050255A" w:rsidP="0050255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7B1D6DB3" w14:textId="5B66B41F" w:rsidR="0050255A" w:rsidRPr="008626DA" w:rsidRDefault="0050255A" w:rsidP="0050255A">
            <w:pPr>
              <w:tabs>
                <w:tab w:val="left" w:pos="851"/>
                <w:tab w:val="right" w:pos="9356"/>
              </w:tabs>
              <w:spacing w:before="60" w:after="60" w:line="360" w:lineRule="atLeast"/>
              <w:rPr>
                <w:rFonts w:ascii="Arial" w:hAnsi="Arial" w:cs="Arial"/>
                <w:sz w:val="20"/>
                <w:lang w:val="en-GB"/>
              </w:rPr>
            </w:pPr>
            <w:r w:rsidRPr="00533A42">
              <w:rPr>
                <w:rFonts w:ascii="Arial" w:hAnsi="Arial" w:cs="Arial"/>
                <w:sz w:val="20"/>
                <w:lang w:val="en-GB"/>
              </w:rPr>
              <w:t>The date on which the instrument was issued.</w:t>
            </w:r>
            <w:r w:rsidRPr="00533A42">
              <w:rPr>
                <w:rFonts w:ascii="Arial" w:hAnsi="Arial" w:cs="Arial"/>
                <w:sz w:val="20"/>
                <w:lang w:val="en-GB"/>
              </w:rPr>
              <w:br/>
            </w:r>
            <w:r w:rsidRPr="00533A42">
              <w:rPr>
                <w:rFonts w:ascii="Arial" w:hAnsi="Arial" w:cs="Arial"/>
                <w:sz w:val="20"/>
                <w:lang w:val="en-GB"/>
              </w:rPr>
              <w:br/>
              <w:t xml:space="preserve">This item shall be reported for CIC </w:t>
            </w:r>
            <w:r>
              <w:rPr>
                <w:rFonts w:ascii="Arial" w:hAnsi="Arial" w:cs="Arial"/>
                <w:sz w:val="20"/>
                <w:lang w:val="en-GB"/>
              </w:rPr>
              <w:t>C</w:t>
            </w:r>
            <w:r w:rsidRPr="00533A42">
              <w:rPr>
                <w:rFonts w:ascii="Arial" w:hAnsi="Arial" w:cs="Arial"/>
                <w:sz w:val="20"/>
                <w:lang w:val="en-GB"/>
              </w:rPr>
              <w:t xml:space="preserve">ategory 8 and for </w:t>
            </w:r>
            <w:r>
              <w:rPr>
                <w:rFonts w:ascii="Arial" w:hAnsi="Arial" w:cs="Arial"/>
                <w:sz w:val="20"/>
                <w:lang w:val="en-GB"/>
              </w:rPr>
              <w:t>C</w:t>
            </w:r>
            <w:r w:rsidRPr="00533A42">
              <w:rPr>
                <w:rFonts w:ascii="Arial" w:hAnsi="Arial" w:cs="Arial"/>
                <w:sz w:val="20"/>
                <w:lang w:val="en-GB"/>
              </w:rPr>
              <w:t xml:space="preserve">ategories </w:t>
            </w:r>
            <w:r>
              <w:rPr>
                <w:rFonts w:ascii="Arial" w:hAnsi="Arial" w:cs="Arial"/>
                <w:sz w:val="20"/>
                <w:lang w:val="en-GB"/>
              </w:rPr>
              <w:t xml:space="preserve">1, 2, 5 and 6 </w:t>
            </w:r>
            <w:r w:rsidRPr="00533A42">
              <w:rPr>
                <w:rFonts w:ascii="Arial" w:hAnsi="Arial" w:cs="Arial"/>
                <w:sz w:val="20"/>
                <w:lang w:val="en-GB"/>
              </w:rPr>
              <w:t xml:space="preserve">if the instruments do not have an ISIN (i.e. if </w:t>
            </w:r>
            <w:r>
              <w:rPr>
                <w:rFonts w:ascii="Arial" w:hAnsi="Arial" w:cs="Arial"/>
                <w:sz w:val="20"/>
                <w:lang w:val="en-GB"/>
              </w:rPr>
              <w:t xml:space="preserve">the </w:t>
            </w:r>
            <w:r w:rsidRPr="00533A42">
              <w:rPr>
                <w:rFonts w:ascii="Arial" w:hAnsi="Arial" w:cs="Arial"/>
                <w:sz w:val="20"/>
                <w:lang w:val="en-GB"/>
              </w:rPr>
              <w:t xml:space="preserve">C0040 Asset ID Code does not start with </w:t>
            </w:r>
            <w:r>
              <w:rPr>
                <w:rFonts w:ascii="Arial" w:hAnsi="Arial" w:cs="Arial"/>
                <w:sz w:val="20"/>
                <w:lang w:val="en-GB"/>
              </w:rPr>
              <w:t>“</w:t>
            </w:r>
            <w:r w:rsidRPr="00533A42">
              <w:rPr>
                <w:rFonts w:ascii="Arial" w:hAnsi="Arial" w:cs="Arial"/>
                <w:sz w:val="20"/>
                <w:lang w:val="en-GB"/>
              </w:rPr>
              <w:t>ISIN/</w:t>
            </w:r>
            <w:r>
              <w:rPr>
                <w:rFonts w:ascii="Arial" w:hAnsi="Arial" w:cs="Arial"/>
                <w:sz w:val="20"/>
                <w:lang w:val="en-GB"/>
              </w:rPr>
              <w:t>”</w:t>
            </w:r>
            <w:r w:rsidRPr="00533A42">
              <w:rPr>
                <w:rFonts w:ascii="Arial" w:hAnsi="Arial" w:cs="Arial"/>
                <w:sz w:val="20"/>
                <w:lang w:val="en-GB"/>
              </w:rPr>
              <w:t xml:space="preserve"> or </w:t>
            </w:r>
            <w:r>
              <w:rPr>
                <w:rFonts w:ascii="Arial" w:hAnsi="Arial" w:cs="Arial"/>
                <w:sz w:val="20"/>
                <w:lang w:val="en-GB"/>
              </w:rPr>
              <w:t>“</w:t>
            </w:r>
            <w:r w:rsidRPr="00533A42">
              <w:rPr>
                <w:rFonts w:ascii="Arial" w:hAnsi="Arial" w:cs="Arial"/>
                <w:sz w:val="20"/>
                <w:lang w:val="en-GB"/>
              </w:rPr>
              <w:t>CAU/ISIN/</w:t>
            </w:r>
            <w:r>
              <w:rPr>
                <w:rFonts w:ascii="Arial" w:hAnsi="Arial" w:cs="Arial"/>
                <w:sz w:val="20"/>
                <w:lang w:val="en-GB"/>
              </w:rPr>
              <w:t>”</w:t>
            </w:r>
            <w:r w:rsidRPr="00533A42">
              <w:rPr>
                <w:rFonts w:ascii="Arial" w:hAnsi="Arial" w:cs="Arial"/>
                <w:sz w:val="20"/>
                <w:lang w:val="en-GB"/>
              </w:rPr>
              <w:t xml:space="preserve">). </w:t>
            </w:r>
            <w:r w:rsidRPr="00533A42">
              <w:rPr>
                <w:rFonts w:ascii="Arial" w:hAnsi="Arial" w:cs="Arial"/>
                <w:sz w:val="20"/>
                <w:lang w:val="en-GB"/>
              </w:rPr>
              <w:br/>
            </w:r>
            <w:r w:rsidRPr="00533A42">
              <w:rPr>
                <w:rFonts w:ascii="Arial" w:hAnsi="Arial" w:cs="Arial"/>
                <w:sz w:val="20"/>
                <w:lang w:val="en-GB"/>
              </w:rPr>
              <w:br/>
              <w:t xml:space="preserve">For loans and mortgages to individuals, included within CIC </w:t>
            </w:r>
            <w:r>
              <w:rPr>
                <w:rFonts w:ascii="Arial" w:hAnsi="Arial" w:cs="Arial"/>
                <w:sz w:val="20"/>
                <w:lang w:val="en-GB"/>
              </w:rPr>
              <w:t>C</w:t>
            </w:r>
            <w:r w:rsidRPr="00533A42">
              <w:rPr>
                <w:rFonts w:ascii="Arial" w:hAnsi="Arial" w:cs="Arial"/>
                <w:sz w:val="20"/>
                <w:lang w:val="en-GB"/>
              </w:rPr>
              <w:t>ategory 8, the weighted issue date (based on the loan amount) is to be reported.</w:t>
            </w:r>
          </w:p>
        </w:tc>
      </w:tr>
      <w:tr w:rsidR="00D919A1" w:rsidRPr="008626DA" w14:paraId="43FCA015" w14:textId="77777777" w:rsidTr="00B3259F">
        <w:trPr>
          <w:trHeight w:val="735"/>
        </w:trPr>
        <w:tc>
          <w:tcPr>
            <w:tcW w:w="1384" w:type="dxa"/>
            <w:shd w:val="clear" w:color="auto" w:fill="auto"/>
          </w:tcPr>
          <w:p w14:paraId="1D0D75E6" w14:textId="0AE61D76" w:rsidR="00D919A1" w:rsidRPr="008626DA" w:rsidRDefault="00D919A1" w:rsidP="00B3259F">
            <w:pPr>
              <w:tabs>
                <w:tab w:val="left" w:pos="851"/>
                <w:tab w:val="right" w:pos="9356"/>
              </w:tabs>
              <w:spacing w:before="60" w:after="60" w:line="360" w:lineRule="atLeast"/>
              <w:rPr>
                <w:rFonts w:ascii="Arial" w:hAnsi="Arial" w:cs="Arial"/>
                <w:bCs/>
                <w:sz w:val="20"/>
                <w:lang w:val="en-GB"/>
              </w:rPr>
            </w:pPr>
            <w:r w:rsidRPr="008626DA">
              <w:rPr>
                <w:rFonts w:ascii="Arial" w:hAnsi="Arial" w:cs="Arial"/>
                <w:bCs/>
                <w:sz w:val="20"/>
                <w:lang w:val="en-GB"/>
              </w:rPr>
              <w:t>EC038</w:t>
            </w:r>
            <w:r w:rsidR="00B402EC">
              <w:rPr>
                <w:rFonts w:ascii="Arial" w:hAnsi="Arial" w:cs="Arial"/>
                <w:bCs/>
                <w:sz w:val="20"/>
                <w:lang w:val="en-GB"/>
              </w:rPr>
              <w:t>2</w:t>
            </w:r>
          </w:p>
          <w:p w14:paraId="2870C963" w14:textId="77777777" w:rsidR="00D919A1" w:rsidRPr="008626DA" w:rsidRDefault="00D919A1" w:rsidP="00B3259F">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09EA95F0" w14:textId="79AFBC3B" w:rsidR="00D919A1" w:rsidRPr="008626DA" w:rsidRDefault="00D919A1" w:rsidP="00B3259F">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Issue </w:t>
            </w:r>
            <w:r w:rsidR="00106BCF">
              <w:rPr>
                <w:rFonts w:ascii="Arial" w:hAnsi="Arial" w:cs="Arial"/>
                <w:sz w:val="20"/>
                <w:lang w:val="en-GB"/>
              </w:rPr>
              <w:t>price</w:t>
            </w:r>
          </w:p>
          <w:p w14:paraId="0786C9CB" w14:textId="77777777" w:rsidR="00D919A1" w:rsidRPr="008626DA" w:rsidRDefault="00D919A1" w:rsidP="00B3259F">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BAF6D43" w14:textId="2B9DB1B5" w:rsidR="00DD4F6F" w:rsidRDefault="00D10EE1" w:rsidP="00B3259F">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This field should be filled with the</w:t>
            </w:r>
            <w:r w:rsidR="009C000A">
              <w:rPr>
                <w:rFonts w:ascii="Arial" w:hAnsi="Arial" w:cs="Arial"/>
                <w:sz w:val="20"/>
                <w:lang w:val="en-GB"/>
              </w:rPr>
              <w:t xml:space="preserve"> unit</w:t>
            </w:r>
            <w:r w:rsidR="00B402EC">
              <w:rPr>
                <w:rFonts w:ascii="Arial" w:hAnsi="Arial" w:cs="Arial"/>
                <w:sz w:val="20"/>
                <w:lang w:val="en-GB"/>
              </w:rPr>
              <w:t xml:space="preserve"> percentage</w:t>
            </w:r>
            <w:r>
              <w:rPr>
                <w:rFonts w:ascii="Arial" w:hAnsi="Arial" w:cs="Arial"/>
                <w:sz w:val="20"/>
                <w:lang w:val="en-GB"/>
              </w:rPr>
              <w:t xml:space="preserve"> </w:t>
            </w:r>
            <w:r w:rsidR="00B402EC">
              <w:rPr>
                <w:rFonts w:ascii="Arial" w:hAnsi="Arial" w:cs="Arial"/>
                <w:sz w:val="20"/>
                <w:lang w:val="en-GB"/>
              </w:rPr>
              <w:t xml:space="preserve">of par amount </w:t>
            </w:r>
            <w:r w:rsidR="009C000A">
              <w:rPr>
                <w:rFonts w:ascii="Arial" w:hAnsi="Arial" w:cs="Arial"/>
                <w:sz w:val="20"/>
                <w:lang w:val="en-GB"/>
              </w:rPr>
              <w:t>issue price</w:t>
            </w:r>
            <w:r w:rsidR="006D7BB5">
              <w:rPr>
                <w:rFonts w:ascii="Arial" w:hAnsi="Arial" w:cs="Arial"/>
                <w:sz w:val="20"/>
                <w:lang w:val="en-GB"/>
              </w:rPr>
              <w:t xml:space="preserve"> (</w:t>
            </w:r>
            <w:r w:rsidR="009C000A">
              <w:rPr>
                <w:rFonts w:ascii="Arial" w:hAnsi="Arial" w:cs="Arial"/>
                <w:sz w:val="20"/>
                <w:lang w:val="en-GB"/>
              </w:rPr>
              <w:t xml:space="preserve">price as </w:t>
            </w:r>
            <w:r w:rsidR="00581E41">
              <w:rPr>
                <w:rFonts w:ascii="Arial" w:hAnsi="Arial" w:cs="Arial"/>
                <w:sz w:val="20"/>
                <w:lang w:val="en-GB"/>
              </w:rPr>
              <w:t>issued in percentage of par amount</w:t>
            </w:r>
            <w:r w:rsidR="006D7BB5">
              <w:rPr>
                <w:rFonts w:ascii="Arial" w:hAnsi="Arial" w:cs="Arial"/>
                <w:sz w:val="20"/>
                <w:lang w:val="en-GB"/>
              </w:rPr>
              <w:t>)</w:t>
            </w:r>
            <w:r>
              <w:rPr>
                <w:rFonts w:ascii="Arial" w:hAnsi="Arial" w:cs="Arial"/>
                <w:sz w:val="20"/>
                <w:lang w:val="en-GB"/>
              </w:rPr>
              <w:t xml:space="preserve"> and should only be filled</w:t>
            </w:r>
            <w:r w:rsidR="00106BCF" w:rsidRPr="00DD4F6F">
              <w:rPr>
                <w:rFonts w:ascii="Arial" w:hAnsi="Arial" w:cs="Arial"/>
                <w:sz w:val="20"/>
                <w:lang w:val="en-GB"/>
              </w:rPr>
              <w:t xml:space="preserve"> for </w:t>
            </w:r>
            <w:r w:rsidR="00DA1623">
              <w:rPr>
                <w:rFonts w:ascii="Arial" w:hAnsi="Arial" w:cs="Arial"/>
                <w:sz w:val="20"/>
                <w:lang w:val="en-GB"/>
              </w:rPr>
              <w:t xml:space="preserve">percentage-quoted </w:t>
            </w:r>
            <w:r w:rsidR="00106BCF" w:rsidRPr="00DD4F6F">
              <w:rPr>
                <w:rFonts w:ascii="Arial" w:hAnsi="Arial" w:cs="Arial"/>
                <w:sz w:val="20"/>
                <w:lang w:val="en-GB"/>
              </w:rPr>
              <w:t>zero-coupon bonds without an ISIN.</w:t>
            </w:r>
          </w:p>
          <w:p w14:paraId="58F82DA9" w14:textId="388B3029" w:rsidR="00D919A1" w:rsidRPr="008626DA" w:rsidRDefault="00D919A1" w:rsidP="00FF61F9">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This item shall be reported </w:t>
            </w:r>
            <w:del w:id="37" w:author="Author">
              <w:r w:rsidR="00106BCF">
                <w:rPr>
                  <w:rFonts w:ascii="Arial" w:hAnsi="Arial" w:cs="Arial"/>
                  <w:sz w:val="20"/>
                  <w:lang w:val="en-GB"/>
                </w:rPr>
                <w:delText>only</w:delText>
              </w:r>
            </w:del>
            <w:r w:rsidR="00106BCF">
              <w:rPr>
                <w:rFonts w:ascii="Arial" w:hAnsi="Arial" w:cs="Arial"/>
                <w:sz w:val="20"/>
                <w:lang w:val="en-GB"/>
              </w:rPr>
              <w:t xml:space="preserve"> for zero-coupon bonds</w:t>
            </w:r>
            <w:r w:rsidR="00E67EAE">
              <w:rPr>
                <w:rFonts w:ascii="Arial" w:hAnsi="Arial" w:cs="Arial"/>
                <w:sz w:val="20"/>
                <w:lang w:val="en-GB"/>
              </w:rPr>
              <w:t xml:space="preserve"> in CIC categories 1</w:t>
            </w:r>
            <w:ins w:id="38" w:author="Author">
              <w:r w:rsidR="004B6EFD">
                <w:rPr>
                  <w:rFonts w:ascii="Arial" w:hAnsi="Arial" w:cs="Arial"/>
                  <w:sz w:val="20"/>
                  <w:lang w:val="en-GB"/>
                </w:rPr>
                <w:t>,</w:t>
              </w:r>
              <w:r w:rsidR="00F0516A">
                <w:rPr>
                  <w:rFonts w:ascii="Arial" w:hAnsi="Arial" w:cs="Arial"/>
                  <w:sz w:val="20"/>
                  <w:lang w:val="en-GB"/>
                </w:rPr>
                <w:t xml:space="preserve"> </w:t>
              </w:r>
              <w:r w:rsidR="00E67EAE">
                <w:rPr>
                  <w:rFonts w:ascii="Arial" w:hAnsi="Arial" w:cs="Arial"/>
                  <w:sz w:val="20"/>
                  <w:lang w:val="en-GB"/>
                </w:rPr>
                <w:t>2</w:t>
              </w:r>
              <w:r w:rsidR="004B6EFD">
                <w:rPr>
                  <w:rFonts w:ascii="Arial" w:hAnsi="Arial" w:cs="Arial"/>
                  <w:sz w:val="20"/>
                  <w:lang w:val="en-GB"/>
                </w:rPr>
                <w:t>, 5</w:t>
              </w:r>
              <w:r w:rsidR="00FF61F9">
                <w:rPr>
                  <w:rFonts w:ascii="Arial" w:hAnsi="Arial" w:cs="Arial"/>
                  <w:sz w:val="20"/>
                  <w:lang w:val="en-GB"/>
                </w:rPr>
                <w:t>,</w:t>
              </w:r>
              <w:r w:rsidR="00AF778E">
                <w:rPr>
                  <w:rFonts w:ascii="Arial" w:hAnsi="Arial" w:cs="Arial"/>
                  <w:sz w:val="20"/>
                  <w:lang w:val="en-GB"/>
                </w:rPr>
                <w:t xml:space="preserve"> </w:t>
              </w:r>
              <w:r w:rsidR="004B6EFD">
                <w:rPr>
                  <w:rFonts w:ascii="Arial" w:hAnsi="Arial" w:cs="Arial"/>
                  <w:sz w:val="20"/>
                  <w:lang w:val="en-GB"/>
                </w:rPr>
                <w:t>6</w:t>
              </w:r>
            </w:ins>
            <w:r w:rsidR="00FF61F9">
              <w:rPr>
                <w:rFonts w:ascii="Arial" w:hAnsi="Arial" w:cs="Arial"/>
                <w:sz w:val="20"/>
                <w:lang w:val="en-GB"/>
              </w:rPr>
              <w:t xml:space="preserve"> and </w:t>
            </w:r>
            <w:del w:id="39" w:author="Author">
              <w:r w:rsidR="00E67EAE">
                <w:rPr>
                  <w:rFonts w:ascii="Arial" w:hAnsi="Arial" w:cs="Arial"/>
                  <w:sz w:val="20"/>
                  <w:lang w:val="en-GB"/>
                </w:rPr>
                <w:delText>2</w:delText>
              </w:r>
            </w:del>
            <w:ins w:id="40" w:author="Author">
              <w:r w:rsidR="00FF61F9">
                <w:rPr>
                  <w:rFonts w:ascii="Arial" w:hAnsi="Arial" w:cs="Arial"/>
                  <w:sz w:val="20"/>
                  <w:lang w:val="en-GB"/>
                </w:rPr>
                <w:t>8</w:t>
              </w:r>
            </w:ins>
            <w:r w:rsidR="00194B63">
              <w:rPr>
                <w:rFonts w:ascii="Arial" w:hAnsi="Arial" w:cs="Arial"/>
                <w:sz w:val="20"/>
                <w:lang w:val="en-GB"/>
              </w:rPr>
              <w:t xml:space="preserve"> </w:t>
            </w:r>
            <w:r w:rsidRPr="008626DA">
              <w:rPr>
                <w:rFonts w:ascii="Arial" w:hAnsi="Arial" w:cs="Arial"/>
                <w:sz w:val="20"/>
                <w:lang w:val="en-GB"/>
              </w:rPr>
              <w:t>if the instruments do not have an ISIN (i.e. if the C0040 Asset ID Code does not start with “ISIN/” or “CAU/ISIN/”).</w:t>
            </w:r>
          </w:p>
        </w:tc>
      </w:tr>
      <w:tr w:rsidR="00B84097" w:rsidRPr="001A2AB1" w14:paraId="40E22ADD" w14:textId="77777777" w:rsidTr="00A3740A">
        <w:trPr>
          <w:trHeight w:val="735"/>
        </w:trPr>
        <w:tc>
          <w:tcPr>
            <w:tcW w:w="1384" w:type="dxa"/>
            <w:shd w:val="clear" w:color="auto" w:fill="auto"/>
          </w:tcPr>
          <w:p w14:paraId="579EA51B" w14:textId="55BBD988" w:rsidR="00B84097" w:rsidRPr="001A2AB1" w:rsidRDefault="00817DEA"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EC03</w:t>
            </w:r>
            <w:r w:rsidR="00D919A1">
              <w:rPr>
                <w:rFonts w:ascii="Arial" w:hAnsi="Arial" w:cs="Arial"/>
                <w:bCs/>
                <w:sz w:val="20"/>
                <w:lang w:val="en-GB"/>
              </w:rPr>
              <w:t>91</w:t>
            </w:r>
          </w:p>
          <w:p w14:paraId="7C30E914"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7B6A9029" w14:textId="50B39816" w:rsidR="00B84097" w:rsidRPr="001A2AB1" w:rsidRDefault="00D919A1" w:rsidP="00A3740A">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Cancellation option</w:t>
            </w:r>
          </w:p>
          <w:p w14:paraId="42296450"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B99AFA3" w14:textId="26557969" w:rsidR="00C44E78" w:rsidRDefault="00554936" w:rsidP="0055493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 xml:space="preserve">The asset is </w:t>
            </w:r>
            <w:r w:rsidRPr="00554936">
              <w:rPr>
                <w:rFonts w:ascii="Arial" w:hAnsi="Arial" w:cs="Arial"/>
                <w:sz w:val="20"/>
                <w:lang w:val="en-GB"/>
              </w:rPr>
              <w:t>repayable on demand at the request of the</w:t>
            </w:r>
            <w:r w:rsidR="00687E2E">
              <w:rPr>
                <w:rFonts w:ascii="Arial" w:hAnsi="Arial" w:cs="Arial"/>
                <w:sz w:val="20"/>
                <w:lang w:val="en-GB"/>
              </w:rPr>
              <w:t xml:space="preserve"> </w:t>
            </w:r>
            <w:del w:id="41" w:author="Author">
              <w:r w:rsidR="004420ED" w:rsidDel="00B05267">
                <w:rPr>
                  <w:rFonts w:ascii="Arial" w:hAnsi="Arial" w:cs="Arial"/>
                  <w:sz w:val="20"/>
                  <w:lang w:val="en-GB"/>
                </w:rPr>
                <w:delText>insurance corporation</w:delText>
              </w:r>
            </w:del>
            <w:ins w:id="42" w:author="Author">
              <w:r w:rsidR="00B05267">
                <w:rPr>
                  <w:rFonts w:ascii="Arial" w:hAnsi="Arial" w:cs="Arial"/>
                  <w:sz w:val="20"/>
                  <w:lang w:val="en-GB"/>
                </w:rPr>
                <w:t>issuer</w:t>
              </w:r>
            </w:ins>
            <w:r w:rsidRPr="00554936">
              <w:rPr>
                <w:rFonts w:ascii="Arial" w:hAnsi="Arial" w:cs="Arial"/>
                <w:sz w:val="20"/>
                <w:lang w:val="en-GB"/>
              </w:rPr>
              <w:t>.</w:t>
            </w:r>
            <w:r>
              <w:rPr>
                <w:rFonts w:ascii="Arial" w:hAnsi="Arial" w:cs="Arial"/>
                <w:sz w:val="20"/>
                <w:lang w:val="en-GB"/>
              </w:rPr>
              <w:t xml:space="preserve"> </w:t>
            </w:r>
            <w:r w:rsidRPr="001A2AB1">
              <w:rPr>
                <w:rFonts w:ascii="Arial" w:hAnsi="Arial" w:cs="Arial"/>
                <w:sz w:val="20"/>
                <w:lang w:val="en-GB"/>
              </w:rPr>
              <w:t>This item shall be reported for CIC Categories 1, 2, 5</w:t>
            </w:r>
            <w:r>
              <w:rPr>
                <w:rFonts w:ascii="Arial" w:hAnsi="Arial" w:cs="Arial"/>
                <w:sz w:val="20"/>
                <w:lang w:val="en-GB"/>
              </w:rPr>
              <w:t>,</w:t>
            </w:r>
            <w:r w:rsidRPr="001A2AB1">
              <w:rPr>
                <w:rFonts w:ascii="Arial" w:hAnsi="Arial" w:cs="Arial"/>
                <w:sz w:val="20"/>
                <w:lang w:val="en-GB"/>
              </w:rPr>
              <w:t xml:space="preserve"> 6</w:t>
            </w:r>
            <w:r w:rsidR="00DD6A3B">
              <w:rPr>
                <w:rFonts w:ascii="Arial" w:hAnsi="Arial" w:cs="Arial"/>
                <w:sz w:val="20"/>
                <w:lang w:val="en-GB"/>
              </w:rPr>
              <w:t xml:space="preserve"> </w:t>
            </w:r>
            <w:r>
              <w:rPr>
                <w:rFonts w:ascii="Arial" w:hAnsi="Arial" w:cs="Arial"/>
                <w:sz w:val="20"/>
                <w:lang w:val="en-GB"/>
              </w:rPr>
              <w:t>and 8</w:t>
            </w:r>
            <w:r w:rsidRPr="001A2AB1">
              <w:rPr>
                <w:rFonts w:ascii="Arial" w:hAnsi="Arial" w:cs="Arial"/>
                <w:sz w:val="20"/>
                <w:lang w:val="en-GB"/>
              </w:rPr>
              <w:t xml:space="preserve"> if the instruments do not have an ISIN (i.e. if the C0040 Asset ID Code does not start with “ISIN/” or “CAU/ISIN/”).</w:t>
            </w:r>
          </w:p>
          <w:p w14:paraId="49DBF144" w14:textId="07BFED14" w:rsidR="00D919A1" w:rsidRPr="008626DA" w:rsidRDefault="00D919A1" w:rsidP="00554936">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One of the options from the following closed list shall be used:</w:t>
            </w:r>
          </w:p>
          <w:p w14:paraId="15C394FF" w14:textId="18D6C0B0" w:rsidR="00D919A1" w:rsidRPr="008626DA" w:rsidRDefault="00D919A1" w:rsidP="00D919A1">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1 –</w:t>
            </w:r>
            <w:r>
              <w:rPr>
                <w:rFonts w:ascii="Arial" w:hAnsi="Arial" w:cs="Arial"/>
                <w:sz w:val="20"/>
                <w:lang w:val="en-GB"/>
              </w:rPr>
              <w:t xml:space="preserve"> yes</w:t>
            </w:r>
            <w:r w:rsidRPr="008626DA">
              <w:rPr>
                <w:rFonts w:ascii="Arial" w:hAnsi="Arial" w:cs="Arial"/>
                <w:sz w:val="20"/>
                <w:lang w:val="en-GB"/>
              </w:rPr>
              <w:t xml:space="preserve">; </w:t>
            </w:r>
          </w:p>
          <w:p w14:paraId="48FA2ECC" w14:textId="7D79F475" w:rsidR="00B84097" w:rsidRPr="001A2AB1" w:rsidRDefault="00D919A1">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2 – </w:t>
            </w:r>
            <w:r>
              <w:rPr>
                <w:rFonts w:ascii="Arial" w:hAnsi="Arial" w:cs="Arial"/>
                <w:sz w:val="20"/>
                <w:lang w:val="en-GB"/>
              </w:rPr>
              <w:t>no</w:t>
            </w:r>
            <w:r w:rsidR="00357A7E">
              <w:rPr>
                <w:rFonts w:ascii="Arial" w:hAnsi="Arial" w:cs="Arial"/>
                <w:sz w:val="20"/>
                <w:lang w:val="en-GB"/>
              </w:rPr>
              <w:t>.</w:t>
            </w:r>
          </w:p>
        </w:tc>
      </w:tr>
    </w:tbl>
    <w:p w14:paraId="3F93498F" w14:textId="77777777" w:rsidR="008C53FF" w:rsidRPr="001A2AB1" w:rsidRDefault="008C53FF" w:rsidP="008C53FF">
      <w:pPr>
        <w:rPr>
          <w:rFonts w:ascii="Arial" w:hAnsi="Arial" w:cs="Arial"/>
          <w:vanish/>
          <w:sz w:val="20"/>
          <w:lang w:val="en-GB"/>
        </w:rPr>
      </w:pPr>
    </w:p>
    <w:p w14:paraId="1079D4A9" w14:textId="77777777" w:rsidR="00F21D28" w:rsidRPr="001A2AB1" w:rsidRDefault="00F21D28" w:rsidP="00A33CE4">
      <w:pPr>
        <w:spacing w:before="60" w:after="120" w:line="360" w:lineRule="atLeast"/>
        <w:rPr>
          <w:rFonts w:ascii="Arial" w:hAnsi="Arial" w:cs="Arial"/>
          <w:color w:val="FF0000"/>
          <w:sz w:val="20"/>
          <w:lang w:val="en-GB"/>
        </w:rPr>
      </w:pPr>
    </w:p>
    <w:p w14:paraId="19A6781D" w14:textId="1DC64D4E" w:rsidR="00620732" w:rsidRPr="001A2AB1" w:rsidRDefault="00620732" w:rsidP="00620732">
      <w:pPr>
        <w:spacing w:before="60" w:after="120" w:line="360" w:lineRule="atLeast"/>
        <w:rPr>
          <w:rFonts w:ascii="Arial" w:hAnsi="Arial" w:cs="Arial"/>
          <w:b/>
          <w:sz w:val="20"/>
          <w:lang w:val="en-GB"/>
        </w:rPr>
      </w:pPr>
      <w:r w:rsidRPr="001A2AB1">
        <w:rPr>
          <w:rFonts w:ascii="Arial" w:hAnsi="Arial" w:cs="Arial"/>
          <w:b/>
          <w:sz w:val="20"/>
          <w:lang w:val="en-GB"/>
        </w:rPr>
        <w:t>SE.17.01 – Non-Life Technical Provisions (Variant of Solvency II template S.17.01. with ECB add-ons)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620732" w:rsidRPr="001A2AB1" w14:paraId="58D7EB3F" w14:textId="77777777" w:rsidTr="00620732">
        <w:trPr>
          <w:trHeight w:val="285"/>
        </w:trPr>
        <w:tc>
          <w:tcPr>
            <w:tcW w:w="1384" w:type="dxa"/>
            <w:shd w:val="clear" w:color="auto" w:fill="auto"/>
            <w:noWrap/>
            <w:hideMark/>
          </w:tcPr>
          <w:p w14:paraId="5FE11AB6" w14:textId="4AA41EF4" w:rsidR="00620732" w:rsidRPr="001A2AB1" w:rsidRDefault="004454E4" w:rsidP="00620732">
            <w:pPr>
              <w:tabs>
                <w:tab w:val="left" w:pos="851"/>
                <w:tab w:val="right" w:pos="9356"/>
              </w:tabs>
              <w:spacing w:before="60" w:after="60" w:line="360" w:lineRule="atLeast"/>
              <w:jc w:val="center"/>
              <w:rPr>
                <w:rFonts w:ascii="Arial" w:hAnsi="Arial" w:cs="Arial"/>
                <w:b/>
                <w:bCs/>
                <w:sz w:val="20"/>
                <w:lang w:val="en-GB"/>
              </w:rPr>
            </w:pPr>
            <w:bookmarkStart w:id="43" w:name="_Hlk102657095"/>
            <w:r>
              <w:rPr>
                <w:rFonts w:ascii="Arial" w:hAnsi="Arial" w:cs="Arial"/>
                <w:b/>
                <w:bCs/>
                <w:sz w:val="20"/>
                <w:lang w:val="en-GB"/>
              </w:rPr>
              <w:t>ROW</w:t>
            </w:r>
          </w:p>
        </w:tc>
        <w:tc>
          <w:tcPr>
            <w:tcW w:w="2693" w:type="dxa"/>
            <w:shd w:val="clear" w:color="auto" w:fill="auto"/>
            <w:hideMark/>
          </w:tcPr>
          <w:p w14:paraId="59CAA523" w14:textId="77777777" w:rsidR="00620732" w:rsidRPr="001A2AB1" w:rsidRDefault="00620732" w:rsidP="00620732">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4E2E1491" w14:textId="77777777" w:rsidR="00620732" w:rsidRPr="001A2AB1" w:rsidRDefault="00620732" w:rsidP="00620732">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E6673F" w:rsidRPr="001A2AB1" w14:paraId="14EF63FC" w14:textId="77777777" w:rsidTr="00B3259F">
        <w:trPr>
          <w:trHeight w:val="735"/>
        </w:trPr>
        <w:tc>
          <w:tcPr>
            <w:tcW w:w="1384" w:type="dxa"/>
            <w:shd w:val="clear" w:color="auto" w:fill="auto"/>
          </w:tcPr>
          <w:p w14:paraId="7961F973" w14:textId="15444731" w:rsidR="00E6673F" w:rsidRPr="001A2AB1" w:rsidRDefault="00E6673F" w:rsidP="00B3259F">
            <w:pPr>
              <w:tabs>
                <w:tab w:val="left" w:pos="851"/>
                <w:tab w:val="right" w:pos="9356"/>
              </w:tabs>
              <w:spacing w:before="60" w:after="60" w:line="360" w:lineRule="atLeast"/>
              <w:rPr>
                <w:rFonts w:ascii="Arial" w:hAnsi="Arial" w:cs="Arial"/>
                <w:sz w:val="20"/>
                <w:lang w:val="en-GB"/>
              </w:rPr>
            </w:pPr>
            <w:bookmarkStart w:id="44" w:name="_Hlk102656918"/>
            <w:r w:rsidRPr="001A2AB1">
              <w:rPr>
                <w:rFonts w:ascii="Arial" w:hAnsi="Arial" w:cs="Arial"/>
                <w:sz w:val="20"/>
                <w:lang w:val="en-GB"/>
              </w:rPr>
              <w:t>E</w:t>
            </w:r>
            <w:r w:rsidR="004454E4">
              <w:rPr>
                <w:rFonts w:ascii="Arial" w:hAnsi="Arial" w:cs="Arial"/>
                <w:sz w:val="20"/>
                <w:lang w:val="en-GB"/>
              </w:rPr>
              <w:t>R</w:t>
            </w:r>
            <w:r w:rsidRPr="001A2AB1">
              <w:rPr>
                <w:rFonts w:ascii="Arial" w:hAnsi="Arial" w:cs="Arial"/>
                <w:sz w:val="20"/>
                <w:lang w:val="en-GB"/>
              </w:rPr>
              <w:t>0161</w:t>
            </w:r>
            <w:bookmarkEnd w:id="44"/>
          </w:p>
        </w:tc>
        <w:tc>
          <w:tcPr>
            <w:tcW w:w="2693" w:type="dxa"/>
            <w:shd w:val="clear" w:color="auto" w:fill="auto"/>
          </w:tcPr>
          <w:p w14:paraId="3EABBC85" w14:textId="5B9058B0" w:rsidR="00E6673F" w:rsidRPr="001A2AB1" w:rsidRDefault="00E6673F" w:rsidP="00B3259F">
            <w:pPr>
              <w:tabs>
                <w:tab w:val="left" w:pos="851"/>
                <w:tab w:val="right" w:pos="9356"/>
              </w:tabs>
              <w:spacing w:before="60" w:after="60" w:line="360" w:lineRule="atLeast"/>
              <w:rPr>
                <w:rFonts w:ascii="Arial" w:hAnsi="Arial" w:cs="Arial"/>
                <w:sz w:val="20"/>
                <w:lang w:val="en-GB"/>
              </w:rPr>
            </w:pPr>
            <w:bookmarkStart w:id="45" w:name="_Hlk102656942"/>
            <w:r w:rsidRPr="001A2AB1">
              <w:rPr>
                <w:rFonts w:ascii="Arial" w:hAnsi="Arial" w:cs="Arial"/>
                <w:sz w:val="20"/>
                <w:lang w:val="en-GB"/>
              </w:rPr>
              <w:t xml:space="preserve">Gross discounted </w:t>
            </w:r>
            <w:r w:rsidR="000E5B70" w:rsidRPr="001A2AB1">
              <w:rPr>
                <w:rFonts w:ascii="Arial" w:hAnsi="Arial" w:cs="Arial"/>
                <w:sz w:val="20"/>
                <w:lang w:val="en-GB"/>
              </w:rPr>
              <w:t>B</w:t>
            </w:r>
            <w:r w:rsidRPr="001A2AB1">
              <w:rPr>
                <w:rFonts w:ascii="Arial" w:hAnsi="Arial" w:cs="Arial"/>
                <w:sz w:val="20"/>
                <w:lang w:val="en-GB"/>
              </w:rPr>
              <w:t xml:space="preserve">est </w:t>
            </w:r>
            <w:r w:rsidR="000E5B70" w:rsidRPr="001A2AB1">
              <w:rPr>
                <w:rFonts w:ascii="Arial" w:hAnsi="Arial" w:cs="Arial"/>
                <w:sz w:val="20"/>
                <w:lang w:val="en-GB"/>
              </w:rPr>
              <w:t>E</w:t>
            </w:r>
            <w:r w:rsidRPr="001A2AB1">
              <w:rPr>
                <w:rFonts w:ascii="Arial" w:hAnsi="Arial" w:cs="Arial"/>
                <w:sz w:val="20"/>
                <w:lang w:val="en-GB"/>
              </w:rPr>
              <w:t xml:space="preserve">stimate </w:t>
            </w:r>
            <w:r w:rsidR="000E5B70" w:rsidRPr="001A2AB1">
              <w:rPr>
                <w:rFonts w:ascii="Arial" w:hAnsi="Arial" w:cs="Arial"/>
                <w:sz w:val="20"/>
                <w:lang w:val="en-GB"/>
              </w:rPr>
              <w:t>C</w:t>
            </w:r>
            <w:r w:rsidRPr="001A2AB1">
              <w:rPr>
                <w:rFonts w:ascii="Arial" w:hAnsi="Arial" w:cs="Arial"/>
                <w:sz w:val="20"/>
                <w:lang w:val="en-GB"/>
              </w:rPr>
              <w:t xml:space="preserve">laims </w:t>
            </w:r>
            <w:r w:rsidR="000E5B70" w:rsidRPr="001A2AB1">
              <w:rPr>
                <w:rFonts w:ascii="Arial" w:hAnsi="Arial" w:cs="Arial"/>
                <w:sz w:val="20"/>
                <w:lang w:val="en-GB"/>
              </w:rPr>
              <w:t>P</w:t>
            </w:r>
            <w:r w:rsidRPr="001A2AB1">
              <w:rPr>
                <w:rFonts w:ascii="Arial" w:hAnsi="Arial" w:cs="Arial"/>
                <w:sz w:val="20"/>
                <w:lang w:val="en-GB"/>
              </w:rPr>
              <w:t xml:space="preserve">rovisions for </w:t>
            </w:r>
            <w:r w:rsidR="009E2319">
              <w:rPr>
                <w:rFonts w:ascii="Arial" w:hAnsi="Arial" w:cs="Arial"/>
                <w:sz w:val="20"/>
                <w:lang w:val="en-GB"/>
              </w:rPr>
              <w:t xml:space="preserve">claim events occurred </w:t>
            </w:r>
            <w:r w:rsidR="009E2319">
              <w:rPr>
                <w:rFonts w:ascii="Arial" w:hAnsi="Arial" w:cs="Arial"/>
                <w:sz w:val="20"/>
                <w:lang w:val="en-GB"/>
              </w:rPr>
              <w:lastRenderedPageBreak/>
              <w:t>during the current financial year</w:t>
            </w:r>
            <w:bookmarkEnd w:id="45"/>
          </w:p>
        </w:tc>
        <w:tc>
          <w:tcPr>
            <w:tcW w:w="5211" w:type="dxa"/>
            <w:shd w:val="clear" w:color="auto" w:fill="auto"/>
          </w:tcPr>
          <w:p w14:paraId="299FCEEC" w14:textId="4EC35602" w:rsidR="008C3516" w:rsidRPr="001A2AB1" w:rsidRDefault="009E2319">
            <w:pPr>
              <w:pStyle w:val="NormalLeft"/>
              <w:spacing w:line="360" w:lineRule="auto"/>
              <w:rPr>
                <w:rFonts w:ascii="Arial" w:hAnsi="Arial" w:cs="Arial"/>
                <w:sz w:val="20"/>
                <w:szCs w:val="20"/>
                <w:lang w:eastAsia="fr-FR"/>
              </w:rPr>
            </w:pPr>
            <w:bookmarkStart w:id="46" w:name="_Hlk102657087"/>
            <w:r>
              <w:rPr>
                <w:rFonts w:ascii="Arial" w:hAnsi="Arial" w:cs="Arial"/>
                <w:sz w:val="20"/>
                <w:szCs w:val="20"/>
                <w:lang w:eastAsia="fr-FR"/>
              </w:rPr>
              <w:lastRenderedPageBreak/>
              <w:t xml:space="preserve">Accumulated </w:t>
            </w:r>
            <w:r w:rsidR="000E5B70" w:rsidRPr="00357A7E">
              <w:rPr>
                <w:rFonts w:ascii="Arial" w:hAnsi="Arial" w:cs="Arial"/>
                <w:sz w:val="20"/>
                <w:szCs w:val="20"/>
                <w:lang w:eastAsia="fr-FR"/>
              </w:rPr>
              <w:t xml:space="preserve">gross discounted </w:t>
            </w:r>
            <w:r w:rsidR="00DE3318">
              <w:rPr>
                <w:rFonts w:ascii="Arial" w:hAnsi="Arial" w:cs="Arial"/>
                <w:sz w:val="20"/>
                <w:szCs w:val="20"/>
                <w:lang w:eastAsia="fr-FR"/>
              </w:rPr>
              <w:t>b</w:t>
            </w:r>
            <w:r w:rsidR="000E5B70" w:rsidRPr="00357A7E">
              <w:rPr>
                <w:rFonts w:ascii="Arial" w:hAnsi="Arial" w:cs="Arial"/>
                <w:sz w:val="20"/>
                <w:szCs w:val="20"/>
                <w:lang w:eastAsia="fr-FR"/>
              </w:rPr>
              <w:t xml:space="preserve">est </w:t>
            </w:r>
            <w:r w:rsidR="00DE3318">
              <w:rPr>
                <w:rFonts w:ascii="Arial" w:hAnsi="Arial" w:cs="Arial"/>
                <w:sz w:val="20"/>
                <w:szCs w:val="20"/>
                <w:lang w:eastAsia="fr-FR"/>
              </w:rPr>
              <w:t>e</w:t>
            </w:r>
            <w:r w:rsidR="000E5B70" w:rsidRPr="00357A7E">
              <w:rPr>
                <w:rFonts w:ascii="Arial" w:hAnsi="Arial" w:cs="Arial"/>
                <w:sz w:val="20"/>
                <w:szCs w:val="20"/>
                <w:lang w:eastAsia="fr-FR"/>
              </w:rPr>
              <w:t xml:space="preserve">stimate </w:t>
            </w:r>
            <w:r w:rsidR="00DE3318">
              <w:rPr>
                <w:rFonts w:ascii="Arial" w:hAnsi="Arial" w:cs="Arial"/>
                <w:sz w:val="20"/>
                <w:szCs w:val="20"/>
                <w:lang w:eastAsia="fr-FR"/>
              </w:rPr>
              <w:t>c</w:t>
            </w:r>
            <w:r w:rsidR="000E5B70" w:rsidRPr="00357A7E">
              <w:rPr>
                <w:rFonts w:ascii="Arial" w:hAnsi="Arial" w:cs="Arial"/>
                <w:sz w:val="20"/>
                <w:szCs w:val="20"/>
                <w:lang w:eastAsia="fr-FR"/>
              </w:rPr>
              <w:t xml:space="preserve">laims </w:t>
            </w:r>
            <w:r w:rsidR="00DE3318">
              <w:rPr>
                <w:rFonts w:ascii="Arial" w:hAnsi="Arial" w:cs="Arial"/>
                <w:sz w:val="20"/>
                <w:szCs w:val="20"/>
                <w:lang w:eastAsia="fr-FR"/>
              </w:rPr>
              <w:t>p</w:t>
            </w:r>
            <w:r w:rsidR="000E5B70" w:rsidRPr="00357A7E">
              <w:rPr>
                <w:rFonts w:ascii="Arial" w:hAnsi="Arial" w:cs="Arial"/>
                <w:sz w:val="20"/>
                <w:szCs w:val="20"/>
                <w:lang w:eastAsia="fr-FR"/>
              </w:rPr>
              <w:t>rovisions</w:t>
            </w:r>
            <w:r w:rsidR="000E5B70" w:rsidRPr="001A2AB1">
              <w:rPr>
                <w:rFonts w:ascii="Arial" w:hAnsi="Arial" w:cs="Arial"/>
                <w:sz w:val="20"/>
                <w:szCs w:val="20"/>
                <w:lang w:eastAsia="fr-FR"/>
              </w:rPr>
              <w:t>, gross of reinsurance</w:t>
            </w:r>
            <w:r w:rsidR="001C2957">
              <w:rPr>
                <w:rFonts w:ascii="Arial" w:hAnsi="Arial" w:cs="Arial"/>
                <w:sz w:val="20"/>
                <w:szCs w:val="20"/>
                <w:lang w:eastAsia="fr-FR"/>
              </w:rPr>
              <w:t xml:space="preserve"> relating to claims </w:t>
            </w:r>
            <w:del w:id="47" w:author="Author">
              <w:r w:rsidR="001C2957">
                <w:rPr>
                  <w:rFonts w:ascii="Arial" w:hAnsi="Arial" w:cs="Arial"/>
                  <w:sz w:val="20"/>
                  <w:szCs w:val="20"/>
                  <w:lang w:eastAsia="fr-FR"/>
                </w:rPr>
                <w:delText>event</w:delText>
              </w:r>
            </w:del>
            <w:ins w:id="48" w:author="Author">
              <w:r w:rsidR="001C2957">
                <w:rPr>
                  <w:rFonts w:ascii="Arial" w:hAnsi="Arial" w:cs="Arial"/>
                  <w:sz w:val="20"/>
                  <w:szCs w:val="20"/>
                  <w:lang w:eastAsia="fr-FR"/>
                </w:rPr>
                <w:t>event</w:t>
              </w:r>
              <w:r w:rsidR="008D7D26">
                <w:rPr>
                  <w:rFonts w:ascii="Arial" w:hAnsi="Arial" w:cs="Arial"/>
                  <w:sz w:val="20"/>
                  <w:szCs w:val="20"/>
                  <w:lang w:eastAsia="fr-FR"/>
                </w:rPr>
                <w:t>s</w:t>
              </w:r>
            </w:ins>
            <w:r w:rsidR="001C2957">
              <w:rPr>
                <w:rFonts w:ascii="Arial" w:hAnsi="Arial" w:cs="Arial"/>
                <w:sz w:val="20"/>
                <w:szCs w:val="20"/>
                <w:lang w:eastAsia="fr-FR"/>
              </w:rPr>
              <w:t xml:space="preserve"> occurred </w:t>
            </w:r>
            <w:r>
              <w:rPr>
                <w:rFonts w:ascii="Arial" w:hAnsi="Arial" w:cs="Arial"/>
                <w:sz w:val="20"/>
                <w:szCs w:val="20"/>
                <w:lang w:eastAsia="fr-FR"/>
              </w:rPr>
              <w:t>since the beginning of the financial year (year-to-date)</w:t>
            </w:r>
            <w:r w:rsidR="00467995">
              <w:rPr>
                <w:rFonts w:ascii="Arial" w:hAnsi="Arial" w:cs="Arial"/>
                <w:sz w:val="20"/>
                <w:szCs w:val="20"/>
                <w:lang w:eastAsia="fr-FR"/>
              </w:rPr>
              <w:t xml:space="preserve">, independent of whether </w:t>
            </w:r>
            <w:r w:rsidR="008C3516" w:rsidRPr="00357A7E">
              <w:rPr>
                <w:rFonts w:ascii="Arial" w:hAnsi="Arial" w:cs="Arial"/>
                <w:sz w:val="20"/>
                <w:szCs w:val="20"/>
                <w:lang w:eastAsia="fr-FR"/>
              </w:rPr>
              <w:t xml:space="preserve">the </w:t>
            </w:r>
            <w:r w:rsidR="008C3516" w:rsidRPr="00357A7E">
              <w:rPr>
                <w:rFonts w:ascii="Arial" w:hAnsi="Arial" w:cs="Arial"/>
                <w:sz w:val="20"/>
                <w:szCs w:val="20"/>
                <w:lang w:eastAsia="fr-FR"/>
              </w:rPr>
              <w:lastRenderedPageBreak/>
              <w:t>claims arising from these events have been reported or not.</w:t>
            </w:r>
            <w:r w:rsidR="00FC5AFE">
              <w:rPr>
                <w:rFonts w:ascii="Arial" w:hAnsi="Arial" w:cs="Arial"/>
                <w:sz w:val="20"/>
                <w:szCs w:val="20"/>
                <w:lang w:eastAsia="fr-FR"/>
              </w:rPr>
              <w:t xml:space="preserve"> It should refer to end of quarter gross discounted best estimate claims provisions, gross of reinsurance. </w:t>
            </w:r>
          </w:p>
          <w:bookmarkEnd w:id="46"/>
          <w:p w14:paraId="5D6C0B03" w14:textId="4BBCEB68" w:rsidR="000E5B70" w:rsidRPr="00FD3514" w:rsidRDefault="000E5B70" w:rsidP="00FD3514">
            <w:pPr>
              <w:pStyle w:val="NormalLeft"/>
              <w:spacing w:line="360" w:lineRule="auto"/>
              <w:rPr>
                <w:rFonts w:ascii="Arial" w:hAnsi="Arial" w:cs="Arial"/>
                <w:sz w:val="20"/>
              </w:rPr>
            </w:pPr>
            <w:r w:rsidRPr="00FD3514">
              <w:rPr>
                <w:rFonts w:ascii="Arial" w:hAnsi="Arial" w:cs="Arial"/>
                <w:sz w:val="20"/>
                <w:szCs w:val="20"/>
                <w:lang w:eastAsia="fr-FR"/>
              </w:rPr>
              <w:t xml:space="preserve">The data should be reported in absolute amounts </w:t>
            </w:r>
            <w:r w:rsidR="008C3516" w:rsidRPr="00FD3514">
              <w:rPr>
                <w:rFonts w:ascii="Arial" w:hAnsi="Arial" w:cs="Arial"/>
                <w:sz w:val="20"/>
                <w:szCs w:val="20"/>
                <w:lang w:eastAsia="fr-FR"/>
              </w:rPr>
              <w:t>and discounted, net of salvage and subrogation and excluding any expenses as well as any future premiums.</w:t>
            </w:r>
          </w:p>
        </w:tc>
      </w:tr>
      <w:tr w:rsidR="001D1A12" w:rsidRPr="008626DA" w14:paraId="0DC5AC93" w14:textId="77777777" w:rsidTr="00FF61F9">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5FA5B1" w14:textId="77777777" w:rsidR="001D1A12" w:rsidRPr="008626DA" w:rsidRDefault="001D1A12" w:rsidP="00FF61F9">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lastRenderedPageBreak/>
              <w:t>ER</w:t>
            </w:r>
            <w:r w:rsidRPr="004454E4">
              <w:rPr>
                <w:rFonts w:ascii="Arial" w:hAnsi="Arial" w:cs="Arial"/>
                <w:sz w:val="20"/>
                <w:lang w:val="en-GB"/>
              </w:rPr>
              <w:t>0421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647003" w14:textId="6315E25B" w:rsidR="001D1A12" w:rsidRPr="008626DA" w:rsidRDefault="001D1A12" w:rsidP="00FF61F9">
            <w:pPr>
              <w:tabs>
                <w:tab w:val="left" w:pos="851"/>
                <w:tab w:val="right" w:pos="9356"/>
              </w:tabs>
              <w:spacing w:before="60" w:after="60" w:line="360" w:lineRule="atLeast"/>
              <w:rPr>
                <w:rFonts w:ascii="Arial" w:hAnsi="Arial" w:cs="Arial"/>
                <w:sz w:val="20"/>
                <w:lang w:val="en-GB"/>
              </w:rPr>
            </w:pPr>
            <w:r w:rsidRPr="00A76AA6">
              <w:rPr>
                <w:rFonts w:ascii="Arial" w:hAnsi="Arial" w:cs="Arial"/>
                <w:sz w:val="20"/>
                <w:lang w:val="en-GB"/>
              </w:rPr>
              <w:t xml:space="preserve">Gross claims paid in the current </w:t>
            </w:r>
            <w:del w:id="49" w:author="Author">
              <w:r w:rsidR="000A091F" w:rsidRPr="000A091F">
                <w:rPr>
                  <w:rFonts w:ascii="Arial" w:hAnsi="Arial" w:cs="Arial"/>
                  <w:sz w:val="20"/>
                  <w:lang w:val="en-GB"/>
                </w:rPr>
                <w:delText>quarter</w:delText>
              </w:r>
            </w:del>
            <w:ins w:id="50" w:author="Author">
              <w:r w:rsidRPr="00A76AA6">
                <w:rPr>
                  <w:rFonts w:ascii="Arial" w:hAnsi="Arial" w:cs="Arial"/>
                  <w:sz w:val="20"/>
                  <w:lang w:val="en-GB"/>
                </w:rPr>
                <w:t>financial year</w:t>
              </w:r>
            </w:ins>
            <w:r w:rsidRPr="00A76AA6">
              <w:rPr>
                <w:rFonts w:ascii="Arial" w:hAnsi="Arial" w:cs="Arial"/>
                <w:sz w:val="20"/>
                <w:lang w:val="en-GB"/>
              </w:rPr>
              <w:t xml:space="preserve"> relating to </w:t>
            </w:r>
            <w:del w:id="51" w:author="Author">
              <w:r w:rsidR="000A091F" w:rsidRPr="000A091F">
                <w:rPr>
                  <w:rFonts w:ascii="Arial" w:hAnsi="Arial" w:cs="Arial"/>
                  <w:sz w:val="20"/>
                  <w:lang w:val="en-GB"/>
                </w:rPr>
                <w:delText>risks covered</w:delText>
              </w:r>
            </w:del>
            <w:ins w:id="52" w:author="Author">
              <w:r w:rsidRPr="00A76AA6">
                <w:rPr>
                  <w:rFonts w:ascii="Arial" w:hAnsi="Arial" w:cs="Arial"/>
                  <w:sz w:val="20"/>
                  <w:lang w:val="en-GB"/>
                </w:rPr>
                <w:t>claims incurred</w:t>
              </w:r>
            </w:ins>
            <w:r w:rsidRPr="00A76AA6">
              <w:rPr>
                <w:rFonts w:ascii="Arial" w:hAnsi="Arial" w:cs="Arial"/>
                <w:sz w:val="20"/>
                <w:lang w:val="en-GB"/>
              </w:rPr>
              <w:t xml:space="preserve"> before the current </w:t>
            </w:r>
            <w:del w:id="53" w:author="Author">
              <w:r w:rsidR="000A091F" w:rsidRPr="000A091F">
                <w:rPr>
                  <w:rFonts w:ascii="Arial" w:hAnsi="Arial" w:cs="Arial"/>
                  <w:sz w:val="20"/>
                  <w:lang w:val="en-GB"/>
                </w:rPr>
                <w:delText>reporting period</w:delText>
              </w:r>
            </w:del>
            <w:ins w:id="54" w:author="Author">
              <w:r w:rsidR="00190A35">
                <w:rPr>
                  <w:rFonts w:ascii="Arial" w:hAnsi="Arial" w:cs="Arial"/>
                  <w:sz w:val="20"/>
                  <w:lang w:val="en-GB"/>
                </w:rPr>
                <w:t>financial year</w:t>
              </w:r>
            </w:ins>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6B29EE8A" w14:textId="56EF5E47" w:rsidR="001D1A12" w:rsidRDefault="001D1A12" w:rsidP="00FF61F9">
            <w:pPr>
              <w:pStyle w:val="NormalLeft"/>
              <w:spacing w:line="360" w:lineRule="auto"/>
              <w:rPr>
                <w:ins w:id="55" w:author="Author"/>
                <w:rFonts w:ascii="Arial" w:hAnsi="Arial" w:cs="Arial"/>
                <w:sz w:val="20"/>
                <w:szCs w:val="20"/>
                <w:lang w:eastAsia="fr-FR"/>
              </w:rPr>
            </w:pPr>
            <w:r>
              <w:rPr>
                <w:rFonts w:ascii="Arial" w:hAnsi="Arial" w:cs="Arial"/>
                <w:sz w:val="20"/>
                <w:szCs w:val="20"/>
                <w:lang w:eastAsia="fr-FR"/>
              </w:rPr>
              <w:t xml:space="preserve">Total </w:t>
            </w:r>
            <w:del w:id="56" w:author="Author">
              <w:r w:rsidR="000A091F" w:rsidRPr="00C36E5B">
                <w:rPr>
                  <w:rFonts w:ascii="Arial" w:hAnsi="Arial" w:cs="Arial"/>
                  <w:sz w:val="20"/>
                  <w:szCs w:val="20"/>
                  <w:lang w:eastAsia="fr-FR"/>
                </w:rPr>
                <w:delText xml:space="preserve">end of quarter </w:delText>
              </w:r>
            </w:del>
            <w:r>
              <w:rPr>
                <w:rFonts w:ascii="Arial" w:hAnsi="Arial" w:cs="Arial"/>
                <w:sz w:val="20"/>
                <w:szCs w:val="20"/>
                <w:lang w:eastAsia="fr-FR"/>
              </w:rPr>
              <w:t>gross claims paid</w:t>
            </w:r>
            <w:ins w:id="57" w:author="Author">
              <w:r>
                <w:rPr>
                  <w:rFonts w:ascii="Arial" w:hAnsi="Arial" w:cs="Arial"/>
                  <w:sz w:val="20"/>
                  <w:szCs w:val="20"/>
                  <w:lang w:eastAsia="fr-FR"/>
                </w:rPr>
                <w:t xml:space="preserve"> year-to-date</w:t>
              </w:r>
            </w:ins>
            <w:r>
              <w:rPr>
                <w:rFonts w:ascii="Arial" w:hAnsi="Arial" w:cs="Arial"/>
                <w:sz w:val="20"/>
                <w:szCs w:val="20"/>
                <w:lang w:eastAsia="fr-FR"/>
              </w:rPr>
              <w:t xml:space="preserve">, net of salvage and subrogation, excluding expenses. This shows the gross claims payments made in the current </w:t>
            </w:r>
            <w:del w:id="58" w:author="Author">
              <w:r w:rsidR="000A091F">
                <w:rPr>
                  <w:rFonts w:ascii="Arial" w:hAnsi="Arial" w:cs="Arial"/>
                  <w:sz w:val="20"/>
                  <w:szCs w:val="20"/>
                  <w:lang w:eastAsia="fr-FR"/>
                </w:rPr>
                <w:delText>reporting period</w:delText>
              </w:r>
            </w:del>
            <w:ins w:id="59" w:author="Author">
              <w:r>
                <w:rPr>
                  <w:rFonts w:ascii="Arial" w:hAnsi="Arial" w:cs="Arial"/>
                  <w:sz w:val="20"/>
                  <w:szCs w:val="20"/>
                  <w:lang w:eastAsia="fr-FR"/>
                </w:rPr>
                <w:t>financial year</w:t>
              </w:r>
            </w:ins>
            <w:r>
              <w:rPr>
                <w:rFonts w:ascii="Arial" w:hAnsi="Arial" w:cs="Arial"/>
                <w:sz w:val="20"/>
                <w:szCs w:val="20"/>
                <w:lang w:eastAsia="fr-FR"/>
              </w:rPr>
              <w:t xml:space="preserve"> corresponding to </w:t>
            </w:r>
            <w:del w:id="60" w:author="Author">
              <w:r w:rsidR="000A091F">
                <w:rPr>
                  <w:rFonts w:ascii="Arial" w:hAnsi="Arial" w:cs="Arial"/>
                  <w:sz w:val="20"/>
                  <w:szCs w:val="20"/>
                  <w:lang w:eastAsia="fr-FR"/>
                </w:rPr>
                <w:delText>risks covered</w:delText>
              </w:r>
            </w:del>
            <w:ins w:id="61" w:author="Author">
              <w:r>
                <w:rPr>
                  <w:rFonts w:ascii="Arial" w:hAnsi="Arial" w:cs="Arial"/>
                  <w:sz w:val="20"/>
                  <w:szCs w:val="20"/>
                  <w:lang w:eastAsia="fr-FR"/>
                </w:rPr>
                <w:t>claims incurred</w:t>
              </w:r>
            </w:ins>
            <w:r>
              <w:rPr>
                <w:rFonts w:ascii="Arial" w:hAnsi="Arial" w:cs="Arial"/>
                <w:sz w:val="20"/>
                <w:szCs w:val="20"/>
                <w:lang w:eastAsia="fr-FR"/>
              </w:rPr>
              <w:t xml:space="preserve"> in previous </w:t>
            </w:r>
            <w:del w:id="62" w:author="Author">
              <w:r w:rsidR="000A091F">
                <w:rPr>
                  <w:rFonts w:ascii="Arial" w:hAnsi="Arial" w:cs="Arial"/>
                  <w:sz w:val="20"/>
                  <w:szCs w:val="20"/>
                  <w:lang w:eastAsia="fr-FR"/>
                </w:rPr>
                <w:delText>reporting periods</w:delText>
              </w:r>
            </w:del>
            <w:ins w:id="63" w:author="Author">
              <w:r w:rsidR="00655DE8">
                <w:rPr>
                  <w:rFonts w:ascii="Arial" w:hAnsi="Arial" w:cs="Arial"/>
                  <w:sz w:val="20"/>
                  <w:szCs w:val="20"/>
                  <w:lang w:eastAsia="fr-FR"/>
                </w:rPr>
                <w:t>financial year</w:t>
              </w:r>
              <w:r w:rsidR="005531A2">
                <w:rPr>
                  <w:rFonts w:ascii="Arial" w:hAnsi="Arial" w:cs="Arial"/>
                  <w:sz w:val="20"/>
                  <w:szCs w:val="20"/>
                  <w:lang w:eastAsia="fr-FR"/>
                </w:rPr>
                <w:t>s</w:t>
              </w:r>
            </w:ins>
            <w:r>
              <w:rPr>
                <w:rFonts w:ascii="Arial" w:hAnsi="Arial" w:cs="Arial"/>
                <w:sz w:val="20"/>
                <w:szCs w:val="20"/>
                <w:lang w:eastAsia="fr-FR"/>
              </w:rPr>
              <w:t xml:space="preserve"> (N-1 or prior) (which is the delay between the accident/underwriting date and the payment date).</w:t>
            </w:r>
            <w:ins w:id="64" w:author="Author">
              <w:r>
                <w:rPr>
                  <w:rFonts w:ascii="Arial" w:hAnsi="Arial" w:cs="Arial"/>
                  <w:sz w:val="20"/>
                  <w:szCs w:val="20"/>
                  <w:lang w:eastAsia="fr-FR"/>
                </w:rPr>
                <w:t xml:space="preserve"> </w:t>
              </w:r>
            </w:ins>
          </w:p>
          <w:p w14:paraId="42B120F7" w14:textId="0403F473" w:rsidR="001D1A12" w:rsidRDefault="00B7202F" w:rsidP="00FF61F9">
            <w:pPr>
              <w:pStyle w:val="NormalLeft"/>
              <w:spacing w:line="360" w:lineRule="auto"/>
              <w:rPr>
                <w:ins w:id="65" w:author="Author"/>
                <w:rFonts w:ascii="Arial" w:hAnsi="Arial" w:cs="Arial"/>
                <w:sz w:val="20"/>
                <w:szCs w:val="20"/>
              </w:rPr>
            </w:pPr>
            <w:ins w:id="66" w:author="Author">
              <w:r>
                <w:rPr>
                  <w:rFonts w:ascii="Arial" w:hAnsi="Arial" w:cs="Arial"/>
                  <w:sz w:val="20"/>
                  <w:szCs w:val="20"/>
                </w:rPr>
                <w:t>E.g.,</w:t>
              </w:r>
              <w:r w:rsidR="005531A2">
                <w:rPr>
                  <w:rFonts w:ascii="Arial" w:hAnsi="Arial" w:cs="Arial"/>
                  <w:sz w:val="20"/>
                  <w:szCs w:val="20"/>
                </w:rPr>
                <w:t xml:space="preserve"> Q1 and Q2 of financial year N would be reported as follows</w:t>
              </w:r>
            </w:ins>
          </w:p>
          <w:p w14:paraId="204A6EE3" w14:textId="5AFACB93" w:rsidR="001D1A12" w:rsidRDefault="001D1A12" w:rsidP="00FF61F9">
            <w:pPr>
              <w:pStyle w:val="NormalLeft"/>
              <w:spacing w:line="360" w:lineRule="auto"/>
              <w:ind w:left="483" w:hanging="483"/>
              <w:rPr>
                <w:ins w:id="67" w:author="Author"/>
                <w:rFonts w:ascii="Arial" w:hAnsi="Arial" w:cs="Arial"/>
                <w:sz w:val="20"/>
                <w:szCs w:val="20"/>
              </w:rPr>
            </w:pPr>
            <w:ins w:id="68" w:author="Author">
              <w:r>
                <w:rPr>
                  <w:rFonts w:ascii="Arial" w:hAnsi="Arial" w:cs="Arial"/>
                  <w:sz w:val="20"/>
                  <w:szCs w:val="20"/>
                </w:rPr>
                <w:t xml:space="preserve">Q1: Claims paid in Q1 </w:t>
              </w:r>
              <w:r w:rsidR="00B7202F">
                <w:rPr>
                  <w:rFonts w:ascii="Arial" w:hAnsi="Arial" w:cs="Arial"/>
                  <w:sz w:val="20"/>
                  <w:szCs w:val="20"/>
                </w:rPr>
                <w:t xml:space="preserve">of </w:t>
              </w:r>
              <w:r w:rsidR="00FF61F9">
                <w:rPr>
                  <w:rFonts w:ascii="Arial" w:hAnsi="Arial" w:cs="Arial"/>
                  <w:sz w:val="20"/>
                  <w:szCs w:val="20"/>
                </w:rPr>
                <w:t xml:space="preserve">the current financial </w:t>
              </w:r>
              <w:r w:rsidR="00B7202F">
                <w:rPr>
                  <w:rFonts w:ascii="Arial" w:hAnsi="Arial" w:cs="Arial"/>
                  <w:sz w:val="20"/>
                  <w:szCs w:val="20"/>
                </w:rPr>
                <w:t xml:space="preserve">year </w:t>
              </w:r>
              <w:r w:rsidR="00FF61F9">
                <w:rPr>
                  <w:rFonts w:ascii="Arial" w:hAnsi="Arial" w:cs="Arial"/>
                  <w:sz w:val="20"/>
                  <w:szCs w:val="20"/>
                  <w:lang w:eastAsia="fr-FR"/>
                </w:rPr>
                <w:t>(</w:t>
              </w:r>
              <w:r w:rsidR="00B7202F">
                <w:rPr>
                  <w:rFonts w:ascii="Arial" w:hAnsi="Arial" w:cs="Arial"/>
                  <w:sz w:val="20"/>
                  <w:szCs w:val="20"/>
                </w:rPr>
                <w:t>N</w:t>
              </w:r>
              <w:r w:rsidR="00FF61F9">
                <w:rPr>
                  <w:rFonts w:ascii="Arial" w:hAnsi="Arial" w:cs="Arial"/>
                  <w:sz w:val="20"/>
                  <w:szCs w:val="20"/>
                </w:rPr>
                <w:t>)</w:t>
              </w:r>
              <w:r w:rsidR="00B7202F">
                <w:rPr>
                  <w:rFonts w:ascii="Arial" w:hAnsi="Arial" w:cs="Arial"/>
                  <w:sz w:val="20"/>
                  <w:szCs w:val="20"/>
                </w:rPr>
                <w:t xml:space="preserve"> </w:t>
              </w:r>
              <w:r>
                <w:rPr>
                  <w:rFonts w:ascii="Arial" w:hAnsi="Arial" w:cs="Arial"/>
                  <w:sz w:val="20"/>
                  <w:szCs w:val="20"/>
                </w:rPr>
                <w:t xml:space="preserve">relating to claims incurred before </w:t>
              </w:r>
              <w:r w:rsidR="00FF61F9">
                <w:rPr>
                  <w:rFonts w:ascii="Arial" w:hAnsi="Arial" w:cs="Arial"/>
                  <w:sz w:val="20"/>
                  <w:szCs w:val="20"/>
                </w:rPr>
                <w:t>the current</w:t>
              </w:r>
              <w:r>
                <w:rPr>
                  <w:rFonts w:ascii="Arial" w:hAnsi="Arial" w:cs="Arial"/>
                  <w:sz w:val="20"/>
                  <w:szCs w:val="20"/>
                </w:rPr>
                <w:t xml:space="preserve"> </w:t>
              </w:r>
              <w:r w:rsidR="00655DE8">
                <w:rPr>
                  <w:rFonts w:ascii="Arial" w:hAnsi="Arial" w:cs="Arial"/>
                  <w:sz w:val="20"/>
                  <w:szCs w:val="20"/>
                </w:rPr>
                <w:t xml:space="preserve">financial year </w:t>
              </w:r>
              <w:r w:rsidR="00FF61F9">
                <w:rPr>
                  <w:rFonts w:ascii="Arial" w:hAnsi="Arial" w:cs="Arial"/>
                  <w:sz w:val="20"/>
                  <w:szCs w:val="20"/>
                </w:rPr>
                <w:t>(</w:t>
              </w:r>
              <w:r w:rsidR="005531A2">
                <w:rPr>
                  <w:rFonts w:ascii="Arial" w:hAnsi="Arial" w:cs="Arial"/>
                  <w:sz w:val="20"/>
                  <w:szCs w:val="20"/>
                </w:rPr>
                <w:t>N-1 or prior</w:t>
              </w:r>
              <w:r w:rsidR="00FF61F9">
                <w:rPr>
                  <w:rFonts w:ascii="Arial" w:hAnsi="Arial" w:cs="Arial"/>
                  <w:sz w:val="20"/>
                  <w:szCs w:val="20"/>
                </w:rPr>
                <w:t>)</w:t>
              </w:r>
            </w:ins>
          </w:p>
          <w:p w14:paraId="7AA457B5" w14:textId="189AE5EF" w:rsidR="001D1A12" w:rsidRPr="00C36E5B" w:rsidRDefault="001D1A12" w:rsidP="00AC3BA0">
            <w:pPr>
              <w:pStyle w:val="NormalLeft"/>
              <w:spacing w:before="0" w:line="360" w:lineRule="auto"/>
              <w:ind w:left="483" w:hanging="483"/>
              <w:rPr>
                <w:rFonts w:ascii="Arial" w:hAnsi="Arial" w:cs="Arial"/>
                <w:sz w:val="20"/>
                <w:szCs w:val="20"/>
              </w:rPr>
            </w:pPr>
            <w:ins w:id="69" w:author="Author">
              <w:r>
                <w:rPr>
                  <w:rFonts w:ascii="Arial" w:hAnsi="Arial" w:cs="Arial"/>
                  <w:sz w:val="20"/>
                  <w:szCs w:val="20"/>
                </w:rPr>
                <w:t xml:space="preserve">Q2: </w:t>
              </w:r>
              <w:r w:rsidR="00C8491D">
                <w:rPr>
                  <w:rFonts w:ascii="Arial" w:hAnsi="Arial" w:cs="Arial"/>
                  <w:sz w:val="20"/>
                  <w:szCs w:val="20"/>
                </w:rPr>
                <w:t xml:space="preserve">Claims paid in Q1 and Q2 of the current financial year </w:t>
              </w:r>
              <w:r w:rsidR="00C8491D">
                <w:rPr>
                  <w:rFonts w:ascii="Arial" w:hAnsi="Arial" w:cs="Arial"/>
                  <w:sz w:val="20"/>
                  <w:szCs w:val="20"/>
                  <w:lang w:eastAsia="fr-FR"/>
                </w:rPr>
                <w:t>(</w:t>
              </w:r>
              <w:r w:rsidR="00C8491D">
                <w:rPr>
                  <w:rFonts w:ascii="Arial" w:hAnsi="Arial" w:cs="Arial"/>
                  <w:sz w:val="20"/>
                  <w:szCs w:val="20"/>
                </w:rPr>
                <w:t>N) relating to claims incurred before the current financial year (N-1 or prior)</w:t>
              </w:r>
            </w:ins>
          </w:p>
        </w:tc>
      </w:tr>
      <w:tr w:rsidR="001D1A12" w:rsidRPr="001A2AB1" w14:paraId="45A02148" w14:textId="77777777" w:rsidTr="00FF61F9">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7A3394" w14:textId="77777777" w:rsidR="001D1A12" w:rsidRPr="001A2AB1" w:rsidRDefault="001D1A12" w:rsidP="00FF61F9">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ER</w:t>
            </w:r>
            <w:r w:rsidRPr="004454E4">
              <w:rPr>
                <w:rFonts w:ascii="Arial" w:hAnsi="Arial" w:cs="Arial"/>
                <w:sz w:val="20"/>
                <w:lang w:val="en-GB"/>
              </w:rPr>
              <w:t>042</w:t>
            </w:r>
            <w:r>
              <w:rPr>
                <w:rFonts w:ascii="Arial" w:hAnsi="Arial" w:cs="Arial"/>
                <w:sz w:val="20"/>
                <w:lang w:val="en-GB"/>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19AD1A" w14:textId="4BA3BE1F" w:rsidR="001D1A12" w:rsidRPr="001A2AB1" w:rsidRDefault="001D1A12" w:rsidP="00FF61F9">
            <w:pPr>
              <w:tabs>
                <w:tab w:val="left" w:pos="851"/>
                <w:tab w:val="right" w:pos="9356"/>
              </w:tabs>
              <w:spacing w:before="60" w:after="60" w:line="360" w:lineRule="atLeast"/>
              <w:rPr>
                <w:rFonts w:ascii="Arial" w:hAnsi="Arial" w:cs="Arial"/>
                <w:sz w:val="20"/>
                <w:lang w:val="en-GB"/>
              </w:rPr>
            </w:pPr>
            <w:r w:rsidRPr="00A76AA6">
              <w:rPr>
                <w:rFonts w:ascii="Arial" w:hAnsi="Arial" w:cs="Arial"/>
                <w:sz w:val="20"/>
                <w:lang w:val="en-GB"/>
              </w:rPr>
              <w:t xml:space="preserve">Gross claims paid in the current </w:t>
            </w:r>
            <w:del w:id="70" w:author="Author">
              <w:r w:rsidR="000A091F" w:rsidRPr="000A091F">
                <w:rPr>
                  <w:rFonts w:ascii="Arial" w:hAnsi="Arial" w:cs="Arial"/>
                  <w:sz w:val="20"/>
                  <w:lang w:val="en-GB"/>
                </w:rPr>
                <w:delText>quarter</w:delText>
              </w:r>
            </w:del>
            <w:ins w:id="71" w:author="Author">
              <w:r w:rsidRPr="00A76AA6">
                <w:rPr>
                  <w:rFonts w:ascii="Arial" w:hAnsi="Arial" w:cs="Arial"/>
                  <w:sz w:val="20"/>
                  <w:lang w:val="en-GB"/>
                </w:rPr>
                <w:t>financial year</w:t>
              </w:r>
            </w:ins>
            <w:r w:rsidRPr="00A76AA6">
              <w:rPr>
                <w:rFonts w:ascii="Arial" w:hAnsi="Arial" w:cs="Arial"/>
                <w:sz w:val="20"/>
                <w:lang w:val="en-GB"/>
              </w:rPr>
              <w:t xml:space="preserve"> relating to </w:t>
            </w:r>
            <w:del w:id="72" w:author="Author">
              <w:r w:rsidR="000A091F" w:rsidRPr="000A091F">
                <w:rPr>
                  <w:rFonts w:ascii="Arial" w:hAnsi="Arial" w:cs="Arial"/>
                  <w:sz w:val="20"/>
                  <w:lang w:val="en-GB"/>
                </w:rPr>
                <w:delText>risks covered</w:delText>
              </w:r>
            </w:del>
            <w:ins w:id="73" w:author="Author">
              <w:r w:rsidRPr="00A76AA6">
                <w:rPr>
                  <w:rFonts w:ascii="Arial" w:hAnsi="Arial" w:cs="Arial"/>
                  <w:sz w:val="20"/>
                  <w:lang w:val="en-GB"/>
                </w:rPr>
                <w:t>claims incurred</w:t>
              </w:r>
            </w:ins>
            <w:r w:rsidRPr="00A76AA6">
              <w:rPr>
                <w:rFonts w:ascii="Arial" w:hAnsi="Arial" w:cs="Arial"/>
                <w:sz w:val="20"/>
                <w:lang w:val="en-GB"/>
              </w:rPr>
              <w:t xml:space="preserve"> in the current</w:t>
            </w:r>
            <w:r>
              <w:rPr>
                <w:rFonts w:ascii="Arial" w:hAnsi="Arial" w:cs="Arial"/>
                <w:sz w:val="20"/>
                <w:lang w:val="en-GB"/>
              </w:rPr>
              <w:t xml:space="preserve"> </w:t>
            </w:r>
            <w:del w:id="74" w:author="Author">
              <w:r w:rsidR="000A091F" w:rsidRPr="000A091F">
                <w:rPr>
                  <w:rFonts w:ascii="Arial" w:hAnsi="Arial" w:cs="Arial"/>
                  <w:sz w:val="20"/>
                  <w:lang w:val="en-GB"/>
                </w:rPr>
                <w:delText>reporting period</w:delText>
              </w:r>
            </w:del>
            <w:ins w:id="75" w:author="Author">
              <w:r w:rsidR="00655DE8">
                <w:rPr>
                  <w:rFonts w:ascii="Arial" w:hAnsi="Arial" w:cs="Arial"/>
                  <w:sz w:val="20"/>
                  <w:lang w:val="en-GB"/>
                </w:rPr>
                <w:t>financial year</w:t>
              </w:r>
            </w:ins>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E128D7F" w14:textId="5E24EC7A" w:rsidR="001D1A12" w:rsidRDefault="001D1A12" w:rsidP="00FF61F9">
            <w:pPr>
              <w:pStyle w:val="NormalLeft"/>
              <w:spacing w:line="360" w:lineRule="auto"/>
              <w:rPr>
                <w:rFonts w:ascii="Arial" w:hAnsi="Arial" w:cs="Arial"/>
                <w:sz w:val="20"/>
                <w:szCs w:val="20"/>
                <w:lang w:eastAsia="fr-FR"/>
              </w:rPr>
            </w:pPr>
            <w:r>
              <w:rPr>
                <w:rFonts w:ascii="Arial" w:hAnsi="Arial" w:cs="Arial"/>
                <w:sz w:val="20"/>
                <w:szCs w:val="20"/>
                <w:lang w:eastAsia="fr-FR"/>
              </w:rPr>
              <w:t xml:space="preserve">Total </w:t>
            </w:r>
            <w:del w:id="76" w:author="Author">
              <w:r w:rsidR="000A091F" w:rsidRPr="008626DA">
                <w:rPr>
                  <w:rFonts w:ascii="Arial" w:hAnsi="Arial" w:cs="Arial"/>
                  <w:sz w:val="20"/>
                  <w:szCs w:val="20"/>
                  <w:lang w:eastAsia="fr-FR"/>
                </w:rPr>
                <w:delText xml:space="preserve">end of quarter </w:delText>
              </w:r>
            </w:del>
            <w:r>
              <w:rPr>
                <w:rFonts w:ascii="Arial" w:hAnsi="Arial" w:cs="Arial"/>
                <w:sz w:val="20"/>
                <w:szCs w:val="20"/>
                <w:lang w:eastAsia="fr-FR"/>
              </w:rPr>
              <w:t>gross claims paid</w:t>
            </w:r>
            <w:ins w:id="77" w:author="Author">
              <w:r>
                <w:rPr>
                  <w:rFonts w:ascii="Arial" w:hAnsi="Arial" w:cs="Arial"/>
                  <w:sz w:val="20"/>
                  <w:szCs w:val="20"/>
                  <w:lang w:eastAsia="fr-FR"/>
                </w:rPr>
                <w:t xml:space="preserve"> year-to-date</w:t>
              </w:r>
            </w:ins>
            <w:r>
              <w:rPr>
                <w:rFonts w:ascii="Arial" w:hAnsi="Arial" w:cs="Arial"/>
                <w:sz w:val="20"/>
                <w:szCs w:val="20"/>
                <w:lang w:eastAsia="fr-FR"/>
              </w:rPr>
              <w:t xml:space="preserve">, net of salvage and subrogation, excluding expenses. This shows the gross claims payments made in the current reporting period corresponding to </w:t>
            </w:r>
            <w:del w:id="78" w:author="Author">
              <w:r w:rsidR="000A091F">
                <w:rPr>
                  <w:rFonts w:ascii="Arial" w:hAnsi="Arial" w:cs="Arial"/>
                  <w:sz w:val="20"/>
                  <w:szCs w:val="20"/>
                  <w:lang w:eastAsia="fr-FR"/>
                </w:rPr>
                <w:delText>risks covered</w:delText>
              </w:r>
            </w:del>
            <w:ins w:id="79" w:author="Author">
              <w:r>
                <w:rPr>
                  <w:rFonts w:ascii="Arial" w:hAnsi="Arial" w:cs="Arial"/>
                  <w:sz w:val="20"/>
                  <w:szCs w:val="20"/>
                  <w:lang w:eastAsia="fr-FR"/>
                </w:rPr>
                <w:t>claims incurred</w:t>
              </w:r>
            </w:ins>
            <w:r>
              <w:rPr>
                <w:rFonts w:ascii="Arial" w:hAnsi="Arial" w:cs="Arial"/>
                <w:sz w:val="20"/>
                <w:szCs w:val="20"/>
                <w:lang w:eastAsia="fr-FR"/>
              </w:rPr>
              <w:t xml:space="preserve"> in the current </w:t>
            </w:r>
            <w:del w:id="80" w:author="Author">
              <w:r w:rsidR="000A091F">
                <w:rPr>
                  <w:rFonts w:ascii="Arial" w:hAnsi="Arial" w:cs="Arial"/>
                  <w:sz w:val="20"/>
                  <w:szCs w:val="20"/>
                  <w:lang w:eastAsia="fr-FR"/>
                </w:rPr>
                <w:delText>reporting period</w:delText>
              </w:r>
            </w:del>
            <w:ins w:id="81" w:author="Author">
              <w:r w:rsidR="00655DE8">
                <w:rPr>
                  <w:rFonts w:ascii="Arial" w:hAnsi="Arial" w:cs="Arial"/>
                  <w:sz w:val="20"/>
                  <w:szCs w:val="20"/>
                  <w:lang w:eastAsia="fr-FR"/>
                </w:rPr>
                <w:t>financial year</w:t>
              </w:r>
            </w:ins>
            <w:r>
              <w:rPr>
                <w:rFonts w:ascii="Arial" w:hAnsi="Arial" w:cs="Arial"/>
                <w:sz w:val="20"/>
                <w:szCs w:val="20"/>
                <w:lang w:eastAsia="fr-FR"/>
              </w:rPr>
              <w:t xml:space="preserve"> N.</w:t>
            </w:r>
          </w:p>
          <w:p w14:paraId="465D9B4A" w14:textId="06F63855" w:rsidR="00B7202F" w:rsidRDefault="00B7202F" w:rsidP="00B7202F">
            <w:pPr>
              <w:pStyle w:val="NormalLeft"/>
              <w:spacing w:line="360" w:lineRule="auto"/>
              <w:rPr>
                <w:ins w:id="82" w:author="Author"/>
                <w:rFonts w:ascii="Arial" w:hAnsi="Arial" w:cs="Arial"/>
                <w:sz w:val="20"/>
                <w:szCs w:val="20"/>
              </w:rPr>
            </w:pPr>
            <w:ins w:id="83" w:author="Author">
              <w:r>
                <w:rPr>
                  <w:rFonts w:ascii="Arial" w:hAnsi="Arial" w:cs="Arial"/>
                  <w:sz w:val="20"/>
                  <w:szCs w:val="20"/>
                </w:rPr>
                <w:t>E.g., Q1 and Q2 of financial year N would be reported as follows</w:t>
              </w:r>
            </w:ins>
          </w:p>
          <w:p w14:paraId="30B772F0" w14:textId="40FD83D9" w:rsidR="001D1A12" w:rsidRDefault="001D1A12" w:rsidP="00B7202F">
            <w:pPr>
              <w:pStyle w:val="NormalLeft"/>
              <w:spacing w:line="360" w:lineRule="auto"/>
              <w:ind w:left="346" w:hanging="346"/>
              <w:rPr>
                <w:ins w:id="84" w:author="Author"/>
                <w:rFonts w:ascii="Arial" w:hAnsi="Arial" w:cs="Arial"/>
                <w:sz w:val="20"/>
                <w:szCs w:val="20"/>
              </w:rPr>
            </w:pPr>
            <w:ins w:id="85" w:author="Author">
              <w:r>
                <w:rPr>
                  <w:rFonts w:ascii="Arial" w:hAnsi="Arial" w:cs="Arial"/>
                  <w:sz w:val="20"/>
                  <w:szCs w:val="20"/>
                </w:rPr>
                <w:t xml:space="preserve">Q1: Claims paid in Q1 </w:t>
              </w:r>
              <w:r w:rsidR="00B7202F">
                <w:rPr>
                  <w:rFonts w:ascii="Arial" w:hAnsi="Arial" w:cs="Arial"/>
                  <w:sz w:val="20"/>
                  <w:szCs w:val="20"/>
                </w:rPr>
                <w:t>of</w:t>
              </w:r>
              <w:r w:rsidR="00C8491D">
                <w:rPr>
                  <w:rFonts w:ascii="Arial" w:hAnsi="Arial" w:cs="Arial"/>
                  <w:sz w:val="20"/>
                  <w:szCs w:val="20"/>
                </w:rPr>
                <w:t xml:space="preserve"> the current financial</w:t>
              </w:r>
              <w:r w:rsidR="00B7202F">
                <w:rPr>
                  <w:rFonts w:ascii="Arial" w:hAnsi="Arial" w:cs="Arial"/>
                  <w:sz w:val="20"/>
                  <w:szCs w:val="20"/>
                </w:rPr>
                <w:t xml:space="preserve"> year </w:t>
              </w:r>
              <w:r w:rsidR="00C8491D">
                <w:rPr>
                  <w:rFonts w:ascii="Arial" w:hAnsi="Arial" w:cs="Arial"/>
                  <w:sz w:val="20"/>
                  <w:szCs w:val="20"/>
                  <w:lang w:eastAsia="fr-FR"/>
                </w:rPr>
                <w:t>(</w:t>
              </w:r>
              <w:r w:rsidR="00B7202F">
                <w:rPr>
                  <w:rFonts w:ascii="Arial" w:hAnsi="Arial" w:cs="Arial"/>
                  <w:sz w:val="20"/>
                  <w:szCs w:val="20"/>
                </w:rPr>
                <w:t>N</w:t>
              </w:r>
              <w:r w:rsidR="00C8491D">
                <w:rPr>
                  <w:rFonts w:ascii="Arial" w:hAnsi="Arial" w:cs="Arial"/>
                  <w:sz w:val="20"/>
                  <w:szCs w:val="20"/>
                </w:rPr>
                <w:t>)</w:t>
              </w:r>
              <w:r w:rsidR="00B7202F">
                <w:rPr>
                  <w:rFonts w:ascii="Arial" w:hAnsi="Arial" w:cs="Arial"/>
                  <w:sz w:val="20"/>
                  <w:szCs w:val="20"/>
                </w:rPr>
                <w:t xml:space="preserve"> </w:t>
              </w:r>
              <w:r>
                <w:rPr>
                  <w:rFonts w:ascii="Arial" w:hAnsi="Arial" w:cs="Arial"/>
                  <w:sz w:val="20"/>
                  <w:szCs w:val="20"/>
                </w:rPr>
                <w:t xml:space="preserve">relating to claims incurred in </w:t>
              </w:r>
              <w:r w:rsidR="00B7202F">
                <w:rPr>
                  <w:rFonts w:ascii="Arial" w:hAnsi="Arial" w:cs="Arial"/>
                  <w:sz w:val="20"/>
                  <w:szCs w:val="20"/>
                </w:rPr>
                <w:t xml:space="preserve">the current financial year </w:t>
              </w:r>
              <w:r w:rsidR="00C8491D">
                <w:rPr>
                  <w:rFonts w:ascii="Arial" w:hAnsi="Arial" w:cs="Arial"/>
                  <w:sz w:val="20"/>
                  <w:szCs w:val="20"/>
                </w:rPr>
                <w:t>(</w:t>
              </w:r>
              <w:r w:rsidR="00B7202F">
                <w:rPr>
                  <w:rFonts w:ascii="Arial" w:hAnsi="Arial" w:cs="Arial"/>
                  <w:sz w:val="20"/>
                  <w:szCs w:val="20"/>
                </w:rPr>
                <w:t>N</w:t>
              </w:r>
              <w:r w:rsidR="00C8491D">
                <w:rPr>
                  <w:rFonts w:ascii="Arial" w:hAnsi="Arial" w:cs="Arial"/>
                  <w:sz w:val="20"/>
                  <w:szCs w:val="20"/>
                </w:rPr>
                <w:t>)</w:t>
              </w:r>
            </w:ins>
          </w:p>
          <w:p w14:paraId="2D80EA10" w14:textId="4E4B0A4B" w:rsidR="001D1A12" w:rsidRPr="00C36E5B" w:rsidRDefault="001D1A12" w:rsidP="00AC3BA0">
            <w:pPr>
              <w:pStyle w:val="NormalLeft"/>
              <w:spacing w:line="360" w:lineRule="auto"/>
              <w:ind w:left="341" w:hanging="341"/>
              <w:rPr>
                <w:rFonts w:ascii="Arial" w:hAnsi="Arial" w:cs="Arial"/>
                <w:sz w:val="20"/>
                <w:szCs w:val="20"/>
              </w:rPr>
            </w:pPr>
            <w:ins w:id="86" w:author="Author">
              <w:r>
                <w:rPr>
                  <w:rFonts w:ascii="Arial" w:hAnsi="Arial" w:cs="Arial"/>
                  <w:sz w:val="20"/>
                  <w:szCs w:val="20"/>
                </w:rPr>
                <w:lastRenderedPageBreak/>
                <w:t xml:space="preserve">Q2: </w:t>
              </w:r>
              <w:r w:rsidR="00C8491D">
                <w:rPr>
                  <w:rFonts w:ascii="Arial" w:hAnsi="Arial" w:cs="Arial"/>
                  <w:sz w:val="20"/>
                  <w:szCs w:val="20"/>
                </w:rPr>
                <w:t xml:space="preserve">Claims paid in Q1 and Q2 of the current financial year </w:t>
              </w:r>
              <w:r w:rsidR="00C8491D">
                <w:rPr>
                  <w:rFonts w:ascii="Arial" w:hAnsi="Arial" w:cs="Arial"/>
                  <w:sz w:val="20"/>
                  <w:szCs w:val="20"/>
                  <w:lang w:eastAsia="fr-FR"/>
                </w:rPr>
                <w:t>(</w:t>
              </w:r>
              <w:r w:rsidR="00C8491D">
                <w:rPr>
                  <w:rFonts w:ascii="Arial" w:hAnsi="Arial" w:cs="Arial"/>
                  <w:sz w:val="20"/>
                  <w:szCs w:val="20"/>
                </w:rPr>
                <w:t>N) relating to claims incurred in the current financial year (N)</w:t>
              </w:r>
            </w:ins>
          </w:p>
        </w:tc>
      </w:tr>
      <w:bookmarkEnd w:id="43"/>
    </w:tbl>
    <w:p w14:paraId="4990FB02" w14:textId="77777777" w:rsidR="00620732" w:rsidRPr="005D52FF" w:rsidRDefault="00620732" w:rsidP="00F21D28">
      <w:pPr>
        <w:spacing w:before="60" w:after="120" w:line="360" w:lineRule="atLeast"/>
        <w:rPr>
          <w:del w:id="87" w:author="Author"/>
          <w:rFonts w:ascii="Arial" w:hAnsi="Arial" w:cs="Arial"/>
          <w:color w:val="FF0000"/>
          <w:sz w:val="20"/>
          <w:lang w:val="en-GB"/>
        </w:rPr>
      </w:pPr>
    </w:p>
    <w:p w14:paraId="4F984C5C" w14:textId="77777777" w:rsidR="006853DA" w:rsidRDefault="006853DA" w:rsidP="00F21D28">
      <w:pPr>
        <w:spacing w:before="60" w:after="120" w:line="360" w:lineRule="atLeast"/>
        <w:rPr>
          <w:ins w:id="88" w:author="Author"/>
          <w:rFonts w:ascii="Arial" w:hAnsi="Arial" w:cs="Arial"/>
          <w:sz w:val="20"/>
          <w:lang w:val="en-GB"/>
        </w:rPr>
      </w:pPr>
    </w:p>
    <w:p w14:paraId="0CD925AB" w14:textId="77777777" w:rsidR="006853DA" w:rsidRPr="006853DA" w:rsidRDefault="006853DA" w:rsidP="006853DA">
      <w:pPr>
        <w:rPr>
          <w:ins w:id="89" w:author="Author"/>
          <w:rFonts w:ascii="Arial" w:hAnsi="Arial"/>
          <w:sz w:val="20"/>
          <w:lang w:val="en-GB"/>
        </w:rPr>
      </w:pPr>
    </w:p>
    <w:p w14:paraId="29CF37A7" w14:textId="77777777" w:rsidR="006853DA" w:rsidRPr="006853DA" w:rsidRDefault="006853DA" w:rsidP="006853DA">
      <w:pPr>
        <w:rPr>
          <w:ins w:id="90" w:author="Author"/>
          <w:rFonts w:ascii="Arial" w:hAnsi="Arial"/>
          <w:sz w:val="20"/>
          <w:lang w:val="en-GB"/>
        </w:rPr>
      </w:pPr>
    </w:p>
    <w:p w14:paraId="6D5EFF32" w14:textId="77777777" w:rsidR="006853DA" w:rsidRPr="006853DA" w:rsidRDefault="006853DA" w:rsidP="006853DA">
      <w:pPr>
        <w:rPr>
          <w:ins w:id="91" w:author="Author"/>
          <w:rFonts w:ascii="Arial" w:hAnsi="Arial"/>
          <w:sz w:val="20"/>
          <w:lang w:val="en-GB"/>
        </w:rPr>
      </w:pPr>
    </w:p>
    <w:p w14:paraId="3A21EE29" w14:textId="77777777" w:rsidR="006853DA" w:rsidRPr="006853DA" w:rsidRDefault="006853DA" w:rsidP="006853DA">
      <w:pPr>
        <w:rPr>
          <w:ins w:id="92" w:author="Author"/>
          <w:rFonts w:ascii="Arial" w:hAnsi="Arial"/>
          <w:sz w:val="20"/>
          <w:lang w:val="en-GB"/>
        </w:rPr>
      </w:pPr>
    </w:p>
    <w:p w14:paraId="04F22F6C" w14:textId="77777777" w:rsidR="006853DA" w:rsidRPr="006853DA" w:rsidRDefault="006853DA" w:rsidP="006853DA">
      <w:pPr>
        <w:rPr>
          <w:ins w:id="93" w:author="Author"/>
          <w:rFonts w:ascii="Arial" w:hAnsi="Arial"/>
          <w:sz w:val="20"/>
          <w:lang w:val="en-GB"/>
        </w:rPr>
      </w:pPr>
    </w:p>
    <w:p w14:paraId="7EF7CE2E" w14:textId="77777777" w:rsidR="006853DA" w:rsidRPr="006853DA" w:rsidRDefault="006853DA" w:rsidP="006853DA">
      <w:pPr>
        <w:rPr>
          <w:ins w:id="94" w:author="Author"/>
          <w:rFonts w:ascii="Arial" w:hAnsi="Arial"/>
          <w:sz w:val="20"/>
          <w:lang w:val="en-GB"/>
        </w:rPr>
      </w:pPr>
    </w:p>
    <w:p w14:paraId="3BF0E8DB" w14:textId="77777777" w:rsidR="006853DA" w:rsidRPr="006853DA" w:rsidRDefault="006853DA" w:rsidP="006853DA">
      <w:pPr>
        <w:rPr>
          <w:ins w:id="95" w:author="Author"/>
          <w:rFonts w:ascii="Arial" w:hAnsi="Arial"/>
          <w:sz w:val="20"/>
          <w:lang w:val="en-GB"/>
        </w:rPr>
      </w:pPr>
    </w:p>
    <w:p w14:paraId="4729EEB7" w14:textId="77777777" w:rsidR="006853DA" w:rsidRPr="006853DA" w:rsidRDefault="006853DA" w:rsidP="006853DA">
      <w:pPr>
        <w:rPr>
          <w:ins w:id="96" w:author="Author"/>
          <w:rFonts w:ascii="Arial" w:hAnsi="Arial"/>
          <w:sz w:val="20"/>
          <w:lang w:val="en-GB"/>
        </w:rPr>
      </w:pPr>
    </w:p>
    <w:p w14:paraId="5AE2BA66" w14:textId="77777777" w:rsidR="006853DA" w:rsidRPr="006853DA" w:rsidRDefault="006853DA" w:rsidP="006853DA">
      <w:pPr>
        <w:rPr>
          <w:ins w:id="97" w:author="Author"/>
          <w:rFonts w:ascii="Arial" w:hAnsi="Arial"/>
          <w:sz w:val="20"/>
          <w:lang w:val="en-GB"/>
        </w:rPr>
      </w:pPr>
    </w:p>
    <w:p w14:paraId="27959DAF" w14:textId="77777777" w:rsidR="006853DA" w:rsidRPr="006853DA" w:rsidRDefault="006853DA" w:rsidP="006853DA">
      <w:pPr>
        <w:rPr>
          <w:ins w:id="98" w:author="Author"/>
          <w:rFonts w:ascii="Arial" w:hAnsi="Arial"/>
          <w:sz w:val="20"/>
          <w:lang w:val="en-GB"/>
        </w:rPr>
      </w:pPr>
    </w:p>
    <w:p w14:paraId="6DD5EA77" w14:textId="77777777" w:rsidR="006853DA" w:rsidRPr="006853DA" w:rsidRDefault="006853DA" w:rsidP="006853DA">
      <w:pPr>
        <w:rPr>
          <w:ins w:id="99" w:author="Author"/>
          <w:rFonts w:ascii="Arial" w:hAnsi="Arial"/>
          <w:sz w:val="20"/>
          <w:lang w:val="en-GB"/>
        </w:rPr>
      </w:pPr>
    </w:p>
    <w:p w14:paraId="4A4F2784" w14:textId="77777777" w:rsidR="006853DA" w:rsidRPr="006853DA" w:rsidRDefault="006853DA" w:rsidP="006853DA">
      <w:pPr>
        <w:rPr>
          <w:ins w:id="100" w:author="Author"/>
          <w:rFonts w:ascii="Arial" w:hAnsi="Arial"/>
          <w:sz w:val="20"/>
          <w:lang w:val="en-GB"/>
        </w:rPr>
      </w:pPr>
    </w:p>
    <w:p w14:paraId="2EF07884" w14:textId="77777777" w:rsidR="006853DA" w:rsidRPr="006853DA" w:rsidRDefault="006853DA" w:rsidP="006853DA">
      <w:pPr>
        <w:rPr>
          <w:ins w:id="101" w:author="Author"/>
          <w:rFonts w:ascii="Arial" w:hAnsi="Arial"/>
          <w:sz w:val="20"/>
          <w:lang w:val="en-GB"/>
        </w:rPr>
      </w:pPr>
    </w:p>
    <w:p w14:paraId="34EE04FC" w14:textId="77777777" w:rsidR="006853DA" w:rsidRPr="006853DA" w:rsidRDefault="006853DA" w:rsidP="006853DA">
      <w:pPr>
        <w:rPr>
          <w:ins w:id="102" w:author="Author"/>
          <w:rFonts w:ascii="Arial" w:hAnsi="Arial"/>
          <w:sz w:val="20"/>
          <w:lang w:val="en-GB"/>
        </w:rPr>
      </w:pPr>
    </w:p>
    <w:p w14:paraId="43937549" w14:textId="77777777" w:rsidR="006853DA" w:rsidRPr="006853DA" w:rsidRDefault="006853DA" w:rsidP="006853DA">
      <w:pPr>
        <w:rPr>
          <w:ins w:id="103" w:author="Author"/>
          <w:rFonts w:ascii="Arial" w:hAnsi="Arial"/>
          <w:sz w:val="20"/>
          <w:lang w:val="en-GB"/>
        </w:rPr>
      </w:pPr>
    </w:p>
    <w:p w14:paraId="2F285985" w14:textId="77777777" w:rsidR="006853DA" w:rsidRPr="006853DA" w:rsidRDefault="006853DA" w:rsidP="006853DA">
      <w:pPr>
        <w:rPr>
          <w:ins w:id="104" w:author="Author"/>
          <w:rFonts w:ascii="Arial" w:hAnsi="Arial"/>
          <w:sz w:val="20"/>
          <w:lang w:val="en-GB"/>
        </w:rPr>
      </w:pPr>
    </w:p>
    <w:p w14:paraId="0B957321" w14:textId="77777777" w:rsidR="006853DA" w:rsidRPr="006853DA" w:rsidRDefault="006853DA" w:rsidP="006853DA">
      <w:pPr>
        <w:rPr>
          <w:ins w:id="105" w:author="Author"/>
          <w:rFonts w:ascii="Arial" w:hAnsi="Arial"/>
          <w:sz w:val="20"/>
          <w:lang w:val="en-GB"/>
        </w:rPr>
      </w:pPr>
    </w:p>
    <w:p w14:paraId="49EAC6E9" w14:textId="77777777" w:rsidR="006853DA" w:rsidRPr="006853DA" w:rsidRDefault="006853DA" w:rsidP="006853DA">
      <w:pPr>
        <w:rPr>
          <w:ins w:id="106" w:author="Author"/>
          <w:rFonts w:ascii="Arial" w:hAnsi="Arial"/>
          <w:sz w:val="20"/>
          <w:lang w:val="en-GB"/>
        </w:rPr>
      </w:pPr>
    </w:p>
    <w:p w14:paraId="2BEC7B83" w14:textId="77777777" w:rsidR="006853DA" w:rsidRPr="006853DA" w:rsidRDefault="006853DA" w:rsidP="006853DA">
      <w:pPr>
        <w:rPr>
          <w:ins w:id="107" w:author="Author"/>
          <w:rFonts w:ascii="Arial" w:hAnsi="Arial"/>
          <w:sz w:val="20"/>
          <w:lang w:val="en-GB"/>
        </w:rPr>
      </w:pPr>
    </w:p>
    <w:p w14:paraId="1D09F947" w14:textId="77777777" w:rsidR="006853DA" w:rsidRPr="006853DA" w:rsidRDefault="006853DA" w:rsidP="006853DA">
      <w:pPr>
        <w:rPr>
          <w:ins w:id="108" w:author="Author"/>
          <w:rFonts w:ascii="Arial" w:hAnsi="Arial"/>
          <w:sz w:val="20"/>
          <w:lang w:val="en-GB"/>
        </w:rPr>
      </w:pPr>
    </w:p>
    <w:p w14:paraId="5D781E75" w14:textId="77777777" w:rsidR="006853DA" w:rsidRPr="006853DA" w:rsidRDefault="006853DA" w:rsidP="006853DA">
      <w:pPr>
        <w:rPr>
          <w:ins w:id="109" w:author="Author"/>
          <w:rFonts w:ascii="Arial" w:hAnsi="Arial"/>
          <w:sz w:val="20"/>
          <w:lang w:val="en-GB"/>
        </w:rPr>
      </w:pPr>
    </w:p>
    <w:p w14:paraId="6C3EDCF7" w14:textId="77777777" w:rsidR="006853DA" w:rsidRPr="006853DA" w:rsidRDefault="006853DA" w:rsidP="006853DA">
      <w:pPr>
        <w:rPr>
          <w:ins w:id="110" w:author="Author"/>
          <w:rFonts w:ascii="Arial" w:hAnsi="Arial"/>
          <w:sz w:val="20"/>
          <w:lang w:val="en-GB"/>
        </w:rPr>
      </w:pPr>
    </w:p>
    <w:p w14:paraId="6F7B1943" w14:textId="77777777" w:rsidR="006853DA" w:rsidRPr="006853DA" w:rsidRDefault="006853DA" w:rsidP="006853DA">
      <w:pPr>
        <w:rPr>
          <w:ins w:id="111" w:author="Author"/>
          <w:rFonts w:ascii="Arial" w:hAnsi="Arial"/>
          <w:sz w:val="20"/>
          <w:lang w:val="en-GB"/>
        </w:rPr>
      </w:pPr>
    </w:p>
    <w:p w14:paraId="6D0C9558" w14:textId="77777777" w:rsidR="006853DA" w:rsidRPr="006853DA" w:rsidRDefault="006853DA" w:rsidP="006853DA">
      <w:pPr>
        <w:rPr>
          <w:ins w:id="112" w:author="Author"/>
          <w:rFonts w:ascii="Arial" w:hAnsi="Arial"/>
          <w:sz w:val="20"/>
          <w:lang w:val="en-GB"/>
        </w:rPr>
      </w:pPr>
    </w:p>
    <w:p w14:paraId="66D02263" w14:textId="77777777" w:rsidR="006853DA" w:rsidRPr="006853DA" w:rsidRDefault="006853DA" w:rsidP="006853DA">
      <w:pPr>
        <w:rPr>
          <w:ins w:id="113" w:author="Author"/>
          <w:rFonts w:ascii="Arial" w:hAnsi="Arial"/>
          <w:sz w:val="20"/>
          <w:lang w:val="en-GB"/>
        </w:rPr>
      </w:pPr>
    </w:p>
    <w:p w14:paraId="53E670E8" w14:textId="77777777" w:rsidR="006853DA" w:rsidRPr="006853DA" w:rsidRDefault="006853DA" w:rsidP="006853DA">
      <w:pPr>
        <w:rPr>
          <w:ins w:id="114" w:author="Author"/>
          <w:rFonts w:ascii="Arial" w:hAnsi="Arial"/>
          <w:sz w:val="20"/>
          <w:lang w:val="en-GB"/>
        </w:rPr>
      </w:pPr>
    </w:p>
    <w:p w14:paraId="20D10602" w14:textId="77777777" w:rsidR="006853DA" w:rsidRPr="006853DA" w:rsidRDefault="006853DA" w:rsidP="006853DA">
      <w:pPr>
        <w:rPr>
          <w:ins w:id="115" w:author="Author"/>
          <w:rFonts w:ascii="Arial" w:hAnsi="Arial"/>
          <w:sz w:val="20"/>
          <w:lang w:val="en-GB"/>
        </w:rPr>
      </w:pPr>
    </w:p>
    <w:p w14:paraId="701C473C" w14:textId="77777777" w:rsidR="006853DA" w:rsidRPr="006853DA" w:rsidRDefault="006853DA" w:rsidP="006853DA">
      <w:pPr>
        <w:rPr>
          <w:ins w:id="116" w:author="Author"/>
          <w:rFonts w:ascii="Arial" w:hAnsi="Arial"/>
          <w:sz w:val="20"/>
          <w:lang w:val="en-GB"/>
        </w:rPr>
      </w:pPr>
    </w:p>
    <w:p w14:paraId="155FB68C" w14:textId="77777777" w:rsidR="006853DA" w:rsidRPr="006853DA" w:rsidRDefault="006853DA" w:rsidP="006853DA">
      <w:pPr>
        <w:rPr>
          <w:ins w:id="117" w:author="Author"/>
          <w:rFonts w:ascii="Arial" w:hAnsi="Arial"/>
          <w:sz w:val="20"/>
          <w:lang w:val="en-GB"/>
        </w:rPr>
      </w:pPr>
    </w:p>
    <w:p w14:paraId="30FE78CE" w14:textId="77777777" w:rsidR="006853DA" w:rsidRPr="006853DA" w:rsidRDefault="006853DA" w:rsidP="006853DA">
      <w:pPr>
        <w:rPr>
          <w:ins w:id="118" w:author="Author"/>
          <w:rFonts w:ascii="Arial" w:hAnsi="Arial"/>
          <w:sz w:val="20"/>
          <w:lang w:val="en-GB"/>
        </w:rPr>
      </w:pPr>
    </w:p>
    <w:p w14:paraId="53194CE9" w14:textId="77777777" w:rsidR="006853DA" w:rsidRPr="006853DA" w:rsidRDefault="006853DA" w:rsidP="006853DA">
      <w:pPr>
        <w:rPr>
          <w:ins w:id="119" w:author="Author"/>
          <w:rFonts w:ascii="Arial" w:hAnsi="Arial"/>
          <w:sz w:val="20"/>
          <w:lang w:val="en-GB"/>
        </w:rPr>
      </w:pPr>
    </w:p>
    <w:p w14:paraId="2CE0057A" w14:textId="2D6D3F11" w:rsidR="00F21D28" w:rsidRPr="001A2AB1" w:rsidRDefault="00F21D28" w:rsidP="00F21D28">
      <w:pPr>
        <w:spacing w:before="60" w:after="120" w:line="360" w:lineRule="atLeast"/>
        <w:rPr>
          <w:rFonts w:ascii="Arial" w:hAnsi="Arial" w:cs="Arial"/>
          <w:b/>
          <w:sz w:val="20"/>
          <w:lang w:val="en-GB"/>
        </w:rPr>
      </w:pPr>
      <w:r w:rsidRPr="006853DA">
        <w:rPr>
          <w:rFonts w:ascii="Arial" w:hAnsi="Arial"/>
          <w:sz w:val="20"/>
          <w:lang w:val="en-GB"/>
        </w:rPr>
        <w:br w:type="page"/>
      </w:r>
      <w:r w:rsidRPr="001A2AB1">
        <w:rPr>
          <w:rFonts w:ascii="Arial" w:hAnsi="Arial" w:cs="Arial"/>
          <w:b/>
          <w:sz w:val="20"/>
          <w:lang w:val="en-GB"/>
        </w:rPr>
        <w:lastRenderedPageBreak/>
        <w:t>E.0</w:t>
      </w:r>
      <w:r w:rsidR="004314A5" w:rsidRPr="001A2AB1">
        <w:rPr>
          <w:rFonts w:ascii="Arial" w:hAnsi="Arial" w:cs="Arial"/>
          <w:b/>
          <w:sz w:val="20"/>
          <w:lang w:val="en-GB"/>
        </w:rPr>
        <w:t>1</w:t>
      </w:r>
      <w:r w:rsidRPr="001A2AB1">
        <w:rPr>
          <w:rFonts w:ascii="Arial" w:hAnsi="Arial" w:cs="Arial"/>
          <w:b/>
          <w:sz w:val="20"/>
          <w:lang w:val="en-GB"/>
        </w:rPr>
        <w:t>.0</w:t>
      </w:r>
      <w:r w:rsidR="004314A5" w:rsidRPr="001A2AB1">
        <w:rPr>
          <w:rFonts w:ascii="Arial" w:hAnsi="Arial" w:cs="Arial"/>
          <w:b/>
          <w:sz w:val="20"/>
          <w:lang w:val="en-GB"/>
        </w:rPr>
        <w:t>1</w:t>
      </w:r>
      <w:r w:rsidRPr="001A2AB1">
        <w:rPr>
          <w:rFonts w:ascii="Arial" w:hAnsi="Arial" w:cs="Arial"/>
          <w:b/>
          <w:sz w:val="20"/>
          <w:lang w:val="en-GB"/>
        </w:rPr>
        <w:t xml:space="preserve"> </w:t>
      </w:r>
      <w:r w:rsidR="003F0784" w:rsidRPr="001A2AB1">
        <w:rPr>
          <w:rFonts w:ascii="Arial" w:hAnsi="Arial" w:cs="Arial"/>
          <w:b/>
          <w:sz w:val="20"/>
          <w:lang w:val="en-GB"/>
        </w:rPr>
        <w:t>–</w:t>
      </w:r>
      <w:r w:rsidR="008D433C" w:rsidRPr="001A2AB1">
        <w:rPr>
          <w:rFonts w:ascii="Arial" w:hAnsi="Arial" w:cs="Arial"/>
          <w:b/>
          <w:sz w:val="20"/>
          <w:lang w:val="en-GB"/>
        </w:rPr>
        <w:t xml:space="preserve"> </w:t>
      </w:r>
      <w:r w:rsidR="004314A5" w:rsidRPr="001A2AB1">
        <w:rPr>
          <w:rFonts w:ascii="Arial" w:hAnsi="Arial" w:cs="Arial"/>
          <w:b/>
          <w:sz w:val="20"/>
          <w:lang w:val="en-GB"/>
        </w:rPr>
        <w:t>Deposits to cedants – line-by-line reporting</w:t>
      </w:r>
      <w:r w:rsidRPr="001A2AB1">
        <w:rPr>
          <w:rFonts w:ascii="Arial" w:hAnsi="Arial" w:cs="Arial"/>
          <w:b/>
          <w:sz w:val="20"/>
          <w:lang w:val="en-GB"/>
        </w:rPr>
        <w:t xml:space="preserve"> (</w:t>
      </w:r>
      <w:r w:rsidR="004314A5" w:rsidRPr="001A2AB1">
        <w:rPr>
          <w:rFonts w:ascii="Arial" w:hAnsi="Arial" w:cs="Arial"/>
          <w:b/>
          <w:sz w:val="20"/>
          <w:lang w:val="en-GB"/>
        </w:rPr>
        <w:t>template for ESCB purposes</w:t>
      </w:r>
      <w:r w:rsidRPr="001A2AB1">
        <w:rPr>
          <w:rFonts w:ascii="Arial" w:hAnsi="Arial" w:cs="Arial"/>
          <w:b/>
          <w:sz w:val="20"/>
          <w:lang w:val="en-GB"/>
        </w:rPr>
        <w:t>)</w:t>
      </w:r>
    </w:p>
    <w:p w14:paraId="293EE7FF" w14:textId="77777777" w:rsidR="004314A5" w:rsidRPr="001A2AB1" w:rsidRDefault="004314A5" w:rsidP="004314A5">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6D56F0D5" w14:textId="77777777" w:rsidR="004314A5" w:rsidRPr="001A2AB1" w:rsidRDefault="004314A5" w:rsidP="004314A5">
      <w:pPr>
        <w:spacing w:before="60" w:after="120" w:line="360" w:lineRule="atLeast"/>
        <w:rPr>
          <w:rFonts w:ascii="Arial" w:hAnsi="Arial" w:cs="Arial"/>
          <w:sz w:val="20"/>
          <w:lang w:val="en-GB"/>
        </w:rPr>
      </w:pPr>
      <w:r w:rsidRPr="001A2AB1">
        <w:rPr>
          <w:rFonts w:ascii="Arial" w:hAnsi="Arial" w:cs="Arial"/>
          <w:sz w:val="20"/>
          <w:lang w:val="en-GB"/>
        </w:rPr>
        <w:t xml:space="preserve">This template contains information required for statistical purposes on deposits to cedants (CIC 75) </w:t>
      </w:r>
      <w:r w:rsidR="00511355" w:rsidRPr="001A2AB1">
        <w:rPr>
          <w:rFonts w:ascii="Arial" w:hAnsi="Arial" w:cs="Arial"/>
          <w:sz w:val="20"/>
          <w:lang w:val="en-GB"/>
        </w:rPr>
        <w:t xml:space="preserve">that </w:t>
      </w:r>
      <w:r w:rsidRPr="001A2AB1">
        <w:rPr>
          <w:rFonts w:ascii="Arial" w:hAnsi="Arial" w:cs="Arial"/>
          <w:sz w:val="20"/>
          <w:lang w:val="en-GB"/>
        </w:rPr>
        <w:t>are reported as a single line in template SE.06.02.</w:t>
      </w:r>
    </w:p>
    <w:p w14:paraId="3B621B5B" w14:textId="77777777" w:rsidR="008D433C" w:rsidRPr="001A2AB1" w:rsidRDefault="008D433C" w:rsidP="004314A5">
      <w:pPr>
        <w:spacing w:before="60" w:after="120" w:line="360" w:lineRule="atLeast"/>
        <w:rPr>
          <w:rFonts w:ascii="Arial" w:hAnsi="Arial" w:cs="Arial"/>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CA3188" w:rsidRPr="001A2AB1" w14:paraId="35C3403C" w14:textId="77777777" w:rsidTr="00A3740A">
        <w:trPr>
          <w:trHeight w:val="285"/>
        </w:trPr>
        <w:tc>
          <w:tcPr>
            <w:tcW w:w="1384" w:type="dxa"/>
            <w:shd w:val="clear" w:color="auto" w:fill="auto"/>
            <w:noWrap/>
            <w:hideMark/>
          </w:tcPr>
          <w:p w14:paraId="3DC05530"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1690F831"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528E3CE7"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CA3188" w:rsidRPr="001A2AB1" w14:paraId="66BA23BC" w14:textId="77777777" w:rsidTr="00A3740A">
        <w:trPr>
          <w:trHeight w:val="735"/>
        </w:trPr>
        <w:tc>
          <w:tcPr>
            <w:tcW w:w="1384" w:type="dxa"/>
            <w:shd w:val="clear" w:color="auto" w:fill="auto"/>
          </w:tcPr>
          <w:p w14:paraId="1E84213B"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EC0010</w:t>
            </w:r>
          </w:p>
        </w:tc>
        <w:tc>
          <w:tcPr>
            <w:tcW w:w="2693" w:type="dxa"/>
            <w:shd w:val="clear" w:color="auto" w:fill="auto"/>
          </w:tcPr>
          <w:p w14:paraId="4DFB895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Line identification code</w:t>
            </w:r>
          </w:p>
        </w:tc>
        <w:tc>
          <w:tcPr>
            <w:tcW w:w="5211" w:type="dxa"/>
            <w:shd w:val="clear" w:color="auto" w:fill="auto"/>
          </w:tcPr>
          <w:p w14:paraId="45D064DC" w14:textId="77777777" w:rsidR="00CA3188" w:rsidRPr="001A2AB1" w:rsidRDefault="00CA3188" w:rsidP="00A3740A">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Identification code for referencing purposes.</w:t>
            </w:r>
          </w:p>
        </w:tc>
      </w:tr>
      <w:tr w:rsidR="00CA3188" w:rsidRPr="001A2AB1" w14:paraId="6AB5367A" w14:textId="77777777" w:rsidTr="00A3740A">
        <w:trPr>
          <w:trHeight w:val="735"/>
        </w:trPr>
        <w:tc>
          <w:tcPr>
            <w:tcW w:w="1384" w:type="dxa"/>
            <w:shd w:val="clear" w:color="auto" w:fill="auto"/>
          </w:tcPr>
          <w:p w14:paraId="0DF9DF02"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EC0020</w:t>
            </w:r>
          </w:p>
          <w:p w14:paraId="45ECFEEE" w14:textId="77777777" w:rsidR="00CA3188" w:rsidRPr="001A2AB1" w:rsidRDefault="00CA3188" w:rsidP="00A3740A">
            <w:pPr>
              <w:tabs>
                <w:tab w:val="left" w:pos="851"/>
                <w:tab w:val="right" w:pos="9356"/>
              </w:tabs>
              <w:spacing w:before="60" w:after="60" w:line="360" w:lineRule="atLeast"/>
              <w:rPr>
                <w:rFonts w:ascii="Arial" w:hAnsi="Arial" w:cs="Arial"/>
                <w:b/>
                <w:bCs/>
                <w:color w:val="FF0000"/>
                <w:sz w:val="20"/>
                <w:lang w:val="en-GB"/>
              </w:rPr>
            </w:pPr>
          </w:p>
        </w:tc>
        <w:tc>
          <w:tcPr>
            <w:tcW w:w="2693" w:type="dxa"/>
            <w:shd w:val="clear" w:color="auto" w:fill="auto"/>
          </w:tcPr>
          <w:p w14:paraId="2FFCDAEF"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Issuer </w:t>
            </w:r>
            <w:r w:rsidR="00D60DFC" w:rsidRPr="001A2AB1">
              <w:rPr>
                <w:rFonts w:ascii="Arial" w:hAnsi="Arial" w:cs="Arial"/>
                <w:sz w:val="20"/>
                <w:lang w:val="en-GB"/>
              </w:rPr>
              <w:t>c</w:t>
            </w:r>
            <w:r w:rsidRPr="001A2AB1">
              <w:rPr>
                <w:rFonts w:ascii="Arial" w:hAnsi="Arial" w:cs="Arial"/>
                <w:sz w:val="20"/>
                <w:lang w:val="en-GB"/>
              </w:rPr>
              <w:t>ountry</w:t>
            </w:r>
          </w:p>
          <w:p w14:paraId="1267E0F0"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62D100F" w14:textId="77777777" w:rsidR="00F05E14" w:rsidRPr="001A2AB1" w:rsidRDefault="00CA3188"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ISO 3166-1 alpha-2 code of the country of localisation of the </w:t>
            </w:r>
            <w:r w:rsidR="00281125" w:rsidRPr="001A2AB1">
              <w:rPr>
                <w:rFonts w:ascii="Arial" w:hAnsi="Arial" w:cs="Arial"/>
                <w:sz w:val="20"/>
                <w:lang w:val="en-GB"/>
              </w:rPr>
              <w:t>cedant</w:t>
            </w:r>
            <w:r w:rsidRPr="001A2AB1">
              <w:rPr>
                <w:rFonts w:ascii="Arial" w:hAnsi="Arial" w:cs="Arial"/>
                <w:sz w:val="20"/>
                <w:lang w:val="en-GB"/>
              </w:rPr>
              <w:t>.</w:t>
            </w:r>
          </w:p>
          <w:p w14:paraId="79CDE41D" w14:textId="77777777" w:rsidR="00CA3188" w:rsidRPr="001A2AB1" w:rsidRDefault="00CA3188" w:rsidP="001C3A2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localisation of the </w:t>
            </w:r>
            <w:r w:rsidR="00281125" w:rsidRPr="001A2AB1">
              <w:rPr>
                <w:rFonts w:ascii="Arial" w:hAnsi="Arial" w:cs="Arial"/>
                <w:sz w:val="20"/>
                <w:lang w:val="en-GB"/>
              </w:rPr>
              <w:t xml:space="preserve">cedant </w:t>
            </w:r>
            <w:r w:rsidRPr="001A2AB1">
              <w:rPr>
                <w:rFonts w:ascii="Arial" w:hAnsi="Arial" w:cs="Arial"/>
                <w:sz w:val="20"/>
                <w:lang w:val="en-GB"/>
              </w:rPr>
              <w:t xml:space="preserve">is </w:t>
            </w:r>
            <w:r w:rsidR="00082E3B" w:rsidRPr="001A2AB1">
              <w:rPr>
                <w:rFonts w:ascii="Arial" w:hAnsi="Arial" w:cs="Arial"/>
                <w:sz w:val="20"/>
                <w:lang w:val="en-GB"/>
              </w:rPr>
              <w:t xml:space="preserve">determined </w:t>
            </w:r>
            <w:r w:rsidRPr="001A2AB1">
              <w:rPr>
                <w:rFonts w:ascii="Arial" w:hAnsi="Arial" w:cs="Arial"/>
                <w:sz w:val="20"/>
                <w:lang w:val="en-GB"/>
              </w:rPr>
              <w:t xml:space="preserve">by the address of the entity issuing the asset. This corresponds to the </w:t>
            </w:r>
            <w:r w:rsidR="001C3A27" w:rsidRPr="001A2AB1">
              <w:rPr>
                <w:rFonts w:ascii="Arial" w:hAnsi="Arial" w:cs="Arial"/>
                <w:sz w:val="20"/>
                <w:lang w:val="en-GB"/>
              </w:rPr>
              <w:t xml:space="preserve">country of residence </w:t>
            </w:r>
            <w:r w:rsidRPr="001A2AB1">
              <w:rPr>
                <w:rFonts w:ascii="Arial" w:hAnsi="Arial" w:cs="Arial"/>
                <w:sz w:val="20"/>
                <w:lang w:val="en-GB"/>
              </w:rPr>
              <w:t xml:space="preserve">of the </w:t>
            </w:r>
            <w:r w:rsidR="00281125" w:rsidRPr="001A2AB1">
              <w:rPr>
                <w:rFonts w:ascii="Arial" w:hAnsi="Arial" w:cs="Arial"/>
                <w:sz w:val="20"/>
                <w:lang w:val="en-GB"/>
              </w:rPr>
              <w:t>cedant</w:t>
            </w:r>
            <w:r w:rsidRPr="001A2AB1">
              <w:rPr>
                <w:rFonts w:ascii="Arial" w:hAnsi="Arial" w:cs="Arial"/>
                <w:sz w:val="20"/>
                <w:lang w:val="en-GB"/>
              </w:rPr>
              <w:t>.</w:t>
            </w:r>
          </w:p>
        </w:tc>
      </w:tr>
      <w:tr w:rsidR="00CA3188" w:rsidRPr="001A2AB1" w14:paraId="32578E3F" w14:textId="77777777" w:rsidTr="00A3740A">
        <w:trPr>
          <w:trHeight w:val="735"/>
        </w:trPr>
        <w:tc>
          <w:tcPr>
            <w:tcW w:w="1384" w:type="dxa"/>
            <w:shd w:val="clear" w:color="auto" w:fill="auto"/>
          </w:tcPr>
          <w:p w14:paraId="44F7CF98"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EC0030</w:t>
            </w:r>
          </w:p>
        </w:tc>
        <w:tc>
          <w:tcPr>
            <w:tcW w:w="2693" w:type="dxa"/>
            <w:shd w:val="clear" w:color="auto" w:fill="auto"/>
          </w:tcPr>
          <w:p w14:paraId="71E3DBE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Currency</w:t>
            </w:r>
          </w:p>
        </w:tc>
        <w:tc>
          <w:tcPr>
            <w:tcW w:w="5211" w:type="dxa"/>
            <w:shd w:val="clear" w:color="auto" w:fill="auto"/>
          </w:tcPr>
          <w:p w14:paraId="4D78E78B" w14:textId="77777777" w:rsidR="00CA3188" w:rsidRPr="001A2AB1" w:rsidRDefault="00CA3188" w:rsidP="006121E8">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The ISO 4217 alphabetic code of the </w:t>
            </w:r>
            <w:r w:rsidR="006121E8" w:rsidRPr="001A2AB1">
              <w:rPr>
                <w:rFonts w:ascii="Arial" w:hAnsi="Arial" w:cs="Arial"/>
                <w:sz w:val="20"/>
                <w:lang w:val="en-GB"/>
              </w:rPr>
              <w:t xml:space="preserve">deposit </w:t>
            </w:r>
            <w:r w:rsidRPr="001A2AB1">
              <w:rPr>
                <w:rFonts w:ascii="Arial" w:hAnsi="Arial" w:cs="Arial"/>
                <w:sz w:val="20"/>
                <w:lang w:val="en-GB"/>
              </w:rPr>
              <w:t>currency.</w:t>
            </w:r>
          </w:p>
        </w:tc>
      </w:tr>
      <w:tr w:rsidR="00CA3188" w:rsidRPr="001A2AB1" w14:paraId="4CA5CAC9" w14:textId="77777777" w:rsidTr="00A3740A">
        <w:trPr>
          <w:trHeight w:val="735"/>
        </w:trPr>
        <w:tc>
          <w:tcPr>
            <w:tcW w:w="1384" w:type="dxa"/>
            <w:shd w:val="clear" w:color="auto" w:fill="auto"/>
          </w:tcPr>
          <w:p w14:paraId="63F8DD0D"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EC0040</w:t>
            </w:r>
          </w:p>
          <w:p w14:paraId="5D453794" w14:textId="77777777" w:rsidR="00CA3188" w:rsidRPr="001A2AB1" w:rsidRDefault="00CA3188" w:rsidP="00A3740A">
            <w:pPr>
              <w:tabs>
                <w:tab w:val="left" w:pos="851"/>
                <w:tab w:val="right" w:pos="9356"/>
              </w:tabs>
              <w:spacing w:before="60" w:after="60" w:line="360" w:lineRule="atLeast"/>
              <w:rPr>
                <w:rFonts w:ascii="Arial" w:hAnsi="Arial" w:cs="Arial"/>
                <w:bCs/>
                <w:color w:val="FF0000"/>
                <w:sz w:val="20"/>
                <w:lang w:val="en-GB"/>
              </w:rPr>
            </w:pPr>
          </w:p>
        </w:tc>
        <w:tc>
          <w:tcPr>
            <w:tcW w:w="2693" w:type="dxa"/>
            <w:shd w:val="clear" w:color="auto" w:fill="auto"/>
          </w:tcPr>
          <w:p w14:paraId="43720C4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Total Solvency II amount</w:t>
            </w:r>
          </w:p>
          <w:p w14:paraId="094D954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00656379" w14:textId="77777777" w:rsidR="00CA3188" w:rsidRPr="001A2AB1" w:rsidRDefault="00CA3188"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Value calculated as defined </w:t>
            </w:r>
            <w:r w:rsidR="004C218A" w:rsidRPr="001A2AB1">
              <w:rPr>
                <w:rFonts w:ascii="Arial" w:hAnsi="Arial" w:cs="Arial"/>
                <w:sz w:val="20"/>
                <w:lang w:val="en-GB"/>
              </w:rPr>
              <w:t>in A</w:t>
            </w:r>
            <w:r w:rsidRPr="001A2AB1">
              <w:rPr>
                <w:rFonts w:ascii="Arial" w:hAnsi="Arial" w:cs="Arial"/>
                <w:sz w:val="20"/>
                <w:lang w:val="en-GB"/>
              </w:rPr>
              <w:t>rticle 75 of Directive 2009/138/EC</w:t>
            </w:r>
            <w:r w:rsidR="00011C8C" w:rsidRPr="001A2AB1">
              <w:rPr>
                <w:rFonts w:ascii="Arial" w:hAnsi="Arial" w:cs="Arial"/>
                <w:sz w:val="20"/>
                <w:lang w:val="en-GB"/>
              </w:rPr>
              <w:t xml:space="preserve">, similarly to column C0170 </w:t>
            </w:r>
            <w:r w:rsidR="00A36F8C" w:rsidRPr="001A2AB1">
              <w:rPr>
                <w:rFonts w:ascii="Arial" w:hAnsi="Arial" w:cs="Arial"/>
                <w:sz w:val="20"/>
                <w:lang w:val="en-GB"/>
              </w:rPr>
              <w:t>–</w:t>
            </w:r>
            <w:r w:rsidR="00011C8C" w:rsidRPr="001A2AB1">
              <w:rPr>
                <w:rFonts w:ascii="Arial" w:hAnsi="Arial" w:cs="Arial"/>
                <w:sz w:val="20"/>
                <w:lang w:val="en-GB"/>
              </w:rPr>
              <w:t xml:space="preserve"> </w:t>
            </w:r>
            <w:r w:rsidR="00FE4046" w:rsidRPr="001A2AB1">
              <w:rPr>
                <w:rFonts w:ascii="Arial" w:hAnsi="Arial" w:cs="Arial"/>
                <w:sz w:val="20"/>
                <w:lang w:val="en-GB"/>
              </w:rPr>
              <w:t>“</w:t>
            </w:r>
            <w:r w:rsidR="00011C8C" w:rsidRPr="001A2AB1">
              <w:rPr>
                <w:rFonts w:ascii="Arial" w:hAnsi="Arial" w:cs="Arial"/>
                <w:sz w:val="20"/>
                <w:lang w:val="en-GB"/>
              </w:rPr>
              <w:t>Total Solvency II amount</w:t>
            </w:r>
            <w:r w:rsidR="00FE4046" w:rsidRPr="001A2AB1">
              <w:rPr>
                <w:rFonts w:ascii="Arial" w:hAnsi="Arial" w:cs="Arial"/>
                <w:sz w:val="20"/>
                <w:lang w:val="en-GB"/>
              </w:rPr>
              <w:t>”</w:t>
            </w:r>
            <w:r w:rsidR="00011C8C" w:rsidRPr="001A2AB1">
              <w:rPr>
                <w:rFonts w:ascii="Arial" w:hAnsi="Arial" w:cs="Arial"/>
                <w:sz w:val="20"/>
                <w:lang w:val="en-GB"/>
              </w:rPr>
              <w:t xml:space="preserve"> </w:t>
            </w:r>
            <w:r w:rsidR="00A36F8C" w:rsidRPr="001A2AB1">
              <w:rPr>
                <w:rFonts w:ascii="Arial" w:hAnsi="Arial" w:cs="Arial"/>
                <w:sz w:val="20"/>
                <w:lang w:val="en-GB"/>
              </w:rPr>
              <w:t>–</w:t>
            </w:r>
            <w:r w:rsidR="00011C8C" w:rsidRPr="001A2AB1">
              <w:rPr>
                <w:rFonts w:ascii="Arial" w:hAnsi="Arial" w:cs="Arial"/>
                <w:sz w:val="20"/>
                <w:lang w:val="en-GB"/>
              </w:rPr>
              <w:t xml:space="preserve"> of </w:t>
            </w:r>
            <w:r w:rsidR="002005A6" w:rsidRPr="001A2AB1">
              <w:rPr>
                <w:rFonts w:ascii="Arial" w:hAnsi="Arial" w:cs="Arial"/>
                <w:sz w:val="20"/>
                <w:lang w:val="en-GB"/>
              </w:rPr>
              <w:t xml:space="preserve">template </w:t>
            </w:r>
            <w:r w:rsidR="00011C8C" w:rsidRPr="001A2AB1">
              <w:rPr>
                <w:rFonts w:ascii="Arial" w:hAnsi="Arial" w:cs="Arial"/>
                <w:sz w:val="20"/>
                <w:lang w:val="en-GB"/>
              </w:rPr>
              <w:t>SE.06.02</w:t>
            </w:r>
            <w:r w:rsidRPr="001A2AB1">
              <w:rPr>
                <w:rFonts w:ascii="Arial" w:hAnsi="Arial" w:cs="Arial"/>
                <w:sz w:val="20"/>
                <w:lang w:val="en-GB"/>
              </w:rPr>
              <w:t>. This shall indicate the Solvency II value of the deposit.</w:t>
            </w:r>
          </w:p>
        </w:tc>
      </w:tr>
      <w:tr w:rsidR="00CA3188" w:rsidRPr="001A2AB1" w14:paraId="6CA23288" w14:textId="77777777" w:rsidTr="00A3740A">
        <w:trPr>
          <w:trHeight w:val="735"/>
        </w:trPr>
        <w:tc>
          <w:tcPr>
            <w:tcW w:w="1384" w:type="dxa"/>
            <w:shd w:val="clear" w:color="auto" w:fill="auto"/>
          </w:tcPr>
          <w:p w14:paraId="0F6152D9"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EC0050</w:t>
            </w:r>
          </w:p>
          <w:p w14:paraId="23B3F7D2" w14:textId="77777777" w:rsidR="00CA3188" w:rsidRPr="001A2AB1" w:rsidRDefault="00CA3188" w:rsidP="00A3740A">
            <w:pPr>
              <w:tabs>
                <w:tab w:val="left" w:pos="851"/>
                <w:tab w:val="right" w:pos="9356"/>
              </w:tabs>
              <w:spacing w:before="60" w:after="60" w:line="360" w:lineRule="atLeast"/>
              <w:rPr>
                <w:rFonts w:ascii="Arial" w:hAnsi="Arial" w:cs="Arial"/>
                <w:bCs/>
                <w:color w:val="FF0000"/>
                <w:sz w:val="20"/>
                <w:lang w:val="en-GB"/>
              </w:rPr>
            </w:pPr>
          </w:p>
        </w:tc>
        <w:tc>
          <w:tcPr>
            <w:tcW w:w="2693" w:type="dxa"/>
            <w:shd w:val="clear" w:color="auto" w:fill="auto"/>
          </w:tcPr>
          <w:p w14:paraId="4A36F47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Accrued interest</w:t>
            </w:r>
          </w:p>
          <w:p w14:paraId="394DC73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77E022C1" w14:textId="77777777" w:rsidR="00CA3188" w:rsidRPr="001A2AB1" w:rsidRDefault="00CA3188" w:rsidP="006121E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amount of accrued interest after the last interest payment date. Note that this value is also part of </w:t>
            </w:r>
            <w:r w:rsidR="00FE4046" w:rsidRPr="001A2AB1">
              <w:rPr>
                <w:rFonts w:ascii="Arial" w:hAnsi="Arial" w:cs="Arial"/>
                <w:sz w:val="20"/>
                <w:lang w:val="en-GB"/>
              </w:rPr>
              <w:t>the “</w:t>
            </w:r>
            <w:r w:rsidRPr="001A2AB1">
              <w:rPr>
                <w:rFonts w:ascii="Arial" w:hAnsi="Arial" w:cs="Arial"/>
                <w:sz w:val="20"/>
                <w:lang w:val="en-GB"/>
              </w:rPr>
              <w:t>Total Solvency II amount</w:t>
            </w:r>
            <w:r w:rsidR="00FE4046" w:rsidRPr="001A2AB1">
              <w:rPr>
                <w:rFonts w:ascii="Arial" w:hAnsi="Arial" w:cs="Arial"/>
                <w:sz w:val="20"/>
                <w:lang w:val="en-GB"/>
              </w:rPr>
              <w:t>”</w:t>
            </w:r>
            <w:r w:rsidR="006121E8" w:rsidRPr="001A2AB1">
              <w:rPr>
                <w:rFonts w:ascii="Arial" w:hAnsi="Arial" w:cs="Arial"/>
                <w:sz w:val="20"/>
                <w:lang w:val="en-GB"/>
              </w:rPr>
              <w:t xml:space="preserve"> Item.</w:t>
            </w:r>
          </w:p>
        </w:tc>
      </w:tr>
      <w:tr w:rsidR="0089725C" w:rsidRPr="001A2AB1" w14:paraId="416EEE81" w14:textId="77777777" w:rsidTr="00A3740A">
        <w:trPr>
          <w:trHeight w:val="735"/>
        </w:trPr>
        <w:tc>
          <w:tcPr>
            <w:tcW w:w="1384" w:type="dxa"/>
            <w:shd w:val="clear" w:color="auto" w:fill="auto"/>
          </w:tcPr>
          <w:p w14:paraId="25798551" w14:textId="77777777" w:rsidR="0089725C" w:rsidRPr="001A2AB1" w:rsidRDefault="0089725C"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EC0060</w:t>
            </w:r>
          </w:p>
        </w:tc>
        <w:tc>
          <w:tcPr>
            <w:tcW w:w="2693" w:type="dxa"/>
            <w:shd w:val="clear" w:color="auto" w:fill="auto"/>
          </w:tcPr>
          <w:p w14:paraId="4922C6B9" w14:textId="77777777" w:rsidR="0089725C" w:rsidRDefault="0089725C" w:rsidP="00A3740A">
            <w:pPr>
              <w:tabs>
                <w:tab w:val="left" w:pos="851"/>
                <w:tab w:val="right" w:pos="9356"/>
              </w:tabs>
              <w:spacing w:before="60" w:after="60" w:line="360" w:lineRule="atLeast"/>
              <w:rPr>
                <w:ins w:id="120" w:author="Author"/>
                <w:rFonts w:ascii="Arial" w:hAnsi="Arial" w:cs="Arial"/>
                <w:sz w:val="20"/>
                <w:lang w:val="en-GB"/>
              </w:rPr>
            </w:pPr>
            <w:r w:rsidRPr="001A2AB1">
              <w:rPr>
                <w:rFonts w:ascii="Arial" w:hAnsi="Arial" w:cs="Arial"/>
                <w:sz w:val="20"/>
                <w:lang w:val="en-GB"/>
              </w:rPr>
              <w:t>Par amount</w:t>
            </w:r>
          </w:p>
          <w:p w14:paraId="41FC3C48" w14:textId="120446F4" w:rsidR="006853DA" w:rsidRPr="006853DA" w:rsidRDefault="006853DA" w:rsidP="006853DA">
            <w:pPr>
              <w:rPr>
                <w:rFonts w:ascii="Arial" w:hAnsi="Arial" w:cs="Arial"/>
                <w:sz w:val="20"/>
                <w:lang w:val="en-GB"/>
              </w:rPr>
            </w:pPr>
          </w:p>
        </w:tc>
        <w:tc>
          <w:tcPr>
            <w:tcW w:w="5211" w:type="dxa"/>
            <w:shd w:val="clear" w:color="auto" w:fill="auto"/>
          </w:tcPr>
          <w:p w14:paraId="04A1776B" w14:textId="77777777" w:rsidR="0089725C" w:rsidRPr="001A2AB1" w:rsidRDefault="0089725C" w:rsidP="006059F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Principal amount outstanding measured at nominal amount</w:t>
            </w:r>
            <w:r w:rsidR="00437E90" w:rsidRPr="001A2AB1">
              <w:rPr>
                <w:rFonts w:ascii="Arial" w:hAnsi="Arial" w:cs="Arial"/>
                <w:sz w:val="20"/>
                <w:lang w:val="en-GB"/>
              </w:rPr>
              <w:t xml:space="preserve">, in accordance </w:t>
            </w:r>
            <w:r w:rsidR="006059FF" w:rsidRPr="001A2AB1">
              <w:rPr>
                <w:rFonts w:ascii="Arial" w:hAnsi="Arial" w:cs="Arial"/>
                <w:sz w:val="20"/>
                <w:lang w:val="en-GB"/>
              </w:rPr>
              <w:t>with</w:t>
            </w:r>
            <w:r w:rsidR="00437E90" w:rsidRPr="001A2AB1">
              <w:rPr>
                <w:rFonts w:ascii="Arial" w:hAnsi="Arial" w:cs="Arial"/>
                <w:sz w:val="20"/>
                <w:lang w:val="en-GB"/>
              </w:rPr>
              <w:t xml:space="preserve"> column C01</w:t>
            </w:r>
            <w:r w:rsidR="00856886" w:rsidRPr="001A2AB1">
              <w:rPr>
                <w:rFonts w:ascii="Arial" w:hAnsi="Arial" w:cs="Arial"/>
                <w:sz w:val="20"/>
                <w:lang w:val="en-GB"/>
              </w:rPr>
              <w:t>4</w:t>
            </w:r>
            <w:r w:rsidR="00437E90" w:rsidRPr="001A2AB1">
              <w:rPr>
                <w:rFonts w:ascii="Arial" w:hAnsi="Arial" w:cs="Arial"/>
                <w:sz w:val="20"/>
                <w:lang w:val="en-GB"/>
              </w:rPr>
              <w:t xml:space="preserve">0 – </w:t>
            </w:r>
            <w:r w:rsidR="00FE4046" w:rsidRPr="001A2AB1">
              <w:rPr>
                <w:rFonts w:ascii="Arial" w:hAnsi="Arial" w:cs="Arial"/>
                <w:sz w:val="20"/>
                <w:lang w:val="en-GB"/>
              </w:rPr>
              <w:t>“</w:t>
            </w:r>
            <w:r w:rsidR="00437E90" w:rsidRPr="001A2AB1">
              <w:rPr>
                <w:rFonts w:ascii="Arial" w:hAnsi="Arial" w:cs="Arial"/>
                <w:sz w:val="20"/>
                <w:lang w:val="en-GB"/>
              </w:rPr>
              <w:t>Par amount</w:t>
            </w:r>
            <w:r w:rsidR="00FE4046" w:rsidRPr="001A2AB1">
              <w:rPr>
                <w:rFonts w:ascii="Arial" w:hAnsi="Arial" w:cs="Arial"/>
                <w:sz w:val="20"/>
                <w:lang w:val="en-GB"/>
              </w:rPr>
              <w:t>”</w:t>
            </w:r>
            <w:r w:rsidR="00437E90" w:rsidRPr="001A2AB1">
              <w:rPr>
                <w:rFonts w:ascii="Arial" w:hAnsi="Arial" w:cs="Arial"/>
                <w:sz w:val="20"/>
                <w:lang w:val="en-GB"/>
              </w:rPr>
              <w:t xml:space="preserve"> – of template SE.06.02</w:t>
            </w:r>
            <w:r w:rsidRPr="001A2AB1">
              <w:rPr>
                <w:rFonts w:ascii="Arial" w:hAnsi="Arial" w:cs="Arial"/>
                <w:sz w:val="20"/>
                <w:lang w:val="en-GB"/>
              </w:rPr>
              <w:t>.</w:t>
            </w:r>
          </w:p>
        </w:tc>
      </w:tr>
    </w:tbl>
    <w:p w14:paraId="57C0B243" w14:textId="08D13BD6" w:rsidR="008D433C" w:rsidRPr="001A2AB1" w:rsidRDefault="008D433C" w:rsidP="008D433C">
      <w:pPr>
        <w:spacing w:before="60" w:after="120" w:line="360" w:lineRule="atLeast"/>
        <w:rPr>
          <w:rFonts w:ascii="Arial" w:hAnsi="Arial" w:cs="Arial"/>
          <w:b/>
          <w:sz w:val="20"/>
          <w:lang w:val="en-GB"/>
        </w:rPr>
      </w:pPr>
      <w:r w:rsidRPr="001A2AB1">
        <w:rPr>
          <w:rFonts w:ascii="Arial" w:hAnsi="Arial" w:cs="Arial"/>
          <w:b/>
          <w:sz w:val="20"/>
          <w:lang w:val="en-GB"/>
        </w:rPr>
        <w:br w:type="page"/>
      </w:r>
      <w:r w:rsidRPr="001A2AB1">
        <w:rPr>
          <w:rFonts w:ascii="Arial" w:hAnsi="Arial" w:cs="Arial"/>
          <w:b/>
          <w:sz w:val="20"/>
          <w:lang w:val="en-GB"/>
        </w:rPr>
        <w:lastRenderedPageBreak/>
        <w:t xml:space="preserve">E.02.01 </w:t>
      </w:r>
      <w:r w:rsidR="00862534" w:rsidRPr="001A2AB1">
        <w:rPr>
          <w:rFonts w:ascii="Arial" w:hAnsi="Arial" w:cs="Arial"/>
          <w:b/>
          <w:sz w:val="20"/>
          <w:lang w:val="en-GB"/>
        </w:rPr>
        <w:t>–</w:t>
      </w:r>
      <w:r w:rsidRPr="001A2AB1">
        <w:rPr>
          <w:rFonts w:ascii="Arial" w:hAnsi="Arial" w:cs="Arial"/>
          <w:b/>
          <w:sz w:val="20"/>
          <w:lang w:val="en-GB"/>
        </w:rPr>
        <w:t xml:space="preserve"> </w:t>
      </w:r>
      <w:r w:rsidR="004C65E8" w:rsidRPr="001A2AB1">
        <w:rPr>
          <w:rFonts w:ascii="Arial" w:hAnsi="Arial" w:cs="Arial"/>
          <w:b/>
          <w:sz w:val="20"/>
          <w:lang w:val="en-GB"/>
        </w:rPr>
        <w:t>P</w:t>
      </w:r>
      <w:r w:rsidRPr="001A2AB1">
        <w:rPr>
          <w:rFonts w:ascii="Arial" w:hAnsi="Arial" w:cs="Arial"/>
          <w:b/>
          <w:sz w:val="20"/>
          <w:lang w:val="en-GB"/>
        </w:rPr>
        <w:t>ension entitlements (template for ESCB purposes)</w:t>
      </w:r>
    </w:p>
    <w:p w14:paraId="1683A7A8" w14:textId="77777777" w:rsidR="008D433C" w:rsidRPr="001A2AB1" w:rsidRDefault="008D433C" w:rsidP="008D433C">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53C3A069" w14:textId="59FA4AC6" w:rsidR="006C4C5C" w:rsidRPr="001A2AB1" w:rsidRDefault="008D433C" w:rsidP="006C4C5C">
      <w:pPr>
        <w:spacing w:before="60" w:after="120" w:line="360" w:lineRule="atLeast"/>
        <w:ind w:left="720"/>
        <w:rPr>
          <w:rFonts w:ascii="Arial" w:hAnsi="Arial" w:cs="Arial"/>
          <w:sz w:val="20"/>
          <w:lang w:val="en-GB"/>
        </w:rPr>
      </w:pPr>
      <w:r w:rsidRPr="001A2AB1">
        <w:rPr>
          <w:rFonts w:ascii="Arial" w:hAnsi="Arial" w:cs="Arial"/>
          <w:sz w:val="20"/>
          <w:lang w:val="en-GB"/>
        </w:rPr>
        <w:t xml:space="preserve">This </w:t>
      </w:r>
      <w:r w:rsidR="00EE16DD" w:rsidRPr="001A2AB1">
        <w:rPr>
          <w:rFonts w:ascii="Arial" w:hAnsi="Arial" w:cs="Arial"/>
          <w:sz w:val="20"/>
          <w:lang w:val="en-GB"/>
        </w:rPr>
        <w:t>template</w:t>
      </w:r>
      <w:r w:rsidRPr="001A2AB1">
        <w:rPr>
          <w:rFonts w:ascii="Arial" w:hAnsi="Arial" w:cs="Arial"/>
          <w:sz w:val="20"/>
          <w:lang w:val="en-GB"/>
        </w:rPr>
        <w:t xml:space="preserve"> contains information required for statistical purposes on pension entitlements</w:t>
      </w:r>
      <w:r w:rsidR="00091199" w:rsidRPr="001A2AB1">
        <w:rPr>
          <w:rFonts w:ascii="Arial" w:hAnsi="Arial" w:cs="Arial"/>
          <w:sz w:val="20"/>
          <w:lang w:val="en-GB"/>
        </w:rPr>
        <w:t xml:space="preserve"> (which are identified in </w:t>
      </w:r>
      <w:r w:rsidR="00283C85" w:rsidRPr="001A2AB1">
        <w:rPr>
          <w:rFonts w:ascii="Arial" w:hAnsi="Arial" w:cs="Arial"/>
          <w:sz w:val="20"/>
          <w:lang w:val="en-GB"/>
        </w:rPr>
        <w:t xml:space="preserve">column </w:t>
      </w:r>
      <w:r w:rsidR="00091199" w:rsidRPr="001A2AB1">
        <w:rPr>
          <w:rFonts w:ascii="Arial" w:hAnsi="Arial" w:cs="Arial"/>
          <w:sz w:val="20"/>
          <w:lang w:val="en-GB"/>
        </w:rPr>
        <w:t>C010</w:t>
      </w:r>
      <w:r w:rsidR="00581C2E">
        <w:rPr>
          <w:rFonts w:ascii="Arial" w:hAnsi="Arial" w:cs="Arial"/>
          <w:sz w:val="20"/>
          <w:lang w:val="en-GB"/>
        </w:rPr>
        <w:t>2</w:t>
      </w:r>
      <w:r w:rsidR="00091199" w:rsidRPr="001A2AB1">
        <w:rPr>
          <w:rFonts w:ascii="Arial" w:hAnsi="Arial" w:cs="Arial"/>
          <w:sz w:val="20"/>
          <w:lang w:val="en-GB"/>
        </w:rPr>
        <w:t xml:space="preserve"> of template S.14.01 </w:t>
      </w:r>
      <w:del w:id="121" w:author="Author">
        <w:r w:rsidR="00E12681" w:rsidRPr="001A2AB1">
          <w:rPr>
            <w:rFonts w:ascii="Arial" w:hAnsi="Arial" w:cs="Arial"/>
            <w:sz w:val="20"/>
            <w:lang w:val="en-GB"/>
          </w:rPr>
          <w:delText xml:space="preserve">under </w:delText>
        </w:r>
        <w:r w:rsidR="00091199" w:rsidRPr="001A2AB1">
          <w:rPr>
            <w:rFonts w:ascii="Arial" w:hAnsi="Arial" w:cs="Arial"/>
            <w:sz w:val="20"/>
            <w:lang w:val="en-GB"/>
          </w:rPr>
          <w:delText>“</w:delText>
        </w:r>
        <w:r w:rsidR="00581C2E">
          <w:rPr>
            <w:rFonts w:ascii="Arial" w:hAnsi="Arial" w:cs="Arial"/>
            <w:sz w:val="20"/>
            <w:lang w:val="en-GB"/>
          </w:rPr>
          <w:delText>1.</w:delText>
        </w:r>
      </w:del>
      <w:ins w:id="122" w:author="Author">
        <w:r w:rsidR="00091199" w:rsidRPr="001A2AB1">
          <w:rPr>
            <w:rFonts w:ascii="Arial" w:hAnsi="Arial" w:cs="Arial"/>
            <w:sz w:val="20"/>
            <w:lang w:val="en-GB"/>
          </w:rPr>
          <w:t>“</w:t>
        </w:r>
        <w:r w:rsidR="00493595">
          <w:rPr>
            <w:rFonts w:ascii="Arial" w:hAnsi="Arial" w:cs="Arial"/>
            <w:sz w:val="20"/>
            <w:lang w:val="en-GB"/>
          </w:rPr>
          <w:t xml:space="preserve"> and should be included in this template if the C0102 is reported as  “</w:t>
        </w:r>
        <w:r w:rsidR="00581C2E">
          <w:rPr>
            <w:rFonts w:ascii="Arial" w:hAnsi="Arial" w:cs="Arial"/>
            <w:sz w:val="20"/>
            <w:lang w:val="en-GB"/>
          </w:rPr>
          <w:t>1.</w:t>
        </w:r>
      </w:ins>
      <w:r w:rsidR="00091199" w:rsidRPr="001A2AB1">
        <w:rPr>
          <w:rFonts w:ascii="Arial" w:hAnsi="Arial" w:cs="Arial"/>
          <w:sz w:val="20"/>
          <w:lang w:val="en-GB"/>
        </w:rPr>
        <w:t xml:space="preserve"> – </w:t>
      </w:r>
      <w:r w:rsidR="00581C2E">
        <w:rPr>
          <w:rFonts w:ascii="Arial" w:hAnsi="Arial" w:cs="Arial"/>
          <w:sz w:val="20"/>
          <w:lang w:val="en-GB"/>
        </w:rPr>
        <w:t>yes</w:t>
      </w:r>
      <w:r w:rsidR="00091199" w:rsidRPr="001A2AB1">
        <w:rPr>
          <w:rFonts w:ascii="Arial" w:hAnsi="Arial" w:cs="Arial"/>
          <w:sz w:val="20"/>
          <w:lang w:val="en-GB"/>
        </w:rPr>
        <w:t>”</w:t>
      </w:r>
      <w:r w:rsidRPr="001A2AB1">
        <w:rPr>
          <w:rFonts w:ascii="Arial" w:hAnsi="Arial" w:cs="Arial"/>
          <w:sz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CA3188" w:rsidRPr="001A2AB1" w14:paraId="4AA539C8" w14:textId="77777777" w:rsidTr="00A3740A">
        <w:trPr>
          <w:trHeight w:val="285"/>
        </w:trPr>
        <w:tc>
          <w:tcPr>
            <w:tcW w:w="1384" w:type="dxa"/>
            <w:shd w:val="clear" w:color="auto" w:fill="auto"/>
            <w:noWrap/>
            <w:hideMark/>
          </w:tcPr>
          <w:p w14:paraId="12EDC7D2"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47177770"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6A4DEDB5"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CA3188" w:rsidRPr="001A2AB1" w14:paraId="58D09CC0" w14:textId="77777777" w:rsidTr="00A3740A">
        <w:trPr>
          <w:trHeight w:val="735"/>
        </w:trPr>
        <w:tc>
          <w:tcPr>
            <w:tcW w:w="1384" w:type="dxa"/>
            <w:shd w:val="clear" w:color="auto" w:fill="auto"/>
          </w:tcPr>
          <w:p w14:paraId="3FA67F4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716CB308"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ER0010</w:t>
            </w:r>
          </w:p>
          <w:p w14:paraId="721D329D" w14:textId="77777777" w:rsidR="00CA3188" w:rsidRPr="001A2AB1" w:rsidRDefault="00CA3188" w:rsidP="00A3740A">
            <w:pPr>
              <w:tabs>
                <w:tab w:val="left" w:pos="851"/>
                <w:tab w:val="right" w:pos="9356"/>
              </w:tabs>
              <w:spacing w:before="60" w:after="60" w:line="360" w:lineRule="atLeast"/>
              <w:rPr>
                <w:rFonts w:ascii="Arial" w:hAnsi="Arial" w:cs="Arial"/>
                <w:sz w:val="20"/>
                <w:highlight w:val="yellow"/>
                <w:lang w:val="en-GB"/>
              </w:rPr>
            </w:pPr>
          </w:p>
        </w:tc>
        <w:tc>
          <w:tcPr>
            <w:tcW w:w="2693" w:type="dxa"/>
            <w:shd w:val="clear" w:color="auto" w:fill="auto"/>
          </w:tcPr>
          <w:p w14:paraId="652BA2D9"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Pension entitlements </w:t>
            </w:r>
          </w:p>
          <w:p w14:paraId="56135BB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FB333A2" w14:textId="77777777" w:rsidR="00CA3188" w:rsidRPr="001A2AB1" w:rsidRDefault="00CA3188" w:rsidP="00AA2A7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technical provisions</w:t>
            </w:r>
            <w:r w:rsidR="004C65E8" w:rsidRPr="001A2AB1">
              <w:rPr>
                <w:rFonts w:ascii="Arial" w:hAnsi="Arial" w:cs="Arial"/>
                <w:sz w:val="20"/>
                <w:lang w:val="en-GB"/>
              </w:rPr>
              <w:t xml:space="preserve"> as a whole and gross </w:t>
            </w:r>
            <w:r w:rsidRPr="001A2AB1">
              <w:rPr>
                <w:rFonts w:ascii="Arial" w:hAnsi="Arial" w:cs="Arial"/>
                <w:sz w:val="20"/>
                <w:lang w:val="en-GB"/>
              </w:rPr>
              <w:t>best estimate relating to the reporting undertaking</w:t>
            </w:r>
            <w:r w:rsidR="0027383B" w:rsidRPr="001A2AB1">
              <w:rPr>
                <w:rFonts w:ascii="Arial" w:hAnsi="Arial" w:cs="Arial"/>
                <w:sz w:val="20"/>
                <w:lang w:val="en-GB"/>
              </w:rPr>
              <w:t>’</w:t>
            </w:r>
            <w:r w:rsidRPr="001A2AB1">
              <w:rPr>
                <w:rFonts w:ascii="Arial" w:hAnsi="Arial" w:cs="Arial"/>
                <w:sz w:val="20"/>
                <w:lang w:val="en-GB"/>
              </w:rPr>
              <w:t xml:space="preserve">s pension schemes, including both occupational and individual pension plans. </w:t>
            </w:r>
          </w:p>
        </w:tc>
      </w:tr>
      <w:tr w:rsidR="00CA3188" w:rsidRPr="001A2AB1" w14:paraId="76F019FA" w14:textId="77777777" w:rsidTr="00A3740A">
        <w:trPr>
          <w:trHeight w:val="735"/>
        </w:trPr>
        <w:tc>
          <w:tcPr>
            <w:tcW w:w="1384" w:type="dxa"/>
            <w:shd w:val="clear" w:color="auto" w:fill="auto"/>
          </w:tcPr>
          <w:p w14:paraId="561A55DA"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B5C7FCF"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ER0020</w:t>
            </w:r>
          </w:p>
          <w:p w14:paraId="36A00C74"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350A9954"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72A90786" w14:textId="77777777" w:rsidR="007B548D" w:rsidRPr="001A2AB1" w:rsidRDefault="007B54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w:t>
            </w:r>
            <w:r w:rsidR="00E12681" w:rsidRPr="001A2AB1">
              <w:rPr>
                <w:rFonts w:ascii="Arial" w:hAnsi="Arial" w:cs="Arial"/>
                <w:sz w:val="20"/>
                <w:lang w:val="en-GB"/>
              </w:rPr>
              <w:t>O</w:t>
            </w:r>
            <w:r w:rsidR="00CA3188" w:rsidRPr="001A2AB1">
              <w:rPr>
                <w:rFonts w:ascii="Arial" w:hAnsi="Arial" w:cs="Arial"/>
                <w:sz w:val="20"/>
                <w:lang w:val="en-GB"/>
              </w:rPr>
              <w:t xml:space="preserve">f which: Pillar II pension </w:t>
            </w:r>
          </w:p>
          <w:p w14:paraId="5992A1FB" w14:textId="77777777" w:rsidR="00CA3188" w:rsidRPr="001A2AB1" w:rsidRDefault="007B54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w:t>
            </w:r>
            <w:r w:rsidR="00CA3188" w:rsidRPr="001A2AB1">
              <w:rPr>
                <w:rFonts w:ascii="Arial" w:hAnsi="Arial" w:cs="Arial"/>
                <w:sz w:val="20"/>
                <w:lang w:val="en-GB"/>
              </w:rPr>
              <w:t>entitlements</w:t>
            </w:r>
          </w:p>
          <w:p w14:paraId="695CEF3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2D526421"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pension entitlements.</w:t>
            </w:r>
          </w:p>
          <w:p w14:paraId="4CD81A9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Pillar II pension entitlements refer to occupational pension plans only and hence </w:t>
            </w:r>
            <w:r w:rsidR="00371F7F" w:rsidRPr="001A2AB1">
              <w:rPr>
                <w:rFonts w:ascii="Arial" w:hAnsi="Arial" w:cs="Arial"/>
                <w:sz w:val="20"/>
                <w:lang w:val="en-GB"/>
              </w:rPr>
              <w:t>are</w:t>
            </w:r>
            <w:r w:rsidRPr="001A2AB1">
              <w:rPr>
                <w:rFonts w:ascii="Arial" w:hAnsi="Arial" w:cs="Arial"/>
                <w:sz w:val="20"/>
                <w:lang w:val="en-GB"/>
              </w:rPr>
              <w:t xml:space="preserve"> a subset of the total pension entitlements.</w:t>
            </w:r>
          </w:p>
          <w:p w14:paraId="1980A2BE"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29D22AF9" w14:textId="77777777" w:rsidTr="00A3740A">
        <w:trPr>
          <w:trHeight w:val="735"/>
        </w:trPr>
        <w:tc>
          <w:tcPr>
            <w:tcW w:w="1384" w:type="dxa"/>
            <w:shd w:val="clear" w:color="auto" w:fill="auto"/>
          </w:tcPr>
          <w:p w14:paraId="74218C8B"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619B319"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ER0030</w:t>
            </w:r>
          </w:p>
          <w:p w14:paraId="62F890A2"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74D18CC9"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2612F77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defined benefit pension entitlements</w:t>
            </w:r>
          </w:p>
          <w:p w14:paraId="40ACD1E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40FE12F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defined benefit pension entitlements.</w:t>
            </w:r>
          </w:p>
          <w:p w14:paraId="6E2A6B7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a defined benefit pension scheme</w:t>
            </w:r>
            <w:r w:rsidR="0027383B" w:rsidRPr="001A2AB1">
              <w:rPr>
                <w:rFonts w:ascii="Arial" w:hAnsi="Arial" w:cs="Arial"/>
                <w:sz w:val="20"/>
                <w:lang w:val="en-GB"/>
              </w:rPr>
              <w:t>,</w:t>
            </w:r>
            <w:r w:rsidRPr="001A2AB1">
              <w:rPr>
                <w:rFonts w:ascii="Arial" w:hAnsi="Arial" w:cs="Arial"/>
                <w:sz w:val="20"/>
                <w:lang w:val="en-GB"/>
              </w:rPr>
              <w:t xml:space="preserve"> the level of pension benefits promised to participating employees is determined by a formula agreed in advance. The liability of a defined benefit pension scheme is equal to the present value of the promised benefits.</w:t>
            </w:r>
          </w:p>
          <w:p w14:paraId="6C6996F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0F4AF70B" w14:textId="77777777" w:rsidTr="00A3740A">
        <w:trPr>
          <w:trHeight w:val="735"/>
        </w:trPr>
        <w:tc>
          <w:tcPr>
            <w:tcW w:w="1384" w:type="dxa"/>
            <w:shd w:val="clear" w:color="auto" w:fill="auto"/>
          </w:tcPr>
          <w:p w14:paraId="7EC75BCF"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11A0DBC"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ER0040</w:t>
            </w:r>
          </w:p>
          <w:p w14:paraId="1F8DB0C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19C28C38"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578A0B59"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defined contribution pension entitlements</w:t>
            </w:r>
          </w:p>
          <w:p w14:paraId="65E2285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032E86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defined contribution pension entitlements.</w:t>
            </w:r>
          </w:p>
          <w:p w14:paraId="2C0B6E5F"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a defined contribution scheme</w:t>
            </w:r>
            <w:r w:rsidR="0027383B" w:rsidRPr="001A2AB1">
              <w:rPr>
                <w:rFonts w:ascii="Arial" w:hAnsi="Arial" w:cs="Arial"/>
                <w:sz w:val="20"/>
                <w:lang w:val="en-GB"/>
              </w:rPr>
              <w:t>,</w:t>
            </w:r>
            <w:r w:rsidRPr="001A2AB1">
              <w:rPr>
                <w:rFonts w:ascii="Arial" w:hAnsi="Arial" w:cs="Arial"/>
                <w:sz w:val="20"/>
                <w:lang w:val="en-GB"/>
              </w:rPr>
              <w:t xml:space="preserve"> the benefits paid are dependent on the performance of the assets acquired by the pension scheme. The liability of a defined contribution </w:t>
            </w:r>
            <w:r w:rsidRPr="001A2AB1">
              <w:rPr>
                <w:rFonts w:ascii="Arial" w:hAnsi="Arial" w:cs="Arial"/>
                <w:sz w:val="20"/>
                <w:lang w:val="en-GB"/>
              </w:rPr>
              <w:lastRenderedPageBreak/>
              <w:t xml:space="preserve">scheme is the current market value of the </w:t>
            </w:r>
            <w:r w:rsidR="00FE02EC" w:rsidRPr="001A2AB1">
              <w:rPr>
                <w:rFonts w:ascii="Arial" w:hAnsi="Arial" w:cs="Arial"/>
                <w:sz w:val="20"/>
                <w:lang w:val="en-GB"/>
              </w:rPr>
              <w:t>scheme</w:t>
            </w:r>
            <w:r w:rsidR="0027383B" w:rsidRPr="001A2AB1">
              <w:rPr>
                <w:rFonts w:ascii="Arial" w:hAnsi="Arial" w:cs="Arial"/>
                <w:sz w:val="20"/>
                <w:lang w:val="en-GB"/>
              </w:rPr>
              <w:t>’</w:t>
            </w:r>
            <w:r w:rsidR="00FE02EC" w:rsidRPr="001A2AB1">
              <w:rPr>
                <w:rFonts w:ascii="Arial" w:hAnsi="Arial" w:cs="Arial"/>
                <w:sz w:val="20"/>
                <w:lang w:val="en-GB"/>
              </w:rPr>
              <w:t xml:space="preserve">s </w:t>
            </w:r>
            <w:r w:rsidRPr="001A2AB1">
              <w:rPr>
                <w:rFonts w:ascii="Arial" w:hAnsi="Arial" w:cs="Arial"/>
                <w:sz w:val="20"/>
                <w:lang w:val="en-GB"/>
              </w:rPr>
              <w:t>assets.</w:t>
            </w:r>
          </w:p>
          <w:p w14:paraId="4D960502"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5E120944" w14:textId="77777777" w:rsidTr="00A3740A">
        <w:trPr>
          <w:trHeight w:val="735"/>
        </w:trPr>
        <w:tc>
          <w:tcPr>
            <w:tcW w:w="1384" w:type="dxa"/>
            <w:shd w:val="clear" w:color="auto" w:fill="auto"/>
          </w:tcPr>
          <w:p w14:paraId="49F4284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lastRenderedPageBreak/>
              <w:t>EC0010/</w:t>
            </w:r>
          </w:p>
          <w:p w14:paraId="36B9157D"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ER0050</w:t>
            </w:r>
          </w:p>
          <w:p w14:paraId="757A2803"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6A5DDF7E"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2E53CDE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hybrid pension entitlements</w:t>
            </w:r>
          </w:p>
          <w:p w14:paraId="600EC453"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18E80D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B022EC"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hybrid pension entitlements.</w:t>
            </w:r>
          </w:p>
          <w:p w14:paraId="42F18608"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Hybrid schemes combine elements of defined contribution and defined benefit schemes.</w:t>
            </w:r>
          </w:p>
          <w:p w14:paraId="46AFB72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bl>
    <w:p w14:paraId="0E37375B" w14:textId="72137FF8" w:rsidR="008803C2" w:rsidRPr="00027584" w:rsidRDefault="008D433C" w:rsidP="008803C2">
      <w:pPr>
        <w:spacing w:before="60" w:after="120" w:line="360" w:lineRule="atLeast"/>
        <w:rPr>
          <w:rFonts w:ascii="Arial" w:hAnsi="Arial"/>
          <w:b/>
          <w:sz w:val="20"/>
          <w:lang w:val="en-GB"/>
        </w:rPr>
      </w:pPr>
      <w:r w:rsidRPr="001A2AB1">
        <w:rPr>
          <w:rFonts w:ascii="Arial" w:hAnsi="Arial" w:cs="Arial"/>
          <w:sz w:val="20"/>
          <w:lang w:val="en-GB"/>
        </w:rPr>
        <w:br w:type="page"/>
      </w:r>
      <w:del w:id="123" w:author="Author">
        <w:r w:rsidR="00FD3514" w:rsidRPr="001A2AB1" w:rsidDel="00FD3514">
          <w:rPr>
            <w:rFonts w:ascii="Arial" w:hAnsi="Arial" w:cs="Arial"/>
            <w:b/>
            <w:sz w:val="20"/>
            <w:lang w:val="en-GB"/>
          </w:rPr>
          <w:lastRenderedPageBreak/>
          <w:delText xml:space="preserve"> </w:delText>
        </w:r>
        <w:r w:rsidR="00190E3E">
          <w:br w:type="page"/>
        </w:r>
      </w:del>
      <w:ins w:id="124" w:author="Author">
        <w:r w:rsidR="008803C2" w:rsidRPr="00190E3E">
          <w:rPr>
            <w:rFonts w:ascii="Arial" w:hAnsi="Arial" w:cs="Arial"/>
            <w:b/>
            <w:bCs/>
            <w:sz w:val="20"/>
            <w:lang w:val="en-GB"/>
          </w:rPr>
          <w:lastRenderedPageBreak/>
          <w:t xml:space="preserve">E.04.01 </w:t>
        </w:r>
        <w:r w:rsidR="00A061D7" w:rsidRPr="00A061D7">
          <w:rPr>
            <w:rFonts w:ascii="Arial" w:hAnsi="Arial" w:cs="Arial"/>
            <w:b/>
            <w:bCs/>
            <w:sz w:val="20"/>
            <w:lang w:val="en-GB"/>
          </w:rPr>
          <w:t xml:space="preserve">Investment revenues and expenses </w:t>
        </w:r>
        <w:r w:rsidR="00A84841">
          <w:rPr>
            <w:rFonts w:ascii="Arial" w:hAnsi="Arial" w:cs="Arial"/>
            <w:b/>
            <w:bCs/>
            <w:sz w:val="20"/>
            <w:lang w:val="en-GB"/>
          </w:rPr>
          <w:t>(attribut</w:t>
        </w:r>
        <w:r w:rsidR="00C44C8E">
          <w:rPr>
            <w:rFonts w:ascii="Arial" w:hAnsi="Arial" w:cs="Arial"/>
            <w:b/>
            <w:bCs/>
            <w:sz w:val="20"/>
            <w:lang w:val="en-GB"/>
          </w:rPr>
          <w:t>ion</w:t>
        </w:r>
        <w:r w:rsidR="00A84841">
          <w:rPr>
            <w:rFonts w:ascii="Arial" w:hAnsi="Arial" w:cs="Arial"/>
            <w:b/>
            <w:bCs/>
            <w:sz w:val="20"/>
            <w:lang w:val="en-GB"/>
          </w:rPr>
          <w:t xml:space="preserve"> to policyholders</w:t>
        </w:r>
        <w:r w:rsidR="00C44C8E">
          <w:rPr>
            <w:rFonts w:ascii="Arial" w:hAnsi="Arial" w:cs="Arial"/>
            <w:b/>
            <w:bCs/>
            <w:sz w:val="20"/>
            <w:lang w:val="en-GB"/>
          </w:rPr>
          <w:t>)</w:t>
        </w:r>
        <w:r w:rsidR="00A061D7" w:rsidRPr="00A061D7" w:rsidDel="00A061D7">
          <w:rPr>
            <w:rFonts w:ascii="Arial" w:hAnsi="Arial" w:cs="Arial"/>
            <w:b/>
            <w:bCs/>
            <w:sz w:val="20"/>
            <w:lang w:val="en-GB"/>
          </w:rPr>
          <w:t xml:space="preserve"> </w:t>
        </w:r>
        <w:r w:rsidR="008803C2" w:rsidRPr="001A2AB1">
          <w:rPr>
            <w:rFonts w:ascii="Arial" w:hAnsi="Arial" w:cs="Arial"/>
            <w:b/>
            <w:sz w:val="20"/>
            <w:lang w:val="en-GB"/>
          </w:rPr>
          <w:t>(template for ESCB purposes)</w:t>
        </w:r>
      </w:ins>
    </w:p>
    <w:p w14:paraId="71213877" w14:textId="77777777" w:rsidR="00190E3E" w:rsidRPr="001A2AB1" w:rsidRDefault="00190E3E" w:rsidP="00190E3E">
      <w:pPr>
        <w:spacing w:before="60" w:after="120" w:line="360" w:lineRule="atLeast"/>
        <w:rPr>
          <w:del w:id="125" w:author="Author"/>
          <w:rFonts w:ascii="Arial" w:hAnsi="Arial" w:cs="Arial"/>
          <w:b/>
          <w:sz w:val="20"/>
          <w:lang w:val="en-GB"/>
        </w:rPr>
      </w:pPr>
      <w:del w:id="126" w:author="Author">
        <w:r w:rsidRPr="00190E3E">
          <w:rPr>
            <w:rFonts w:ascii="Arial" w:hAnsi="Arial" w:cs="Arial"/>
            <w:b/>
            <w:bCs/>
            <w:sz w:val="20"/>
            <w:lang w:val="en-GB"/>
          </w:rPr>
          <w:delText xml:space="preserve">E.04.01 Investment revenues and expenses </w:delText>
        </w:r>
        <w:r>
          <w:rPr>
            <w:rFonts w:ascii="Arial" w:hAnsi="Arial" w:cs="Arial"/>
            <w:b/>
            <w:bCs/>
            <w:sz w:val="20"/>
            <w:lang w:val="en-GB"/>
          </w:rPr>
          <w:delText xml:space="preserve">- </w:delText>
        </w:r>
        <w:r w:rsidRPr="00190E3E">
          <w:rPr>
            <w:rFonts w:ascii="Arial" w:hAnsi="Arial" w:cs="Arial"/>
            <w:b/>
            <w:bCs/>
            <w:sz w:val="20"/>
            <w:lang w:val="en-GB"/>
          </w:rPr>
          <w:delText>split into TP and excess of assets over liabilities</w:delText>
        </w:r>
        <w:r w:rsidRPr="00190E3E">
          <w:rPr>
            <w:rFonts w:ascii="Arial" w:hAnsi="Arial" w:cs="Arial"/>
            <w:b/>
            <w:sz w:val="20"/>
            <w:lang w:val="en-GB"/>
          </w:rPr>
          <w:delText xml:space="preserve"> </w:delText>
        </w:r>
        <w:r w:rsidRPr="001A2AB1">
          <w:rPr>
            <w:rFonts w:ascii="Arial" w:hAnsi="Arial" w:cs="Arial"/>
            <w:b/>
            <w:sz w:val="20"/>
            <w:lang w:val="en-GB"/>
          </w:rPr>
          <w:delText>(new template for ESCB purposes)</w:delText>
        </w:r>
      </w:del>
    </w:p>
    <w:p w14:paraId="22801250" w14:textId="77777777" w:rsidR="00190E3E" w:rsidRPr="001A2AB1" w:rsidRDefault="00190E3E" w:rsidP="00190E3E">
      <w:pPr>
        <w:spacing w:before="60" w:after="120" w:line="360" w:lineRule="atLeast"/>
        <w:rPr>
          <w:del w:id="127" w:author="Author"/>
          <w:rFonts w:ascii="Arial" w:hAnsi="Arial" w:cs="Arial"/>
          <w:b/>
          <w:sz w:val="20"/>
          <w:lang w:val="en-GB"/>
        </w:rPr>
      </w:pPr>
      <w:del w:id="128" w:author="Author">
        <w:r w:rsidRPr="001A2AB1">
          <w:rPr>
            <w:rFonts w:ascii="Arial" w:hAnsi="Arial" w:cs="Arial"/>
            <w:b/>
            <w:sz w:val="20"/>
            <w:lang w:val="en-GB"/>
          </w:rPr>
          <w:delText>General comments</w:delText>
        </w:r>
      </w:del>
    </w:p>
    <w:p w14:paraId="48A59F02" w14:textId="01E23BCC" w:rsidR="0005763D" w:rsidRDefault="008803C2" w:rsidP="0005763D">
      <w:pPr>
        <w:spacing w:before="60" w:after="120" w:line="360" w:lineRule="atLeast"/>
        <w:rPr>
          <w:rFonts w:ascii="Arial" w:hAnsi="Arial" w:cs="Arial"/>
          <w:sz w:val="20"/>
          <w:lang w:val="en-GB"/>
        </w:rPr>
      </w:pPr>
      <w:r w:rsidRPr="001A2AB1">
        <w:rPr>
          <w:rFonts w:ascii="Arial" w:hAnsi="Arial" w:cs="Arial"/>
          <w:sz w:val="20"/>
          <w:lang w:val="en-GB"/>
        </w:rPr>
        <w:t xml:space="preserve">This template contains information required for statistical purposes on the geographical breakdown of life technical provisions related to </w:t>
      </w:r>
      <w:r>
        <w:rPr>
          <w:rFonts w:ascii="Arial" w:hAnsi="Arial" w:cs="Arial"/>
          <w:sz w:val="20"/>
          <w:lang w:val="en-GB"/>
        </w:rPr>
        <w:t xml:space="preserve">investment revenues and investment expenses attributed to </w:t>
      </w:r>
      <w:del w:id="129" w:author="Author">
        <w:r w:rsidR="00F60DA7">
          <w:rPr>
            <w:rFonts w:ascii="Arial" w:hAnsi="Arial" w:cs="Arial"/>
            <w:sz w:val="20"/>
            <w:lang w:val="en-GB"/>
          </w:rPr>
          <w:delText>individual</w:delText>
        </w:r>
        <w:r w:rsidR="0037386F">
          <w:rPr>
            <w:rFonts w:ascii="Arial" w:hAnsi="Arial" w:cs="Arial"/>
            <w:sz w:val="20"/>
            <w:lang w:val="en-GB"/>
          </w:rPr>
          <w:delText xml:space="preserve"> </w:delText>
        </w:r>
      </w:del>
      <w:r>
        <w:rPr>
          <w:rFonts w:ascii="Arial" w:hAnsi="Arial" w:cs="Arial"/>
          <w:sz w:val="20"/>
          <w:lang w:val="en-GB"/>
        </w:rPr>
        <w:t xml:space="preserve">policyholders and to </w:t>
      </w:r>
      <w:ins w:id="130" w:author="Author">
        <w:r w:rsidR="00DB7BFF">
          <w:rPr>
            <w:rFonts w:ascii="Arial" w:hAnsi="Arial" w:cs="Arial"/>
            <w:sz w:val="20"/>
            <w:lang w:val="en-GB"/>
          </w:rPr>
          <w:t>all</w:t>
        </w:r>
        <w:r w:rsidR="00B044BE">
          <w:rPr>
            <w:rFonts w:ascii="Arial" w:hAnsi="Arial" w:cs="Arial"/>
            <w:sz w:val="20"/>
            <w:lang w:val="en-GB"/>
          </w:rPr>
          <w:t xml:space="preserve"> (</w:t>
        </w:r>
      </w:ins>
      <w:r w:rsidR="00B044BE">
        <w:rPr>
          <w:rFonts w:ascii="Arial" w:hAnsi="Arial" w:cs="Arial"/>
          <w:sz w:val="20"/>
          <w:lang w:val="en-GB"/>
        </w:rPr>
        <w:t>life and non-life</w:t>
      </w:r>
      <w:ins w:id="131" w:author="Author">
        <w:r w:rsidR="00B044BE">
          <w:rPr>
            <w:rFonts w:ascii="Arial" w:hAnsi="Arial" w:cs="Arial"/>
            <w:sz w:val="20"/>
            <w:lang w:val="en-GB"/>
          </w:rPr>
          <w:t>)</w:t>
        </w:r>
      </w:ins>
      <w:r w:rsidR="00DB7BFF">
        <w:rPr>
          <w:rFonts w:ascii="Arial" w:hAnsi="Arial" w:cs="Arial"/>
          <w:sz w:val="20"/>
          <w:lang w:val="en-GB"/>
        </w:rPr>
        <w:t xml:space="preserve"> </w:t>
      </w:r>
      <w:r>
        <w:rPr>
          <w:rFonts w:ascii="Arial" w:hAnsi="Arial" w:cs="Arial"/>
          <w:sz w:val="20"/>
          <w:lang w:val="en-GB"/>
        </w:rPr>
        <w:t xml:space="preserve">investment revenues and investment expenses not attributed to </w:t>
      </w:r>
      <w:del w:id="132" w:author="Author">
        <w:r w:rsidR="00F60DA7">
          <w:rPr>
            <w:rFonts w:ascii="Arial" w:hAnsi="Arial" w:cs="Arial"/>
            <w:sz w:val="20"/>
            <w:lang w:val="en-GB"/>
          </w:rPr>
          <w:delText xml:space="preserve">individual </w:delText>
        </w:r>
      </w:del>
      <w:r>
        <w:rPr>
          <w:rFonts w:ascii="Arial" w:hAnsi="Arial" w:cs="Arial"/>
          <w:sz w:val="20"/>
          <w:lang w:val="en-GB"/>
        </w:rPr>
        <w:t xml:space="preserve">policyholders. </w:t>
      </w:r>
      <w:ins w:id="133" w:author="Author">
        <w:r w:rsidR="0005763D">
          <w:rPr>
            <w:rFonts w:ascii="Arial" w:hAnsi="Arial" w:cs="Arial"/>
            <w:sz w:val="20"/>
            <w:lang w:val="en-GB"/>
          </w:rPr>
          <w:t>The template should be reported year-to-date.</w:t>
        </w:r>
        <w:r w:rsidR="000D63A5">
          <w:rPr>
            <w:rFonts w:ascii="Arial" w:hAnsi="Arial" w:cs="Arial"/>
            <w:sz w:val="20"/>
            <w:lang w:val="en-GB"/>
          </w:rPr>
          <w:t xml:space="preserve"> </w:t>
        </w:r>
      </w:ins>
    </w:p>
    <w:p w14:paraId="4E70A0D1" w14:textId="46855271" w:rsidR="00594524" w:rsidRDefault="00594524" w:rsidP="008803C2">
      <w:pPr>
        <w:spacing w:before="60" w:after="120" w:line="360" w:lineRule="atLeast"/>
        <w:rPr>
          <w:ins w:id="134" w:author="Author"/>
          <w:rFonts w:ascii="Arial" w:hAnsi="Arial" w:cs="Arial"/>
          <w:sz w:val="20"/>
          <w:lang w:val="en-GB"/>
        </w:rPr>
      </w:pPr>
      <w:ins w:id="135" w:author="Author">
        <w:r>
          <w:rPr>
            <w:rFonts w:ascii="Arial" w:hAnsi="Arial" w:cs="Arial"/>
            <w:sz w:val="20"/>
            <w:lang w:val="en-GB"/>
          </w:rPr>
          <w:t>Investment revenues only relate to income (such as dividends, rents, interest income) and not to holding gains and losses (realised and unrealised).</w:t>
        </w:r>
      </w:ins>
    </w:p>
    <w:p w14:paraId="53EBF8BF" w14:textId="225E8D88" w:rsidR="00594524" w:rsidRDefault="00594524" w:rsidP="008803C2">
      <w:pPr>
        <w:spacing w:before="60" w:after="120" w:line="360" w:lineRule="atLeast"/>
        <w:rPr>
          <w:ins w:id="136" w:author="Author"/>
          <w:rFonts w:ascii="Arial" w:hAnsi="Arial" w:cs="Arial"/>
          <w:sz w:val="20"/>
          <w:lang w:val="en-GB"/>
        </w:rPr>
      </w:pPr>
      <w:ins w:id="137" w:author="Author">
        <w:r>
          <w:rPr>
            <w:rFonts w:ascii="Arial" w:hAnsi="Arial" w:cs="Arial"/>
            <w:sz w:val="20"/>
            <w:lang w:val="en-GB"/>
          </w:rPr>
          <w:t>Investment expenses relate to expenses as mentioned in S.29.02 C0010/R0050.</w:t>
        </w:r>
      </w:ins>
    </w:p>
    <w:p w14:paraId="6B58F614" w14:textId="6D751982" w:rsidR="00EA73E0" w:rsidRDefault="008803C2" w:rsidP="008803C2">
      <w:pPr>
        <w:spacing w:before="60" w:after="120" w:line="360" w:lineRule="atLeast"/>
        <w:rPr>
          <w:ins w:id="138" w:author="Author"/>
          <w:rFonts w:ascii="Arial" w:hAnsi="Arial" w:cs="Arial"/>
          <w:sz w:val="20"/>
          <w:lang w:val="en-GB"/>
        </w:rPr>
      </w:pPr>
      <w:r w:rsidRPr="001A2AB1">
        <w:rPr>
          <w:rFonts w:ascii="Arial" w:hAnsi="Arial" w:cs="Arial"/>
          <w:sz w:val="20"/>
          <w:lang w:val="en-GB"/>
        </w:rPr>
        <w:t>The</w:t>
      </w:r>
      <w:r>
        <w:rPr>
          <w:rFonts w:ascii="Arial" w:hAnsi="Arial" w:cs="Arial"/>
          <w:sz w:val="20"/>
          <w:lang w:val="en-GB"/>
        </w:rPr>
        <w:t xml:space="preserve"> inf</w:t>
      </w:r>
      <w:r w:rsidRPr="001A2AB1">
        <w:rPr>
          <w:rFonts w:ascii="Arial" w:hAnsi="Arial" w:cs="Arial"/>
          <w:sz w:val="20"/>
          <w:lang w:val="en-GB"/>
        </w:rPr>
        <w:t xml:space="preserve">ormation </w:t>
      </w:r>
      <w:r>
        <w:rPr>
          <w:rFonts w:ascii="Arial" w:hAnsi="Arial" w:cs="Arial"/>
          <w:sz w:val="20"/>
          <w:lang w:val="en-GB"/>
        </w:rPr>
        <w:t xml:space="preserve">on </w:t>
      </w:r>
      <w:del w:id="139" w:author="Author">
        <w:r w:rsidR="001529C9">
          <w:rPr>
            <w:rFonts w:ascii="Arial" w:hAnsi="Arial" w:cs="Arial"/>
            <w:sz w:val="20"/>
            <w:lang w:val="en-GB"/>
          </w:rPr>
          <w:delText>income gains</w:delText>
        </w:r>
      </w:del>
      <w:ins w:id="140" w:author="Author">
        <w:r w:rsidR="00517623">
          <w:rPr>
            <w:rFonts w:ascii="Arial" w:hAnsi="Arial" w:cs="Arial"/>
            <w:sz w:val="20"/>
            <w:lang w:val="en-GB"/>
          </w:rPr>
          <w:t>investment</w:t>
        </w:r>
        <w:r>
          <w:rPr>
            <w:rFonts w:ascii="Arial" w:hAnsi="Arial" w:cs="Arial"/>
            <w:sz w:val="20"/>
            <w:lang w:val="en-GB"/>
          </w:rPr>
          <w:t xml:space="preserve"> </w:t>
        </w:r>
        <w:r w:rsidR="00B044BE">
          <w:rPr>
            <w:rFonts w:ascii="Arial" w:hAnsi="Arial" w:cs="Arial"/>
            <w:sz w:val="20"/>
            <w:lang w:val="en-GB"/>
          </w:rPr>
          <w:t>revenues</w:t>
        </w:r>
      </w:ins>
      <w:r>
        <w:rPr>
          <w:rFonts w:ascii="Arial" w:hAnsi="Arial" w:cs="Arial"/>
          <w:sz w:val="20"/>
          <w:lang w:val="en-GB"/>
        </w:rPr>
        <w:t xml:space="preserve"> and expenses </w:t>
      </w:r>
      <w:r w:rsidRPr="00027584">
        <w:rPr>
          <w:rFonts w:ascii="Arial" w:hAnsi="Arial"/>
          <w:b/>
          <w:sz w:val="20"/>
          <w:lang w:val="en-GB"/>
        </w:rPr>
        <w:t>attributed to policyholders</w:t>
      </w:r>
      <w:r>
        <w:rPr>
          <w:rFonts w:ascii="Arial" w:hAnsi="Arial" w:cs="Arial"/>
          <w:sz w:val="20"/>
          <w:lang w:val="en-GB"/>
        </w:rPr>
        <w:t xml:space="preserve"> are part of life TPs</w:t>
      </w:r>
      <w:ins w:id="141" w:author="Author">
        <w:r w:rsidR="00EA73E0">
          <w:rPr>
            <w:rFonts w:ascii="Arial" w:hAnsi="Arial" w:cs="Arial"/>
            <w:sz w:val="20"/>
            <w:lang w:val="en-GB"/>
          </w:rPr>
          <w:t>.</w:t>
        </w:r>
      </w:ins>
      <w:r>
        <w:rPr>
          <w:rFonts w:ascii="Arial" w:hAnsi="Arial" w:cs="Arial"/>
          <w:sz w:val="20"/>
          <w:lang w:val="en-GB"/>
        </w:rPr>
        <w:t xml:space="preserve"> </w:t>
      </w:r>
      <w:del w:id="142" w:author="Author">
        <w:r w:rsidDel="00EA73E0">
          <w:rPr>
            <w:rFonts w:ascii="Arial" w:hAnsi="Arial" w:cs="Arial"/>
            <w:sz w:val="20"/>
            <w:lang w:val="en-GB"/>
          </w:rPr>
          <w:delText xml:space="preserve">and </w:delText>
        </w:r>
        <w:r w:rsidRPr="001A2AB1" w:rsidDel="00EA73E0">
          <w:rPr>
            <w:rFonts w:ascii="Arial" w:hAnsi="Arial" w:cs="Arial"/>
            <w:sz w:val="20"/>
            <w:lang w:val="en-GB"/>
          </w:rPr>
          <w:delText xml:space="preserve">shall be reported </w:delText>
        </w:r>
        <w:r w:rsidDel="00EA73E0">
          <w:rPr>
            <w:rFonts w:ascii="Arial" w:hAnsi="Arial" w:cs="Arial"/>
            <w:sz w:val="20"/>
            <w:lang w:val="en-GB"/>
          </w:rPr>
          <w:delText>for all countries reported in the last S.12.02 submission.</w:delText>
        </w:r>
        <w:r w:rsidRPr="001A2AB1" w:rsidDel="00EA73E0">
          <w:rPr>
            <w:rFonts w:ascii="Arial" w:hAnsi="Arial" w:cs="Arial"/>
            <w:sz w:val="20"/>
            <w:lang w:val="en-GB"/>
          </w:rPr>
          <w:delText xml:space="preserve"> </w:delText>
        </w:r>
      </w:del>
    </w:p>
    <w:p w14:paraId="5D3FC641" w14:textId="4CDF3CB9" w:rsidR="006F3749" w:rsidRDefault="00EA73E0" w:rsidP="008803C2">
      <w:pPr>
        <w:spacing w:before="60" w:after="120" w:line="360" w:lineRule="atLeast"/>
        <w:rPr>
          <w:ins w:id="143" w:author="Author"/>
          <w:rFonts w:ascii="Arial" w:hAnsi="Arial" w:cs="Arial"/>
          <w:sz w:val="20"/>
          <w:lang w:val="en-GB"/>
        </w:rPr>
      </w:pPr>
      <w:ins w:id="144" w:author="Author">
        <w:r>
          <w:rPr>
            <w:rFonts w:ascii="Arial" w:hAnsi="Arial" w:cs="Arial"/>
            <w:sz w:val="20"/>
            <w:lang w:val="en-GB"/>
          </w:rPr>
          <w:t>If cross-border business exists, all countries reported in the last S.12.02 submission shall be reported.</w:t>
        </w:r>
        <w:r w:rsidRPr="001A2AB1">
          <w:rPr>
            <w:rFonts w:ascii="Arial" w:hAnsi="Arial" w:cs="Arial"/>
            <w:sz w:val="20"/>
            <w:lang w:val="en-GB"/>
          </w:rPr>
          <w:t xml:space="preserve"> </w:t>
        </w:r>
      </w:ins>
      <w:r w:rsidR="008803C2">
        <w:rPr>
          <w:rFonts w:ascii="Arial" w:hAnsi="Arial" w:cs="Arial"/>
          <w:sz w:val="20"/>
          <w:lang w:val="en-GB"/>
        </w:rPr>
        <w:t xml:space="preserve">As in S.12.02, the home country must </w:t>
      </w:r>
      <w:r w:rsidR="008803C2" w:rsidRPr="005F6C42">
        <w:rPr>
          <w:rFonts w:ascii="Arial" w:hAnsi="Arial"/>
          <w:sz w:val="20"/>
          <w:lang w:val="en-GB"/>
        </w:rPr>
        <w:t>always</w:t>
      </w:r>
      <w:r w:rsidR="008803C2">
        <w:rPr>
          <w:rFonts w:ascii="Arial" w:hAnsi="Arial" w:cs="Arial"/>
          <w:sz w:val="20"/>
          <w:lang w:val="en-GB"/>
        </w:rPr>
        <w:t xml:space="preserve"> be reported, while </w:t>
      </w:r>
      <w:r w:rsidR="008803C2" w:rsidRPr="00E90278">
        <w:rPr>
          <w:rFonts w:ascii="Arial" w:hAnsi="Arial" w:cs="Arial"/>
          <w:sz w:val="20"/>
          <w:lang w:val="en-GB"/>
        </w:rPr>
        <w:t>countries outside the materiality threshold should be reported aggregated in ‘other–EEA’ or ‘other–non EEA’</w:t>
      </w:r>
      <w:r w:rsidR="008803C2">
        <w:rPr>
          <w:rFonts w:ascii="Arial" w:hAnsi="Arial" w:cs="Arial"/>
          <w:sz w:val="20"/>
          <w:lang w:val="en-GB"/>
        </w:rPr>
        <w:t>. Countries that are inside the materiality threshold in S.12.02 are also to be reported country</w:t>
      </w:r>
      <w:del w:id="145" w:author="Author">
        <w:r w:rsidR="009D7285">
          <w:rPr>
            <w:rFonts w:ascii="Arial" w:hAnsi="Arial" w:cs="Arial"/>
            <w:sz w:val="20"/>
            <w:lang w:val="en-GB"/>
          </w:rPr>
          <w:delText xml:space="preserve"> </w:delText>
        </w:r>
      </w:del>
      <w:ins w:id="146" w:author="Author">
        <w:r w:rsidR="00713C60">
          <w:rPr>
            <w:rFonts w:ascii="Arial" w:hAnsi="Arial" w:cs="Arial"/>
            <w:sz w:val="20"/>
            <w:lang w:val="en-GB"/>
          </w:rPr>
          <w:t>-</w:t>
        </w:r>
      </w:ins>
      <w:r w:rsidR="008803C2">
        <w:rPr>
          <w:rFonts w:ascii="Arial" w:hAnsi="Arial" w:cs="Arial"/>
          <w:sz w:val="20"/>
          <w:lang w:val="en-GB"/>
        </w:rPr>
        <w:t>by</w:t>
      </w:r>
      <w:del w:id="147" w:author="Author">
        <w:r w:rsidR="009D7285">
          <w:rPr>
            <w:rFonts w:ascii="Arial" w:hAnsi="Arial" w:cs="Arial"/>
            <w:sz w:val="20"/>
            <w:lang w:val="en-GB"/>
          </w:rPr>
          <w:delText xml:space="preserve"> </w:delText>
        </w:r>
      </w:del>
      <w:ins w:id="148" w:author="Author">
        <w:r w:rsidR="00713C60">
          <w:rPr>
            <w:rFonts w:ascii="Arial" w:hAnsi="Arial" w:cs="Arial"/>
            <w:sz w:val="20"/>
            <w:lang w:val="en-GB"/>
          </w:rPr>
          <w:t>-</w:t>
        </w:r>
      </w:ins>
      <w:r w:rsidR="008803C2">
        <w:rPr>
          <w:rFonts w:ascii="Arial" w:hAnsi="Arial" w:cs="Arial"/>
          <w:sz w:val="20"/>
          <w:lang w:val="en-GB"/>
        </w:rPr>
        <w:t>country in template E.04.01.</w:t>
      </w:r>
      <w:ins w:id="149" w:author="Author">
        <w:r w:rsidR="006F3749">
          <w:rPr>
            <w:rFonts w:ascii="Arial" w:hAnsi="Arial" w:cs="Arial"/>
            <w:sz w:val="20"/>
            <w:lang w:val="en-GB"/>
          </w:rPr>
          <w:t xml:space="preserve"> </w:t>
        </w:r>
      </w:ins>
    </w:p>
    <w:p w14:paraId="26A32B89" w14:textId="32C51846" w:rsidR="00547DFB" w:rsidRDefault="00547DFB" w:rsidP="008803C2">
      <w:pPr>
        <w:spacing w:before="60" w:after="120" w:line="360" w:lineRule="atLeast"/>
        <w:rPr>
          <w:rFonts w:ascii="Arial" w:hAnsi="Arial" w:cs="Arial"/>
          <w:sz w:val="20"/>
          <w:lang w:val="en-GB"/>
        </w:rPr>
      </w:pPr>
      <w:ins w:id="150" w:author="Author">
        <w:r>
          <w:rPr>
            <w:rFonts w:ascii="Arial" w:hAnsi="Arial" w:cs="Arial"/>
            <w:sz w:val="20"/>
            <w:lang w:val="en-GB"/>
          </w:rPr>
          <w:t>The template must always be reported, even if cross-border business does not exist.</w:t>
        </w:r>
      </w:ins>
    </w:p>
    <w:p w14:paraId="7AFB3313" w14:textId="77777777" w:rsidR="00305442" w:rsidRDefault="00305442" w:rsidP="00190E3E">
      <w:pPr>
        <w:spacing w:before="60" w:after="120" w:line="360" w:lineRule="atLeast"/>
        <w:rPr>
          <w:del w:id="151" w:author="Author"/>
          <w:rFonts w:ascii="Arial" w:hAnsi="Arial" w:cs="Arial"/>
          <w:sz w:val="20"/>
          <w:lang w:val="en-GB"/>
        </w:rPr>
      </w:pPr>
      <w:del w:id="152" w:author="Author">
        <w:r w:rsidRPr="005E7FAA">
          <w:rPr>
            <w:rFonts w:ascii="Arial" w:hAnsi="Arial" w:cs="Arial"/>
            <w:sz w:val="20"/>
            <w:lang w:val="en-GB"/>
          </w:rPr>
          <w:delText>The information on investment revenues and expenses not attributed to policyholders</w:delText>
        </w:r>
        <w:r w:rsidR="009D7285">
          <w:rPr>
            <w:rFonts w:ascii="Arial" w:hAnsi="Arial" w:cs="Arial"/>
            <w:sz w:val="20"/>
            <w:lang w:val="en-GB"/>
          </w:rPr>
          <w:delText xml:space="preserve"> </w:delText>
        </w:r>
        <w:r w:rsidR="008C4E57">
          <w:rPr>
            <w:rFonts w:ascii="Arial" w:hAnsi="Arial" w:cs="Arial"/>
            <w:sz w:val="20"/>
            <w:lang w:val="en-GB"/>
          </w:rPr>
          <w:delText>is</w:delText>
        </w:r>
        <w:r w:rsidR="009D7285">
          <w:rPr>
            <w:rFonts w:ascii="Arial" w:hAnsi="Arial" w:cs="Arial"/>
            <w:sz w:val="20"/>
            <w:lang w:val="en-GB"/>
          </w:rPr>
          <w:delText xml:space="preserve"> equivalent </w:delText>
        </w:r>
        <w:r w:rsidR="007228B0">
          <w:rPr>
            <w:rFonts w:ascii="Arial" w:hAnsi="Arial" w:cs="Arial"/>
            <w:sz w:val="20"/>
            <w:lang w:val="en-GB"/>
          </w:rPr>
          <w:delText xml:space="preserve">to </w:delText>
        </w:r>
        <w:r w:rsidR="009D7285">
          <w:rPr>
            <w:rFonts w:ascii="Arial" w:hAnsi="Arial" w:cs="Arial"/>
            <w:sz w:val="20"/>
            <w:lang w:val="en-GB"/>
          </w:rPr>
          <w:delText>information reported</w:delText>
        </w:r>
        <w:r>
          <w:rPr>
            <w:rFonts w:ascii="Arial" w:hAnsi="Arial" w:cs="Arial"/>
            <w:sz w:val="20"/>
            <w:lang w:val="en-GB"/>
          </w:rPr>
          <w:delText xml:space="preserve"> in S.29.02 </w:delText>
        </w:r>
        <w:r w:rsidRPr="00305442">
          <w:rPr>
            <w:rFonts w:ascii="Arial" w:hAnsi="Arial" w:cs="Arial"/>
            <w:sz w:val="20"/>
            <w:lang w:val="en-GB"/>
          </w:rPr>
          <w:delText>Excess of Assets over Liabilities - explained by investments and financial liabilities</w:delText>
        </w:r>
        <w:r>
          <w:rPr>
            <w:rFonts w:ascii="Arial" w:hAnsi="Arial" w:cs="Arial"/>
            <w:sz w:val="20"/>
            <w:lang w:val="en-GB"/>
          </w:rPr>
          <w:delText xml:space="preserve"> R0040 and R0050.</w:delText>
        </w:r>
      </w:del>
    </w:p>
    <w:p w14:paraId="11E36281" w14:textId="77777777" w:rsidR="0034382C" w:rsidRDefault="0034382C" w:rsidP="00190E3E">
      <w:pPr>
        <w:spacing w:before="60" w:after="120" w:line="360" w:lineRule="atLeast"/>
        <w:rPr>
          <w:del w:id="153" w:author="Author"/>
          <w:rFonts w:ascii="Arial" w:hAnsi="Arial" w:cs="Arial"/>
          <w:sz w:val="20"/>
          <w:lang w:val="en-GB"/>
        </w:rPr>
      </w:pPr>
      <w:del w:id="154" w:author="Author">
        <w:r>
          <w:rPr>
            <w:rFonts w:ascii="Arial" w:hAnsi="Arial" w:cs="Arial"/>
            <w:sz w:val="20"/>
            <w:lang w:val="en-GB"/>
          </w:rPr>
          <w:delText>Revenues and expenses relate to those earned and expenses incurred during the</w:delText>
        </w:r>
        <w:r w:rsidR="007228B0">
          <w:rPr>
            <w:rFonts w:ascii="Arial" w:hAnsi="Arial" w:cs="Arial"/>
            <w:sz w:val="20"/>
            <w:lang w:val="en-GB"/>
          </w:rPr>
          <w:delText xml:space="preserve"> current</w:delText>
        </w:r>
        <w:r>
          <w:rPr>
            <w:rFonts w:ascii="Arial" w:hAnsi="Arial" w:cs="Arial"/>
            <w:sz w:val="20"/>
            <w:lang w:val="en-GB"/>
          </w:rPr>
          <w:delText xml:space="preserve"> reporting period</w:delText>
        </w:r>
        <w:r w:rsidR="009D7285">
          <w:rPr>
            <w:rFonts w:ascii="Arial" w:hAnsi="Arial" w:cs="Arial"/>
            <w:sz w:val="20"/>
            <w:lang w:val="en-GB"/>
          </w:rPr>
          <w:delText>.</w:delText>
        </w:r>
      </w:del>
    </w:p>
    <w:p w14:paraId="303327DA" w14:textId="3AAF2261" w:rsidR="00421DB2" w:rsidRDefault="00305442" w:rsidP="008803C2">
      <w:pPr>
        <w:spacing w:before="60" w:after="120" w:line="360" w:lineRule="atLeast"/>
        <w:rPr>
          <w:ins w:id="155" w:author="Author"/>
          <w:rFonts w:ascii="Arial" w:hAnsi="Arial" w:cs="Arial"/>
          <w:sz w:val="20"/>
          <w:lang w:val="en-GB"/>
        </w:rPr>
      </w:pPr>
      <w:del w:id="156" w:author="Author">
        <w:r>
          <w:rPr>
            <w:rFonts w:ascii="Arial" w:hAnsi="Arial" w:cs="Arial"/>
            <w:sz w:val="20"/>
            <w:lang w:val="en-GB"/>
          </w:rPr>
          <w:delText xml:space="preserve"> </w:delText>
        </w:r>
      </w:del>
      <w:ins w:id="157" w:author="Author">
        <w:r w:rsidR="00BD10E5" w:rsidRPr="005A424A">
          <w:rPr>
            <w:rFonts w:ascii="Arial" w:hAnsi="Arial"/>
            <w:b/>
            <w:sz w:val="20"/>
            <w:lang w:val="en-GB"/>
          </w:rPr>
          <w:t>In</w:t>
        </w:r>
        <w:r w:rsidR="00517623" w:rsidRPr="005A424A">
          <w:rPr>
            <w:rFonts w:ascii="Arial" w:hAnsi="Arial"/>
            <w:b/>
            <w:sz w:val="20"/>
            <w:lang w:val="en-GB"/>
          </w:rPr>
          <w:t>vestment</w:t>
        </w:r>
        <w:r w:rsidR="00BD10E5" w:rsidRPr="005A424A">
          <w:rPr>
            <w:rFonts w:ascii="Arial" w:hAnsi="Arial"/>
            <w:b/>
            <w:sz w:val="20"/>
            <w:lang w:val="en-GB"/>
          </w:rPr>
          <w:t xml:space="preserve"> </w:t>
        </w:r>
        <w:r w:rsidR="008A4C03" w:rsidRPr="00B16DF6">
          <w:rPr>
            <w:rFonts w:ascii="Arial" w:hAnsi="Arial" w:cs="Arial"/>
            <w:b/>
            <w:bCs/>
            <w:sz w:val="20"/>
            <w:lang w:val="en-GB"/>
          </w:rPr>
          <w:t>revenues</w:t>
        </w:r>
        <w:r w:rsidR="008A4C03" w:rsidRPr="005A424A">
          <w:rPr>
            <w:rFonts w:ascii="Arial" w:hAnsi="Arial"/>
            <w:b/>
            <w:sz w:val="20"/>
            <w:lang w:val="en-GB"/>
          </w:rPr>
          <w:t xml:space="preserve"> </w:t>
        </w:r>
        <w:r w:rsidR="00AA1EAC" w:rsidRPr="005A424A">
          <w:rPr>
            <w:rFonts w:ascii="Arial" w:hAnsi="Arial"/>
            <w:b/>
            <w:sz w:val="20"/>
            <w:lang w:val="en-GB"/>
          </w:rPr>
          <w:t>attributed to policyholders</w:t>
        </w:r>
        <w:r w:rsidR="00AA1EAC">
          <w:rPr>
            <w:rFonts w:ascii="Arial" w:hAnsi="Arial" w:cs="Arial"/>
            <w:sz w:val="20"/>
            <w:lang w:val="en-GB"/>
          </w:rPr>
          <w:t xml:space="preserve"> </w:t>
        </w:r>
        <w:r w:rsidR="00BD10E5">
          <w:rPr>
            <w:rFonts w:ascii="Arial" w:hAnsi="Arial" w:cs="Arial"/>
            <w:sz w:val="20"/>
            <w:lang w:val="en-GB"/>
          </w:rPr>
          <w:t xml:space="preserve">should include any income earned from the investment of </w:t>
        </w:r>
        <w:r w:rsidR="0047667B">
          <w:rPr>
            <w:rFonts w:ascii="Arial" w:hAnsi="Arial" w:cs="Arial"/>
            <w:sz w:val="20"/>
            <w:lang w:val="en-GB"/>
          </w:rPr>
          <w:t xml:space="preserve">premiums </w:t>
        </w:r>
        <w:r w:rsidR="00B16DF6">
          <w:rPr>
            <w:rFonts w:ascii="Arial" w:hAnsi="Arial" w:cs="Arial"/>
            <w:sz w:val="20"/>
            <w:lang w:val="en-GB"/>
          </w:rPr>
          <w:t>that policyholders receive</w:t>
        </w:r>
        <w:r w:rsidR="00AA1EAC">
          <w:rPr>
            <w:rFonts w:ascii="Arial" w:hAnsi="Arial" w:cs="Arial"/>
            <w:sz w:val="20"/>
            <w:lang w:val="en-GB"/>
          </w:rPr>
          <w:t xml:space="preserve"> </w:t>
        </w:r>
        <w:r w:rsidR="00B16DF6">
          <w:rPr>
            <w:rFonts w:ascii="Arial" w:hAnsi="Arial" w:cs="Arial"/>
            <w:sz w:val="20"/>
            <w:lang w:val="en-GB"/>
          </w:rPr>
          <w:t>and</w:t>
        </w:r>
        <w:r w:rsidR="00BD10E5">
          <w:rPr>
            <w:rFonts w:ascii="Arial" w:hAnsi="Arial" w:cs="Arial"/>
            <w:sz w:val="20"/>
            <w:lang w:val="en-GB"/>
          </w:rPr>
          <w:t xml:space="preserve"> </w:t>
        </w:r>
        <w:r w:rsidR="00AA1EAC">
          <w:rPr>
            <w:rFonts w:ascii="Arial" w:hAnsi="Arial" w:cs="Arial"/>
            <w:sz w:val="20"/>
            <w:lang w:val="en-GB"/>
          </w:rPr>
          <w:t>that effect the TP in the reporting period</w:t>
        </w:r>
        <w:r w:rsidR="00BD10E5">
          <w:rPr>
            <w:rFonts w:ascii="Arial" w:hAnsi="Arial" w:cs="Arial"/>
            <w:sz w:val="20"/>
            <w:lang w:val="en-GB"/>
          </w:rPr>
          <w:t>.</w:t>
        </w:r>
        <w:r w:rsidR="006F3749">
          <w:rPr>
            <w:rFonts w:ascii="Arial" w:hAnsi="Arial" w:cs="Arial"/>
            <w:sz w:val="20"/>
            <w:lang w:val="en-GB"/>
          </w:rPr>
          <w:t xml:space="preserve"> This applies to unit-/index-linked</w:t>
        </w:r>
        <w:r w:rsidR="00E722D8">
          <w:rPr>
            <w:rFonts w:ascii="Arial" w:hAnsi="Arial" w:cs="Arial"/>
            <w:sz w:val="20"/>
            <w:lang w:val="en-GB"/>
          </w:rPr>
          <w:t xml:space="preserve"> and non-unit-/index-linked</w:t>
        </w:r>
        <w:r w:rsidR="006F3749">
          <w:rPr>
            <w:rFonts w:ascii="Arial" w:hAnsi="Arial" w:cs="Arial"/>
            <w:sz w:val="20"/>
            <w:lang w:val="en-GB"/>
          </w:rPr>
          <w:t xml:space="preserve"> contracts</w:t>
        </w:r>
        <w:r w:rsidR="009C53E0">
          <w:rPr>
            <w:rFonts w:ascii="Arial" w:hAnsi="Arial" w:cs="Arial"/>
            <w:sz w:val="20"/>
            <w:lang w:val="en-GB"/>
          </w:rPr>
          <w:t>.</w:t>
        </w:r>
        <w:del w:id="158" w:author="Author">
          <w:r w:rsidR="009C53E0" w:rsidDel="005F4B96">
            <w:rPr>
              <w:rFonts w:ascii="Arial" w:hAnsi="Arial" w:cs="Arial"/>
              <w:sz w:val="20"/>
              <w:lang w:val="en-GB"/>
            </w:rPr>
            <w:delText xml:space="preserve"> </w:delText>
          </w:r>
          <w:r w:rsidR="002E30F0" w:rsidDel="005F4B96">
            <w:rPr>
              <w:rFonts w:ascii="Arial" w:hAnsi="Arial" w:cs="Arial"/>
              <w:sz w:val="20"/>
              <w:lang w:val="en-GB"/>
            </w:rPr>
            <w:delText xml:space="preserve">Under the assumption that non-life products with profit participation </w:delText>
          </w:r>
          <w:r w:rsidR="00894A05" w:rsidDel="005F4B96">
            <w:rPr>
              <w:rFonts w:ascii="Arial" w:hAnsi="Arial" w:cs="Arial"/>
              <w:sz w:val="20"/>
              <w:lang w:val="en-GB"/>
            </w:rPr>
            <w:delText xml:space="preserve">do not </w:delText>
          </w:r>
          <w:r w:rsidR="002E30F0" w:rsidDel="005F4B96">
            <w:rPr>
              <w:rFonts w:ascii="Arial" w:hAnsi="Arial" w:cs="Arial"/>
              <w:sz w:val="20"/>
              <w:lang w:val="en-GB"/>
            </w:rPr>
            <w:delText>exist, t</w:delText>
          </w:r>
          <w:r w:rsidR="00421DB2" w:rsidRPr="00421DB2" w:rsidDel="005F4B96">
            <w:rPr>
              <w:rFonts w:ascii="Arial" w:hAnsi="Arial" w:cs="Arial"/>
              <w:sz w:val="20"/>
              <w:lang w:val="en-GB"/>
            </w:rPr>
            <w:delText>otal investment revenues as reported</w:delText>
          </w:r>
          <w:r w:rsidR="00DB6FF1" w:rsidDel="005F4B96">
            <w:rPr>
              <w:rFonts w:ascii="Arial" w:hAnsi="Arial" w:cs="Arial"/>
              <w:sz w:val="20"/>
              <w:lang w:val="en-GB"/>
            </w:rPr>
            <w:delText xml:space="preserve"> annually</w:delText>
          </w:r>
          <w:r w:rsidR="00421DB2" w:rsidRPr="00421DB2" w:rsidDel="005F4B96">
            <w:rPr>
              <w:rFonts w:ascii="Arial" w:hAnsi="Arial" w:cs="Arial"/>
              <w:sz w:val="20"/>
              <w:lang w:val="en-GB"/>
            </w:rPr>
            <w:delText xml:space="preserve"> in S.29.02 (C0010/R0040)</w:delText>
          </w:r>
          <w:r w:rsidR="005212BF" w:rsidDel="005F4B96">
            <w:rPr>
              <w:rFonts w:ascii="Arial" w:hAnsi="Arial" w:cs="Arial"/>
              <w:sz w:val="20"/>
              <w:lang w:val="en-GB"/>
            </w:rPr>
            <w:delText xml:space="preserve"> </w:delText>
          </w:r>
          <w:r w:rsidR="00421DB2" w:rsidRPr="00421DB2" w:rsidDel="005F4B96">
            <w:rPr>
              <w:rFonts w:ascii="Arial" w:hAnsi="Arial" w:cs="Arial"/>
              <w:sz w:val="20"/>
              <w:lang w:val="en-GB"/>
            </w:rPr>
            <w:delText xml:space="preserve">should be equal to the sum of all rows </w:delText>
          </w:r>
          <w:r w:rsidR="00517623" w:rsidDel="005F4B96">
            <w:rPr>
              <w:rFonts w:ascii="Arial" w:hAnsi="Arial" w:cs="Arial"/>
              <w:sz w:val="20"/>
              <w:lang w:val="en-GB"/>
            </w:rPr>
            <w:delText>of</w:delText>
          </w:r>
          <w:r w:rsidR="00421DB2" w:rsidRPr="00421DB2" w:rsidDel="005F4B96">
            <w:rPr>
              <w:rFonts w:ascii="Arial" w:hAnsi="Arial" w:cs="Arial"/>
              <w:sz w:val="20"/>
              <w:lang w:val="en-GB"/>
            </w:rPr>
            <w:delText xml:space="preserve"> </w:delText>
          </w:r>
          <w:r w:rsidR="00517623" w:rsidRPr="00421DB2" w:rsidDel="005F4B96">
            <w:rPr>
              <w:rFonts w:ascii="Arial" w:hAnsi="Arial" w:cs="Arial"/>
              <w:sz w:val="20"/>
              <w:lang w:val="en-GB"/>
            </w:rPr>
            <w:delText>E.04.01</w:delText>
          </w:r>
          <w:r w:rsidR="00517623" w:rsidDel="005F4B96">
            <w:rPr>
              <w:rFonts w:ascii="Arial" w:hAnsi="Arial" w:cs="Arial"/>
              <w:sz w:val="20"/>
              <w:lang w:val="en-GB"/>
            </w:rPr>
            <w:delText xml:space="preserve"> </w:delText>
          </w:r>
          <w:r w:rsidR="00421DB2" w:rsidRPr="00421DB2" w:rsidDel="005F4B96">
            <w:rPr>
              <w:rFonts w:ascii="Arial" w:hAnsi="Arial" w:cs="Arial"/>
              <w:sz w:val="20"/>
              <w:lang w:val="en-GB"/>
            </w:rPr>
            <w:delText xml:space="preserve">EC0020 and EC0030 + ER0050/EC0060 </w:delText>
          </w:r>
          <w:r w:rsidR="00421DB2" w:rsidDel="005F4B96">
            <w:rPr>
              <w:rFonts w:ascii="Arial" w:hAnsi="Arial" w:cs="Arial"/>
              <w:sz w:val="20"/>
              <w:lang w:val="en-GB"/>
            </w:rPr>
            <w:delText xml:space="preserve">of the </w:delText>
          </w:r>
          <w:r w:rsidR="00421DB2" w:rsidRPr="00421DB2" w:rsidDel="005F4B96">
            <w:rPr>
              <w:rFonts w:ascii="Arial" w:hAnsi="Arial" w:cs="Arial"/>
              <w:sz w:val="20"/>
              <w:lang w:val="en-GB"/>
            </w:rPr>
            <w:delText>Q4 return</w:delText>
          </w:r>
          <w:r w:rsidR="00421DB2" w:rsidDel="005F4B96">
            <w:rPr>
              <w:rFonts w:ascii="Arial" w:hAnsi="Arial" w:cs="Arial"/>
              <w:sz w:val="20"/>
              <w:lang w:val="en-GB"/>
            </w:rPr>
            <w:delText>.</w:delText>
          </w:r>
          <w:r w:rsidR="005212BF" w:rsidDel="005F4B96">
            <w:rPr>
              <w:rFonts w:ascii="Arial" w:hAnsi="Arial" w:cs="Arial"/>
              <w:sz w:val="20"/>
              <w:lang w:val="en-GB"/>
            </w:rPr>
            <w:delText xml:space="preserve"> </w:delText>
          </w:r>
          <w:r w:rsidR="00B044BE" w:rsidRPr="005A424A" w:rsidDel="005F4B96">
            <w:rPr>
              <w:rFonts w:ascii="Arial" w:hAnsi="Arial"/>
              <w:sz w:val="20"/>
              <w:lang w:val="en-GB"/>
            </w:rPr>
            <w:delText>I.e.</w:delText>
          </w:r>
          <w:r w:rsidR="0017152F" w:rsidRPr="005A424A" w:rsidDel="005F4B96">
            <w:rPr>
              <w:rFonts w:ascii="Arial" w:hAnsi="Arial"/>
              <w:sz w:val="20"/>
              <w:lang w:val="en-GB"/>
            </w:rPr>
            <w:delText>,</w:delText>
          </w:r>
          <w:r w:rsidR="00B044BE" w:rsidRPr="005A424A" w:rsidDel="005F4B96">
            <w:rPr>
              <w:rFonts w:ascii="Arial" w:hAnsi="Arial"/>
              <w:sz w:val="20"/>
              <w:lang w:val="en-GB"/>
            </w:rPr>
            <w:delText xml:space="preserve"> </w:delText>
          </w:r>
          <w:r w:rsidR="005212BF" w:rsidDel="005F4B96">
            <w:rPr>
              <w:rFonts w:ascii="Arial" w:hAnsi="Arial" w:cs="Arial"/>
              <w:sz w:val="20"/>
              <w:lang w:val="en-GB"/>
            </w:rPr>
            <w:delText>once S.29.0</w:delText>
          </w:r>
          <w:r w:rsidR="003D35FE" w:rsidDel="005F4B96">
            <w:rPr>
              <w:rFonts w:ascii="Arial" w:hAnsi="Arial" w:cs="Arial"/>
              <w:sz w:val="20"/>
              <w:lang w:val="en-GB"/>
            </w:rPr>
            <w:delText>2</w:delText>
          </w:r>
          <w:r w:rsidR="005212BF" w:rsidDel="005F4B96">
            <w:rPr>
              <w:rFonts w:ascii="Arial" w:hAnsi="Arial" w:cs="Arial"/>
              <w:sz w:val="20"/>
              <w:lang w:val="en-GB"/>
            </w:rPr>
            <w:delText xml:space="preserve"> becomes available</w:delText>
          </w:r>
          <w:r w:rsidR="001824DC" w:rsidDel="005F4B96">
            <w:rPr>
              <w:rFonts w:ascii="Arial" w:hAnsi="Arial" w:cs="Arial"/>
              <w:sz w:val="20"/>
              <w:lang w:val="en-GB"/>
            </w:rPr>
            <w:delText xml:space="preserve"> through annual reporting</w:delText>
          </w:r>
          <w:r w:rsidR="00421DB2" w:rsidDel="005F4B96">
            <w:rPr>
              <w:rFonts w:ascii="Arial" w:hAnsi="Arial" w:cs="Arial"/>
              <w:sz w:val="20"/>
              <w:lang w:val="en-GB"/>
            </w:rPr>
            <w:delText xml:space="preserve">, investment revenues not attributed to the policyholder (ER0050/EC0060) may be calculated </w:delText>
          </w:r>
          <w:r w:rsidR="00F1404B" w:rsidDel="005F4B96">
            <w:rPr>
              <w:rFonts w:ascii="Arial" w:hAnsi="Arial" w:cs="Arial"/>
              <w:sz w:val="20"/>
              <w:lang w:val="en-GB"/>
            </w:rPr>
            <w:delText>by subtracting E.04.01 all rows/EC0020 and all rows/EC00</w:delText>
          </w:r>
          <w:r w:rsidR="003D35FE" w:rsidDel="005F4B96">
            <w:rPr>
              <w:rFonts w:ascii="Arial" w:hAnsi="Arial" w:cs="Arial"/>
              <w:sz w:val="20"/>
              <w:lang w:val="en-GB"/>
            </w:rPr>
            <w:delText>3</w:delText>
          </w:r>
          <w:r w:rsidR="00F1404B" w:rsidDel="005F4B96">
            <w:rPr>
              <w:rFonts w:ascii="Arial" w:hAnsi="Arial" w:cs="Arial"/>
              <w:sz w:val="20"/>
              <w:lang w:val="en-GB"/>
            </w:rPr>
            <w:delText>0</w:delText>
          </w:r>
          <w:r w:rsidR="005212BF" w:rsidDel="005F4B96">
            <w:rPr>
              <w:rFonts w:ascii="Arial" w:hAnsi="Arial" w:cs="Arial"/>
              <w:sz w:val="20"/>
              <w:lang w:val="en-GB"/>
            </w:rPr>
            <w:delText xml:space="preserve"> of the Q4 return</w:delText>
          </w:r>
          <w:r w:rsidR="00F1404B" w:rsidDel="005F4B96">
            <w:rPr>
              <w:rFonts w:ascii="Arial" w:hAnsi="Arial" w:cs="Arial"/>
              <w:sz w:val="20"/>
              <w:lang w:val="en-GB"/>
            </w:rPr>
            <w:delText xml:space="preserve"> from </w:delText>
          </w:r>
          <w:r w:rsidR="00421DB2" w:rsidRPr="00421DB2" w:rsidDel="005F4B96">
            <w:rPr>
              <w:rFonts w:ascii="Arial" w:hAnsi="Arial" w:cs="Arial"/>
              <w:sz w:val="20"/>
              <w:lang w:val="en-GB"/>
            </w:rPr>
            <w:delText>S.29.02.01 C0010</w:delText>
          </w:r>
          <w:r w:rsidR="00421DB2" w:rsidDel="005F4B96">
            <w:rPr>
              <w:rFonts w:ascii="Arial" w:hAnsi="Arial" w:cs="Arial"/>
              <w:sz w:val="20"/>
              <w:lang w:val="en-GB"/>
            </w:rPr>
            <w:delText>/</w:delText>
          </w:r>
          <w:r w:rsidR="00421DB2" w:rsidRPr="00421DB2" w:rsidDel="005F4B96">
            <w:rPr>
              <w:rFonts w:ascii="Arial" w:hAnsi="Arial" w:cs="Arial"/>
              <w:sz w:val="20"/>
              <w:lang w:val="en-GB"/>
            </w:rPr>
            <w:delText>R0040</w:delText>
          </w:r>
          <w:r w:rsidR="00894A05" w:rsidDel="005F4B96">
            <w:rPr>
              <w:rFonts w:ascii="Arial" w:hAnsi="Arial" w:cs="Arial"/>
              <w:sz w:val="20"/>
              <w:lang w:val="en-GB"/>
            </w:rPr>
            <w:delText xml:space="preserve"> of the same year</w:delText>
          </w:r>
          <w:r w:rsidR="008358B5" w:rsidDel="005F4B96">
            <w:rPr>
              <w:rFonts w:ascii="Arial" w:hAnsi="Arial" w:cs="Arial"/>
              <w:sz w:val="20"/>
              <w:lang w:val="en-GB"/>
            </w:rPr>
            <w:delText xml:space="preserve">. </w:delText>
          </w:r>
        </w:del>
      </w:ins>
    </w:p>
    <w:p w14:paraId="5E44CFCE" w14:textId="11B355E9" w:rsidR="00517623" w:rsidRDefault="008A4C03" w:rsidP="00517623">
      <w:pPr>
        <w:spacing w:before="60" w:after="120" w:line="360" w:lineRule="atLeast"/>
        <w:rPr>
          <w:rFonts w:ascii="Arial" w:hAnsi="Arial" w:cs="Arial"/>
          <w:sz w:val="20"/>
          <w:lang w:val="en-GB"/>
        </w:rPr>
      </w:pPr>
      <w:ins w:id="159" w:author="Author">
        <w:r w:rsidRPr="00B16DF6">
          <w:rPr>
            <w:rFonts w:ascii="Arial" w:hAnsi="Arial" w:cs="Arial"/>
            <w:b/>
            <w:bCs/>
            <w:sz w:val="20"/>
            <w:lang w:val="en-GB"/>
          </w:rPr>
          <w:t>Investment e</w:t>
        </w:r>
        <w:r w:rsidR="00AA1EAC" w:rsidRPr="00B16DF6">
          <w:rPr>
            <w:rFonts w:ascii="Arial" w:hAnsi="Arial" w:cs="Arial"/>
            <w:b/>
            <w:bCs/>
            <w:sz w:val="20"/>
            <w:lang w:val="en-GB"/>
          </w:rPr>
          <w:t>xpenses</w:t>
        </w:r>
        <w:r w:rsidR="00084C37">
          <w:rPr>
            <w:rFonts w:ascii="Arial" w:hAnsi="Arial" w:cs="Arial"/>
            <w:sz w:val="20"/>
            <w:lang w:val="en-GB"/>
          </w:rPr>
          <w:t xml:space="preserve"> </w:t>
        </w:r>
        <w:r w:rsidR="00084C37" w:rsidRPr="00084C37">
          <w:rPr>
            <w:rFonts w:ascii="Arial" w:hAnsi="Arial" w:cs="Arial"/>
            <w:b/>
            <w:bCs/>
            <w:sz w:val="20"/>
            <w:lang w:val="en-GB"/>
          </w:rPr>
          <w:t>attributed to policyholders</w:t>
        </w:r>
        <w:r w:rsidR="00D27924">
          <w:rPr>
            <w:rFonts w:ascii="Arial" w:hAnsi="Arial" w:cs="Arial"/>
            <w:sz w:val="20"/>
            <w:lang w:val="en-GB"/>
          </w:rPr>
          <w:t xml:space="preserve"> to be reported in EC0040 and EC0050</w:t>
        </w:r>
        <w:r w:rsidR="00AA1EAC">
          <w:rPr>
            <w:rFonts w:ascii="Arial" w:hAnsi="Arial" w:cs="Arial"/>
            <w:sz w:val="20"/>
            <w:lang w:val="en-GB"/>
          </w:rPr>
          <w:t xml:space="preserve"> relate to cost</w:t>
        </w:r>
        <w:r w:rsidR="00894A05">
          <w:rPr>
            <w:rFonts w:ascii="Arial" w:hAnsi="Arial" w:cs="Arial"/>
            <w:sz w:val="20"/>
            <w:lang w:val="en-GB"/>
          </w:rPr>
          <w:t>s</w:t>
        </w:r>
        <w:r w:rsidR="003912BB">
          <w:rPr>
            <w:rFonts w:ascii="Arial" w:hAnsi="Arial" w:cs="Arial"/>
            <w:sz w:val="20"/>
            <w:lang w:val="en-GB"/>
          </w:rPr>
          <w:t xml:space="preserve"> (as mentioned in S.29.02) </w:t>
        </w:r>
        <w:r w:rsidR="00FD125C">
          <w:rPr>
            <w:rFonts w:ascii="Arial" w:hAnsi="Arial" w:cs="Arial"/>
            <w:sz w:val="20"/>
            <w:lang w:val="en-GB"/>
          </w:rPr>
          <w:t>for</w:t>
        </w:r>
        <w:r w:rsidR="00AA1EAC">
          <w:rPr>
            <w:rFonts w:ascii="Arial" w:hAnsi="Arial" w:cs="Arial"/>
            <w:sz w:val="20"/>
            <w:lang w:val="en-GB"/>
          </w:rPr>
          <w:t xml:space="preserve"> the policyholder in the reporting period </w:t>
        </w:r>
        <w:r w:rsidR="00FD125C">
          <w:rPr>
            <w:rFonts w:ascii="Arial" w:hAnsi="Arial" w:cs="Arial"/>
            <w:sz w:val="20"/>
            <w:lang w:val="en-GB"/>
          </w:rPr>
          <w:t>t</w:t>
        </w:r>
        <w:r w:rsidR="00FD3106">
          <w:rPr>
            <w:rFonts w:ascii="Arial" w:hAnsi="Arial" w:cs="Arial"/>
            <w:sz w:val="20"/>
            <w:lang w:val="en-GB"/>
          </w:rPr>
          <w:t>hat</w:t>
        </w:r>
        <w:r w:rsidR="00AA1EAC">
          <w:rPr>
            <w:rFonts w:ascii="Arial" w:hAnsi="Arial" w:cs="Arial"/>
            <w:sz w:val="20"/>
            <w:lang w:val="en-GB"/>
          </w:rPr>
          <w:t xml:space="preserve"> effects TP</w:t>
        </w:r>
        <w:r w:rsidR="00D806C7" w:rsidRPr="00D806C7">
          <w:rPr>
            <w:rFonts w:ascii="Arial" w:hAnsi="Arial" w:cs="Arial"/>
            <w:sz w:val="20"/>
            <w:lang w:val="en-GB"/>
          </w:rPr>
          <w:t xml:space="preserve"> </w:t>
        </w:r>
        <w:r w:rsidR="00D806C7">
          <w:rPr>
            <w:rFonts w:ascii="Arial" w:hAnsi="Arial" w:cs="Arial"/>
            <w:sz w:val="20"/>
            <w:lang w:val="en-GB"/>
          </w:rPr>
          <w:t>in the reporting period</w:t>
        </w:r>
        <w:r w:rsidR="00AA1EAC">
          <w:rPr>
            <w:rFonts w:ascii="Arial" w:hAnsi="Arial" w:cs="Arial"/>
            <w:sz w:val="20"/>
            <w:lang w:val="en-GB"/>
          </w:rPr>
          <w:t>.</w:t>
        </w:r>
        <w:r w:rsidR="00FD3106">
          <w:rPr>
            <w:rFonts w:ascii="Arial" w:hAnsi="Arial" w:cs="Arial"/>
            <w:sz w:val="20"/>
            <w:lang w:val="en-GB"/>
          </w:rPr>
          <w:t xml:space="preserve"> </w:t>
        </w:r>
        <w:del w:id="160" w:author="Author">
          <w:r w:rsidR="008D6F82" w:rsidDel="005F4B96">
            <w:rPr>
              <w:rFonts w:ascii="Arial" w:hAnsi="Arial" w:cs="Arial"/>
              <w:sz w:val="20"/>
              <w:lang w:val="en-GB"/>
            </w:rPr>
            <w:lastRenderedPageBreak/>
            <w:delText xml:space="preserve">Under the assumption that non-life products with profit participation </w:delText>
          </w:r>
          <w:r w:rsidR="00B16DF6" w:rsidDel="005F4B96">
            <w:rPr>
              <w:rFonts w:ascii="Arial" w:hAnsi="Arial" w:cs="Arial"/>
              <w:sz w:val="20"/>
              <w:lang w:val="en-GB"/>
            </w:rPr>
            <w:delText xml:space="preserve">do not </w:delText>
          </w:r>
          <w:r w:rsidR="008D6F82" w:rsidDel="005F4B96">
            <w:rPr>
              <w:rFonts w:ascii="Arial" w:hAnsi="Arial" w:cs="Arial"/>
              <w:sz w:val="20"/>
              <w:lang w:val="en-GB"/>
            </w:rPr>
            <w:delText>exist, t</w:delText>
          </w:r>
          <w:r w:rsidR="00517623" w:rsidRPr="00421DB2" w:rsidDel="005F4B96">
            <w:rPr>
              <w:rFonts w:ascii="Arial" w:hAnsi="Arial" w:cs="Arial"/>
              <w:sz w:val="20"/>
              <w:lang w:val="en-GB"/>
            </w:rPr>
            <w:delText xml:space="preserve">otal investment </w:delText>
          </w:r>
          <w:r w:rsidR="00517623" w:rsidDel="005F4B96">
            <w:rPr>
              <w:rFonts w:ascii="Arial" w:hAnsi="Arial" w:cs="Arial"/>
              <w:sz w:val="20"/>
              <w:lang w:val="en-GB"/>
            </w:rPr>
            <w:delText>expenses</w:delText>
          </w:r>
          <w:r w:rsidR="00517623" w:rsidRPr="00421DB2" w:rsidDel="005F4B96">
            <w:rPr>
              <w:rFonts w:ascii="Arial" w:hAnsi="Arial" w:cs="Arial"/>
              <w:sz w:val="20"/>
              <w:lang w:val="en-GB"/>
            </w:rPr>
            <w:delText xml:space="preserve"> as reported</w:delText>
          </w:r>
          <w:r w:rsidR="00DB6FF1" w:rsidDel="005F4B96">
            <w:rPr>
              <w:rFonts w:ascii="Arial" w:hAnsi="Arial" w:cs="Arial"/>
              <w:sz w:val="20"/>
              <w:lang w:val="en-GB"/>
            </w:rPr>
            <w:delText xml:space="preserve"> annually</w:delText>
          </w:r>
          <w:r w:rsidR="00517623" w:rsidRPr="00421DB2" w:rsidDel="005F4B96">
            <w:rPr>
              <w:rFonts w:ascii="Arial" w:hAnsi="Arial" w:cs="Arial"/>
              <w:sz w:val="20"/>
              <w:lang w:val="en-GB"/>
            </w:rPr>
            <w:delText xml:space="preserve"> in S.29.02 (C0010/R00</w:delText>
          </w:r>
          <w:r w:rsidR="0013626C" w:rsidDel="005F4B96">
            <w:rPr>
              <w:rFonts w:ascii="Arial" w:hAnsi="Arial" w:cs="Arial"/>
              <w:sz w:val="20"/>
              <w:lang w:val="en-GB"/>
            </w:rPr>
            <w:delText>5</w:delText>
          </w:r>
          <w:r w:rsidR="00517623" w:rsidRPr="00421DB2" w:rsidDel="005F4B96">
            <w:rPr>
              <w:rFonts w:ascii="Arial" w:hAnsi="Arial" w:cs="Arial"/>
              <w:sz w:val="20"/>
              <w:lang w:val="en-GB"/>
            </w:rPr>
            <w:delText xml:space="preserve">0) should be equal to the sum of all rows </w:delText>
          </w:r>
          <w:r w:rsidR="00517623" w:rsidDel="005F4B96">
            <w:rPr>
              <w:rFonts w:ascii="Arial" w:hAnsi="Arial" w:cs="Arial"/>
              <w:sz w:val="20"/>
              <w:lang w:val="en-GB"/>
            </w:rPr>
            <w:delText>of</w:delText>
          </w:r>
          <w:r w:rsidR="00517623" w:rsidRPr="00421DB2" w:rsidDel="005F4B96">
            <w:rPr>
              <w:rFonts w:ascii="Arial" w:hAnsi="Arial" w:cs="Arial"/>
              <w:sz w:val="20"/>
              <w:lang w:val="en-GB"/>
            </w:rPr>
            <w:delText xml:space="preserve"> E.04.01</w:delText>
          </w:r>
          <w:r w:rsidR="00517623" w:rsidDel="005F4B96">
            <w:rPr>
              <w:rFonts w:ascii="Arial" w:hAnsi="Arial" w:cs="Arial"/>
              <w:sz w:val="20"/>
              <w:lang w:val="en-GB"/>
            </w:rPr>
            <w:delText xml:space="preserve"> </w:delText>
          </w:r>
          <w:r w:rsidR="00517623" w:rsidRPr="00421DB2" w:rsidDel="005F4B96">
            <w:rPr>
              <w:rFonts w:ascii="Arial" w:hAnsi="Arial" w:cs="Arial"/>
              <w:sz w:val="20"/>
              <w:lang w:val="en-GB"/>
            </w:rPr>
            <w:delText>EC00</w:delText>
          </w:r>
          <w:r w:rsidR="0013626C" w:rsidDel="005F4B96">
            <w:rPr>
              <w:rFonts w:ascii="Arial" w:hAnsi="Arial" w:cs="Arial"/>
              <w:sz w:val="20"/>
              <w:lang w:val="en-GB"/>
            </w:rPr>
            <w:delText>4</w:delText>
          </w:r>
          <w:r w:rsidR="00517623" w:rsidRPr="00421DB2" w:rsidDel="005F4B96">
            <w:rPr>
              <w:rFonts w:ascii="Arial" w:hAnsi="Arial" w:cs="Arial"/>
              <w:sz w:val="20"/>
              <w:lang w:val="en-GB"/>
            </w:rPr>
            <w:delText>0 and EC00</w:delText>
          </w:r>
          <w:r w:rsidR="0013626C" w:rsidDel="005F4B96">
            <w:rPr>
              <w:rFonts w:ascii="Arial" w:hAnsi="Arial" w:cs="Arial"/>
              <w:sz w:val="20"/>
              <w:lang w:val="en-GB"/>
            </w:rPr>
            <w:delText>5</w:delText>
          </w:r>
          <w:r w:rsidR="00517623" w:rsidRPr="00421DB2" w:rsidDel="005F4B96">
            <w:rPr>
              <w:rFonts w:ascii="Arial" w:hAnsi="Arial" w:cs="Arial"/>
              <w:sz w:val="20"/>
              <w:lang w:val="en-GB"/>
            </w:rPr>
            <w:delText>0 + ER0050/EC00</w:delText>
          </w:r>
          <w:r w:rsidR="0013626C" w:rsidDel="005F4B96">
            <w:rPr>
              <w:rFonts w:ascii="Arial" w:hAnsi="Arial" w:cs="Arial"/>
              <w:sz w:val="20"/>
              <w:lang w:val="en-GB"/>
            </w:rPr>
            <w:delText>7</w:delText>
          </w:r>
          <w:r w:rsidR="00517623" w:rsidRPr="00421DB2" w:rsidDel="005F4B96">
            <w:rPr>
              <w:rFonts w:ascii="Arial" w:hAnsi="Arial" w:cs="Arial"/>
              <w:sz w:val="20"/>
              <w:lang w:val="en-GB"/>
            </w:rPr>
            <w:delText xml:space="preserve">0 </w:delText>
          </w:r>
          <w:r w:rsidR="00517623" w:rsidDel="005F4B96">
            <w:rPr>
              <w:rFonts w:ascii="Arial" w:hAnsi="Arial" w:cs="Arial"/>
              <w:sz w:val="20"/>
              <w:lang w:val="en-GB"/>
            </w:rPr>
            <w:delText xml:space="preserve">of the </w:delText>
          </w:r>
          <w:r w:rsidR="00517623" w:rsidRPr="00421DB2" w:rsidDel="005F4B96">
            <w:rPr>
              <w:rFonts w:ascii="Arial" w:hAnsi="Arial" w:cs="Arial"/>
              <w:sz w:val="20"/>
              <w:lang w:val="en-GB"/>
            </w:rPr>
            <w:delText>Q4 return</w:delText>
          </w:r>
          <w:r w:rsidR="00517623" w:rsidDel="005F4B96">
            <w:rPr>
              <w:rFonts w:ascii="Arial" w:hAnsi="Arial" w:cs="Arial"/>
              <w:sz w:val="20"/>
              <w:lang w:val="en-GB"/>
            </w:rPr>
            <w:delText>. I</w:delText>
          </w:r>
          <w:r w:rsidR="0017152F" w:rsidDel="005F4B96">
            <w:rPr>
              <w:rFonts w:ascii="Arial" w:hAnsi="Arial" w:cs="Arial"/>
              <w:sz w:val="20"/>
              <w:lang w:val="en-GB"/>
            </w:rPr>
            <w:delText xml:space="preserve">.e., </w:delText>
          </w:r>
          <w:r w:rsidR="003D35FE" w:rsidDel="005F4B96">
            <w:rPr>
              <w:rFonts w:ascii="Arial" w:hAnsi="Arial" w:cs="Arial"/>
              <w:sz w:val="20"/>
              <w:lang w:val="en-GB"/>
            </w:rPr>
            <w:delText>once S.29.02</w:delText>
          </w:r>
          <w:r w:rsidR="001824DC" w:rsidDel="005F4B96">
            <w:rPr>
              <w:rFonts w:ascii="Arial" w:hAnsi="Arial" w:cs="Arial"/>
              <w:sz w:val="20"/>
              <w:lang w:val="en-GB"/>
            </w:rPr>
            <w:delText xml:space="preserve"> becomes available through annual reporting</w:delText>
          </w:r>
          <w:r w:rsidR="00517623" w:rsidDel="005F4B96">
            <w:rPr>
              <w:rFonts w:ascii="Arial" w:hAnsi="Arial" w:cs="Arial"/>
              <w:sz w:val="20"/>
              <w:lang w:val="en-GB"/>
            </w:rPr>
            <w:delText xml:space="preserve">, investment </w:delText>
          </w:r>
          <w:r w:rsidR="0013626C" w:rsidDel="005F4B96">
            <w:rPr>
              <w:rFonts w:ascii="Arial" w:hAnsi="Arial" w:cs="Arial"/>
              <w:sz w:val="20"/>
              <w:lang w:val="en-GB"/>
            </w:rPr>
            <w:delText>expenses</w:delText>
          </w:r>
          <w:r w:rsidR="00517623" w:rsidDel="005F4B96">
            <w:rPr>
              <w:rFonts w:ascii="Arial" w:hAnsi="Arial" w:cs="Arial"/>
              <w:sz w:val="20"/>
              <w:lang w:val="en-GB"/>
            </w:rPr>
            <w:delText xml:space="preserve"> not attributed to the policyholder (ER0050/EC00</w:delText>
          </w:r>
          <w:r w:rsidR="0013626C" w:rsidDel="005F4B96">
            <w:rPr>
              <w:rFonts w:ascii="Arial" w:hAnsi="Arial" w:cs="Arial"/>
              <w:sz w:val="20"/>
              <w:lang w:val="en-GB"/>
            </w:rPr>
            <w:delText>7</w:delText>
          </w:r>
          <w:r w:rsidR="00517623" w:rsidDel="005F4B96">
            <w:rPr>
              <w:rFonts w:ascii="Arial" w:hAnsi="Arial" w:cs="Arial"/>
              <w:sz w:val="20"/>
              <w:lang w:val="en-GB"/>
            </w:rPr>
            <w:delText xml:space="preserve">0) may be calculated </w:delText>
          </w:r>
          <w:r w:rsidR="00F1404B" w:rsidDel="005F4B96">
            <w:rPr>
              <w:rFonts w:ascii="Arial" w:hAnsi="Arial" w:cs="Arial"/>
              <w:sz w:val="20"/>
              <w:lang w:val="en-GB"/>
            </w:rPr>
            <w:delText xml:space="preserve">by subtracting E.04.01 </w:delText>
          </w:r>
          <w:r w:rsidR="00F1404B" w:rsidRPr="00421DB2" w:rsidDel="005F4B96">
            <w:rPr>
              <w:rFonts w:ascii="Arial" w:hAnsi="Arial" w:cs="Arial"/>
              <w:sz w:val="20"/>
              <w:lang w:val="en-GB"/>
            </w:rPr>
            <w:delText>all rows</w:delText>
          </w:r>
          <w:r w:rsidR="00F1404B" w:rsidDel="005F4B96">
            <w:rPr>
              <w:rFonts w:ascii="Arial" w:hAnsi="Arial" w:cs="Arial"/>
              <w:sz w:val="20"/>
              <w:lang w:val="en-GB"/>
            </w:rPr>
            <w:delText>/</w:delText>
          </w:r>
          <w:r w:rsidR="00F1404B" w:rsidRPr="00421DB2" w:rsidDel="005F4B96">
            <w:rPr>
              <w:rFonts w:ascii="Arial" w:hAnsi="Arial" w:cs="Arial"/>
              <w:sz w:val="20"/>
              <w:lang w:val="en-GB"/>
            </w:rPr>
            <w:delText>EC00</w:delText>
          </w:r>
          <w:r w:rsidR="00F1404B" w:rsidDel="005F4B96">
            <w:rPr>
              <w:rFonts w:ascii="Arial" w:hAnsi="Arial" w:cs="Arial"/>
              <w:sz w:val="20"/>
              <w:lang w:val="en-GB"/>
            </w:rPr>
            <w:delText>4</w:delText>
          </w:r>
          <w:r w:rsidR="00F1404B" w:rsidRPr="00421DB2" w:rsidDel="005F4B96">
            <w:rPr>
              <w:rFonts w:ascii="Arial" w:hAnsi="Arial" w:cs="Arial"/>
              <w:sz w:val="20"/>
              <w:lang w:val="en-GB"/>
            </w:rPr>
            <w:delText xml:space="preserve">0 and </w:delText>
          </w:r>
          <w:r w:rsidR="00F1404B" w:rsidDel="005F4B96">
            <w:rPr>
              <w:rFonts w:ascii="Arial" w:hAnsi="Arial" w:cs="Arial"/>
              <w:sz w:val="20"/>
              <w:lang w:val="en-GB"/>
            </w:rPr>
            <w:delText>all rows/</w:delText>
          </w:r>
          <w:r w:rsidR="00F1404B" w:rsidRPr="00421DB2" w:rsidDel="005F4B96">
            <w:rPr>
              <w:rFonts w:ascii="Arial" w:hAnsi="Arial" w:cs="Arial"/>
              <w:sz w:val="20"/>
              <w:lang w:val="en-GB"/>
            </w:rPr>
            <w:delText>EC00</w:delText>
          </w:r>
          <w:r w:rsidR="00F1404B" w:rsidDel="005F4B96">
            <w:rPr>
              <w:rFonts w:ascii="Arial" w:hAnsi="Arial" w:cs="Arial"/>
              <w:sz w:val="20"/>
              <w:lang w:val="en-GB"/>
            </w:rPr>
            <w:delText>5</w:delText>
          </w:r>
          <w:r w:rsidR="00F1404B" w:rsidRPr="00421DB2" w:rsidDel="005F4B96">
            <w:rPr>
              <w:rFonts w:ascii="Arial" w:hAnsi="Arial" w:cs="Arial"/>
              <w:sz w:val="20"/>
              <w:lang w:val="en-GB"/>
            </w:rPr>
            <w:delText>0</w:delText>
          </w:r>
          <w:r w:rsidR="00DB6FF1" w:rsidDel="005F4B96">
            <w:rPr>
              <w:rFonts w:ascii="Arial" w:hAnsi="Arial" w:cs="Arial"/>
              <w:sz w:val="20"/>
              <w:lang w:val="en-GB"/>
            </w:rPr>
            <w:delText xml:space="preserve"> of the Q4 return</w:delText>
          </w:r>
          <w:r w:rsidR="00F1404B" w:rsidDel="005F4B96">
            <w:rPr>
              <w:rFonts w:ascii="Arial" w:hAnsi="Arial" w:cs="Arial"/>
              <w:sz w:val="20"/>
              <w:lang w:val="en-GB"/>
            </w:rPr>
            <w:delText xml:space="preserve"> from </w:delText>
          </w:r>
          <w:r w:rsidR="00517623" w:rsidRPr="00421DB2" w:rsidDel="005F4B96">
            <w:rPr>
              <w:rFonts w:ascii="Arial" w:hAnsi="Arial" w:cs="Arial"/>
              <w:sz w:val="20"/>
              <w:lang w:val="en-GB"/>
            </w:rPr>
            <w:delText>S.29.02.01 C0010</w:delText>
          </w:r>
          <w:r w:rsidR="00517623" w:rsidDel="005F4B96">
            <w:rPr>
              <w:rFonts w:ascii="Arial" w:hAnsi="Arial" w:cs="Arial"/>
              <w:sz w:val="20"/>
              <w:lang w:val="en-GB"/>
            </w:rPr>
            <w:delText>/</w:delText>
          </w:r>
          <w:r w:rsidR="00517623" w:rsidRPr="00421DB2" w:rsidDel="005F4B96">
            <w:rPr>
              <w:rFonts w:ascii="Arial" w:hAnsi="Arial" w:cs="Arial"/>
              <w:sz w:val="20"/>
              <w:lang w:val="en-GB"/>
            </w:rPr>
            <w:delText>R00</w:delText>
          </w:r>
          <w:r w:rsidR="0013626C" w:rsidDel="005F4B96">
            <w:rPr>
              <w:rFonts w:ascii="Arial" w:hAnsi="Arial" w:cs="Arial"/>
              <w:sz w:val="20"/>
              <w:lang w:val="en-GB"/>
            </w:rPr>
            <w:delText>5</w:delText>
          </w:r>
          <w:r w:rsidR="00517623" w:rsidRPr="00421DB2" w:rsidDel="005F4B96">
            <w:rPr>
              <w:rFonts w:ascii="Arial" w:hAnsi="Arial" w:cs="Arial"/>
              <w:sz w:val="20"/>
              <w:lang w:val="en-GB"/>
            </w:rPr>
            <w:delText>0</w:delText>
          </w:r>
          <w:r w:rsidR="001824DC" w:rsidDel="005F4B96">
            <w:rPr>
              <w:rFonts w:ascii="Arial" w:hAnsi="Arial" w:cs="Arial"/>
              <w:sz w:val="20"/>
              <w:lang w:val="en-GB"/>
            </w:rPr>
            <w:delText xml:space="preserve"> of the same year</w:delText>
          </w:r>
          <w:r w:rsidR="00517623" w:rsidDel="005F4B96">
            <w:rPr>
              <w:rFonts w:ascii="Arial" w:hAnsi="Arial" w:cs="Arial"/>
              <w:sz w:val="20"/>
              <w:lang w:val="en-GB"/>
            </w:rPr>
            <w:delText xml:space="preserve">. </w:delText>
          </w:r>
        </w:del>
      </w:ins>
    </w:p>
    <w:p w14:paraId="681AE05A" w14:textId="77777777" w:rsidR="005F4B96" w:rsidRDefault="005F4B96" w:rsidP="005F4B96">
      <w:pPr>
        <w:spacing w:before="60" w:after="120" w:line="360" w:lineRule="atLeast"/>
        <w:rPr>
          <w:ins w:id="161" w:author="Author"/>
          <w:rFonts w:ascii="Arial" w:hAnsi="Arial" w:cs="Arial"/>
          <w:sz w:val="20"/>
          <w:lang w:val="en-GB"/>
        </w:rPr>
      </w:pPr>
      <w:ins w:id="162" w:author="Author">
        <w:r>
          <w:rPr>
            <w:rFonts w:ascii="Arial" w:hAnsi="Arial" w:cs="Arial"/>
            <w:sz w:val="20"/>
            <w:lang w:val="en-GB"/>
          </w:rPr>
          <w:t>Under the assumption that non-life products with profit participation do not exist, the following holds:</w:t>
        </w:r>
      </w:ins>
    </w:p>
    <w:p w14:paraId="6A1DB987" w14:textId="77777777" w:rsidR="005F4B96" w:rsidRPr="005B0ABF" w:rsidRDefault="005F4B96" w:rsidP="005F4B96">
      <w:pPr>
        <w:pStyle w:val="ListParagraph"/>
        <w:numPr>
          <w:ilvl w:val="0"/>
          <w:numId w:val="26"/>
        </w:numPr>
        <w:jc w:val="left"/>
        <w:rPr>
          <w:ins w:id="163" w:author="Author"/>
          <w:rFonts w:ascii="Arial" w:hAnsi="Arial" w:cs="Arial"/>
          <w:sz w:val="20"/>
          <w:lang w:val="en-GB"/>
        </w:rPr>
      </w:pPr>
      <w:ins w:id="164" w:author="Author">
        <w:r>
          <w:rPr>
            <w:rFonts w:ascii="Arial" w:hAnsi="Arial" w:cs="Arial"/>
            <w:sz w:val="20"/>
            <w:lang w:val="en-GB"/>
          </w:rPr>
          <w:t>I</w:t>
        </w:r>
        <w:r w:rsidRPr="005B0ABF">
          <w:rPr>
            <w:rFonts w:ascii="Arial" w:hAnsi="Arial" w:cs="Arial"/>
            <w:sz w:val="20"/>
            <w:lang w:val="en-GB"/>
          </w:rPr>
          <w:t>nvestment revenues</w:t>
        </w:r>
        <w:r>
          <w:rPr>
            <w:rFonts w:ascii="Arial" w:hAnsi="Arial" w:cs="Arial"/>
            <w:sz w:val="20"/>
            <w:lang w:val="en-GB"/>
          </w:rPr>
          <w:t xml:space="preserve"> of </w:t>
        </w:r>
        <w:r w:rsidRPr="005B0ABF">
          <w:rPr>
            <w:rFonts w:ascii="Arial" w:hAnsi="Arial" w:cs="Arial"/>
            <w:sz w:val="20"/>
            <w:lang w:val="en-GB"/>
          </w:rPr>
          <w:t>S.29.02.01 C0010 R0040</w:t>
        </w:r>
        <w:r>
          <w:rPr>
            <w:rFonts w:ascii="Arial" w:hAnsi="Arial" w:cs="Arial"/>
            <w:sz w:val="20"/>
            <w:lang w:val="en-GB"/>
          </w:rPr>
          <w:t xml:space="preserve"> equals the </w:t>
        </w:r>
        <w:r w:rsidRPr="005B0ABF">
          <w:rPr>
            <w:rFonts w:ascii="Arial" w:hAnsi="Arial" w:cs="Arial"/>
            <w:sz w:val="20"/>
            <w:lang w:val="en-GB"/>
          </w:rPr>
          <w:t xml:space="preserve">sum of all rows </w:t>
        </w:r>
        <w:r>
          <w:rPr>
            <w:rFonts w:ascii="Arial" w:hAnsi="Arial" w:cs="Arial"/>
            <w:sz w:val="20"/>
            <w:lang w:val="en-GB"/>
          </w:rPr>
          <w:t xml:space="preserve">of </w:t>
        </w:r>
        <w:r w:rsidRPr="005B0ABF">
          <w:rPr>
            <w:rFonts w:ascii="Arial" w:hAnsi="Arial" w:cs="Arial"/>
            <w:sz w:val="20"/>
            <w:lang w:val="en-GB"/>
          </w:rPr>
          <w:t>E.04.01</w:t>
        </w:r>
        <w:r>
          <w:rPr>
            <w:rFonts w:ascii="Arial" w:hAnsi="Arial" w:cs="Arial"/>
            <w:sz w:val="20"/>
            <w:lang w:val="en-GB"/>
          </w:rPr>
          <w:t xml:space="preserve"> </w:t>
        </w:r>
        <w:r w:rsidRPr="005B0ABF">
          <w:rPr>
            <w:rFonts w:ascii="Arial" w:hAnsi="Arial" w:cs="Arial"/>
            <w:sz w:val="20"/>
            <w:lang w:val="en-GB"/>
          </w:rPr>
          <w:t>EC0020</w:t>
        </w:r>
        <w:r>
          <w:rPr>
            <w:rFonts w:ascii="Arial" w:hAnsi="Arial" w:cs="Arial"/>
            <w:sz w:val="20"/>
            <w:lang w:val="en-GB"/>
          </w:rPr>
          <w:t>,</w:t>
        </w:r>
        <w:r w:rsidRPr="005B0ABF">
          <w:rPr>
            <w:rFonts w:ascii="Arial" w:hAnsi="Arial" w:cs="Arial"/>
            <w:sz w:val="20"/>
            <w:lang w:val="en-GB"/>
          </w:rPr>
          <w:t xml:space="preserve"> EC0030</w:t>
        </w:r>
        <w:r>
          <w:rPr>
            <w:rFonts w:ascii="Arial" w:hAnsi="Arial" w:cs="Arial"/>
            <w:sz w:val="20"/>
            <w:lang w:val="en-GB"/>
          </w:rPr>
          <w:t xml:space="preserve"> and </w:t>
        </w:r>
        <w:r w:rsidRPr="005B0ABF">
          <w:rPr>
            <w:rFonts w:ascii="Arial" w:hAnsi="Arial" w:cs="Arial"/>
            <w:sz w:val="20"/>
            <w:lang w:val="en-GB"/>
          </w:rPr>
          <w:t xml:space="preserve">EC0060 </w:t>
        </w:r>
      </w:ins>
    </w:p>
    <w:p w14:paraId="7B37DF4B" w14:textId="04532CF6" w:rsidR="005F4B96" w:rsidRPr="005F4B96" w:rsidRDefault="005F4B96" w:rsidP="005F4B96">
      <w:pPr>
        <w:pStyle w:val="ListParagraph"/>
        <w:numPr>
          <w:ilvl w:val="0"/>
          <w:numId w:val="26"/>
        </w:numPr>
        <w:spacing w:before="60" w:after="120" w:line="360" w:lineRule="atLeast"/>
        <w:rPr>
          <w:ins w:id="165" w:author="Author"/>
          <w:rFonts w:ascii="Arial" w:hAnsi="Arial" w:cs="Arial"/>
          <w:sz w:val="20"/>
          <w:lang w:val="en-GB"/>
        </w:rPr>
      </w:pPr>
      <w:ins w:id="166" w:author="Author">
        <w:r w:rsidRPr="005F4B96">
          <w:rPr>
            <w:rFonts w:ascii="Arial" w:hAnsi="Arial" w:cs="Arial"/>
            <w:sz w:val="20"/>
            <w:lang w:val="en-GB"/>
          </w:rPr>
          <w:t>Investment expenses of S.29.02.01 C0010 R0050 equals the sum of all rows in E.04.01 EC0040, EC0050 and EC0070</w:t>
        </w:r>
      </w:ins>
    </w:p>
    <w:p w14:paraId="32BA5090" w14:textId="77777777" w:rsidR="00594524" w:rsidRDefault="00594524" w:rsidP="00B46CEF">
      <w:pPr>
        <w:spacing w:line="276" w:lineRule="auto"/>
        <w:rPr>
          <w:ins w:id="167" w:author="Author"/>
          <w:rFonts w:ascii="Arial" w:hAnsi="Arial" w:cs="Arial"/>
          <w:sz w:val="20"/>
          <w:lang w:val="en-GB"/>
        </w:rPr>
      </w:pPr>
    </w:p>
    <w:p w14:paraId="1CCA65F8" w14:textId="66966555" w:rsidR="0073480D" w:rsidRDefault="0073480D" w:rsidP="00B46CEF">
      <w:pPr>
        <w:spacing w:line="276" w:lineRule="auto"/>
        <w:rPr>
          <w:ins w:id="168" w:author="Author"/>
          <w:rFonts w:ascii="Arial" w:hAnsi="Arial" w:cs="Arial"/>
          <w:sz w:val="20"/>
          <w:lang w:val="en-GB"/>
        </w:rPr>
      </w:pPr>
      <w:ins w:id="169" w:author="Author">
        <w:r w:rsidRPr="00F0524B">
          <w:rPr>
            <w:rFonts w:ascii="Arial" w:hAnsi="Arial" w:cs="Arial"/>
            <w:sz w:val="20"/>
            <w:lang w:val="en-GB"/>
          </w:rPr>
          <w:t>The following simplified example illustrates how E.04.01 should be filled:</w:t>
        </w:r>
      </w:ins>
    </w:p>
    <w:p w14:paraId="18573255" w14:textId="242B8459" w:rsidR="00F0524B" w:rsidRDefault="00F0524B" w:rsidP="00B46CEF">
      <w:pPr>
        <w:spacing w:line="276" w:lineRule="auto"/>
        <w:rPr>
          <w:ins w:id="170" w:author="Author"/>
          <w:rFonts w:ascii="Arial" w:hAnsi="Arial" w:cs="Arial"/>
          <w:sz w:val="20"/>
          <w:lang w:val="en-GB"/>
        </w:rPr>
      </w:pPr>
    </w:p>
    <w:p w14:paraId="75603C99" w14:textId="515E20F2" w:rsidR="00F0524B" w:rsidRPr="0073480D" w:rsidRDefault="00B46CEF" w:rsidP="00B46CEF">
      <w:pPr>
        <w:spacing w:line="276" w:lineRule="auto"/>
        <w:rPr>
          <w:ins w:id="171" w:author="Author"/>
          <w:rFonts w:ascii="Arial" w:hAnsi="Arial" w:cs="Arial"/>
          <w:sz w:val="20"/>
          <w:lang w:val="en-GB"/>
        </w:rPr>
      </w:pPr>
      <w:ins w:id="172" w:author="Author">
        <w:r w:rsidRPr="0073480D">
          <w:rPr>
            <w:rFonts w:ascii="Arial" w:hAnsi="Arial" w:cs="Arial"/>
            <w:sz w:val="20"/>
            <w:lang w:val="en-GB"/>
          </w:rPr>
          <w:t>Year 2020:</w:t>
        </w:r>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93"/>
        <w:gridCol w:w="1869"/>
        <w:gridCol w:w="1869"/>
        <w:gridCol w:w="1869"/>
      </w:tblGrid>
      <w:tr w:rsidR="00A4790A" w:rsidRPr="00F0524B" w14:paraId="5559597A" w14:textId="77777777" w:rsidTr="008120C6">
        <w:trPr>
          <w:ins w:id="173" w:author="Author"/>
        </w:trPr>
        <w:tc>
          <w:tcPr>
            <w:tcW w:w="3145" w:type="dxa"/>
          </w:tcPr>
          <w:p w14:paraId="0401615D" w14:textId="77777777" w:rsidR="00B46CEF" w:rsidRPr="0073480D" w:rsidRDefault="00B46CEF" w:rsidP="008120C6">
            <w:pPr>
              <w:pStyle w:val="ECBBodyText"/>
              <w:spacing w:line="276" w:lineRule="auto"/>
              <w:jc w:val="both"/>
              <w:rPr>
                <w:ins w:id="174" w:author="Author"/>
                <w:rFonts w:cs="Arial"/>
                <w:szCs w:val="20"/>
                <w:lang w:eastAsia="fr-FR"/>
              </w:rPr>
            </w:pPr>
            <w:ins w:id="175" w:author="Author">
              <w:r w:rsidRPr="0073480D">
                <w:rPr>
                  <w:rFonts w:cs="Arial"/>
                  <w:szCs w:val="20"/>
                  <w:lang w:eastAsia="fr-FR"/>
                </w:rPr>
                <w:t>Excess of assets over liabilities</w:t>
              </w:r>
            </w:ins>
          </w:p>
        </w:tc>
        <w:tc>
          <w:tcPr>
            <w:tcW w:w="593" w:type="dxa"/>
          </w:tcPr>
          <w:p w14:paraId="4400E68E" w14:textId="77777777" w:rsidR="00B46CEF" w:rsidRPr="0073480D" w:rsidRDefault="00B46CEF" w:rsidP="008120C6">
            <w:pPr>
              <w:pStyle w:val="ECBBodyText"/>
              <w:spacing w:line="276" w:lineRule="auto"/>
              <w:jc w:val="both"/>
              <w:rPr>
                <w:ins w:id="176" w:author="Author"/>
                <w:rFonts w:cs="Arial"/>
                <w:szCs w:val="20"/>
                <w:lang w:eastAsia="fr-FR"/>
              </w:rPr>
            </w:pPr>
            <w:ins w:id="177" w:author="Author">
              <w:r w:rsidRPr="0073480D">
                <w:rPr>
                  <w:rFonts w:cs="Arial"/>
                  <w:szCs w:val="20"/>
                  <w:lang w:eastAsia="fr-FR"/>
                </w:rPr>
                <w:t>=</w:t>
              </w:r>
            </w:ins>
          </w:p>
        </w:tc>
        <w:tc>
          <w:tcPr>
            <w:tcW w:w="1869" w:type="dxa"/>
          </w:tcPr>
          <w:p w14:paraId="7199B125" w14:textId="77777777" w:rsidR="00B46CEF" w:rsidRPr="0073480D" w:rsidRDefault="00B46CEF" w:rsidP="008120C6">
            <w:pPr>
              <w:pStyle w:val="ECBBodyText"/>
              <w:spacing w:line="276" w:lineRule="auto"/>
              <w:jc w:val="both"/>
              <w:rPr>
                <w:ins w:id="178" w:author="Author"/>
                <w:rFonts w:cs="Arial"/>
                <w:szCs w:val="20"/>
                <w:lang w:eastAsia="fr-FR"/>
              </w:rPr>
            </w:pPr>
            <w:ins w:id="179" w:author="Author">
              <w:r w:rsidRPr="0073480D">
                <w:rPr>
                  <w:rFonts w:cs="Arial"/>
                  <w:szCs w:val="20"/>
                  <w:lang w:eastAsia="fr-FR"/>
                </w:rPr>
                <w:t>assets</w:t>
              </w:r>
            </w:ins>
          </w:p>
        </w:tc>
        <w:tc>
          <w:tcPr>
            <w:tcW w:w="1869" w:type="dxa"/>
          </w:tcPr>
          <w:p w14:paraId="302DD74C" w14:textId="77777777" w:rsidR="00B46CEF" w:rsidRPr="0073480D" w:rsidRDefault="00B46CEF" w:rsidP="008120C6">
            <w:pPr>
              <w:pStyle w:val="ECBBodyText"/>
              <w:spacing w:line="276" w:lineRule="auto"/>
              <w:jc w:val="both"/>
              <w:rPr>
                <w:ins w:id="180" w:author="Author"/>
                <w:rFonts w:cs="Arial"/>
                <w:szCs w:val="20"/>
                <w:lang w:eastAsia="fr-FR"/>
              </w:rPr>
            </w:pPr>
            <w:ins w:id="181" w:author="Author">
              <w:r w:rsidRPr="0073480D">
                <w:rPr>
                  <w:rFonts w:cs="Arial"/>
                  <w:szCs w:val="20"/>
                  <w:lang w:eastAsia="fr-FR"/>
                </w:rPr>
                <w:t>minus</w:t>
              </w:r>
            </w:ins>
          </w:p>
        </w:tc>
        <w:tc>
          <w:tcPr>
            <w:tcW w:w="1869" w:type="dxa"/>
          </w:tcPr>
          <w:p w14:paraId="69A94604" w14:textId="77777777" w:rsidR="00B46CEF" w:rsidRPr="0073480D" w:rsidRDefault="00B46CEF" w:rsidP="008120C6">
            <w:pPr>
              <w:pStyle w:val="ECBBodyText"/>
              <w:spacing w:line="276" w:lineRule="auto"/>
              <w:jc w:val="both"/>
              <w:rPr>
                <w:ins w:id="182" w:author="Author"/>
                <w:rFonts w:cs="Arial"/>
                <w:szCs w:val="20"/>
                <w:lang w:eastAsia="fr-FR"/>
              </w:rPr>
            </w:pPr>
            <w:ins w:id="183" w:author="Author">
              <w:r w:rsidRPr="0073480D">
                <w:rPr>
                  <w:rFonts w:cs="Arial"/>
                  <w:szCs w:val="20"/>
                  <w:lang w:eastAsia="fr-FR"/>
                </w:rPr>
                <w:t>liabilities</w:t>
              </w:r>
            </w:ins>
          </w:p>
        </w:tc>
      </w:tr>
      <w:tr w:rsidR="00A4790A" w:rsidRPr="00F0524B" w14:paraId="6E6A6FBC" w14:textId="77777777" w:rsidTr="008120C6">
        <w:trPr>
          <w:ins w:id="184" w:author="Author"/>
        </w:trPr>
        <w:tc>
          <w:tcPr>
            <w:tcW w:w="3145" w:type="dxa"/>
          </w:tcPr>
          <w:p w14:paraId="173B2511" w14:textId="77777777" w:rsidR="00B46CEF" w:rsidRPr="0073480D" w:rsidRDefault="00B46CEF" w:rsidP="008120C6">
            <w:pPr>
              <w:pStyle w:val="ECBBodyText"/>
              <w:spacing w:line="276" w:lineRule="auto"/>
              <w:jc w:val="both"/>
              <w:rPr>
                <w:ins w:id="185" w:author="Author"/>
                <w:rFonts w:cs="Arial"/>
                <w:szCs w:val="20"/>
                <w:lang w:eastAsia="fr-FR"/>
              </w:rPr>
            </w:pPr>
            <w:ins w:id="186" w:author="Author">
              <w:r w:rsidRPr="0073480D">
                <w:rPr>
                  <w:rFonts w:cs="Arial"/>
                  <w:szCs w:val="20"/>
                  <w:lang w:eastAsia="fr-FR"/>
                </w:rPr>
                <w:t>2</w:t>
              </w:r>
            </w:ins>
          </w:p>
        </w:tc>
        <w:tc>
          <w:tcPr>
            <w:tcW w:w="593" w:type="dxa"/>
          </w:tcPr>
          <w:p w14:paraId="5309BBF7" w14:textId="77777777" w:rsidR="00B46CEF" w:rsidRPr="0073480D" w:rsidRDefault="00B46CEF" w:rsidP="008120C6">
            <w:pPr>
              <w:pStyle w:val="ECBBodyText"/>
              <w:spacing w:line="276" w:lineRule="auto"/>
              <w:jc w:val="both"/>
              <w:rPr>
                <w:ins w:id="187" w:author="Author"/>
                <w:rFonts w:cs="Arial"/>
                <w:szCs w:val="20"/>
                <w:lang w:eastAsia="fr-FR"/>
              </w:rPr>
            </w:pPr>
            <w:ins w:id="188" w:author="Author">
              <w:r w:rsidRPr="0073480D">
                <w:rPr>
                  <w:rFonts w:cs="Arial"/>
                  <w:szCs w:val="20"/>
                  <w:lang w:eastAsia="fr-FR"/>
                </w:rPr>
                <w:t>=</w:t>
              </w:r>
            </w:ins>
          </w:p>
        </w:tc>
        <w:tc>
          <w:tcPr>
            <w:tcW w:w="1869" w:type="dxa"/>
          </w:tcPr>
          <w:p w14:paraId="377CD4D0" w14:textId="77777777" w:rsidR="00B46CEF" w:rsidRPr="0073480D" w:rsidRDefault="00B46CEF" w:rsidP="008120C6">
            <w:pPr>
              <w:pStyle w:val="ECBBodyText"/>
              <w:spacing w:line="276" w:lineRule="auto"/>
              <w:jc w:val="both"/>
              <w:rPr>
                <w:ins w:id="189" w:author="Author"/>
                <w:rFonts w:cs="Arial"/>
                <w:szCs w:val="20"/>
                <w:lang w:eastAsia="fr-FR"/>
              </w:rPr>
            </w:pPr>
            <w:ins w:id="190" w:author="Author">
              <w:r w:rsidRPr="0073480D">
                <w:rPr>
                  <w:rFonts w:cs="Arial"/>
                  <w:szCs w:val="20"/>
                  <w:lang w:eastAsia="fr-FR"/>
                </w:rPr>
                <w:t>10</w:t>
              </w:r>
            </w:ins>
          </w:p>
        </w:tc>
        <w:tc>
          <w:tcPr>
            <w:tcW w:w="1869" w:type="dxa"/>
          </w:tcPr>
          <w:p w14:paraId="4AFD007C" w14:textId="77777777" w:rsidR="00B46CEF" w:rsidRPr="0073480D" w:rsidRDefault="00B46CEF" w:rsidP="008120C6">
            <w:pPr>
              <w:pStyle w:val="ECBBodyText"/>
              <w:spacing w:line="276" w:lineRule="auto"/>
              <w:jc w:val="both"/>
              <w:rPr>
                <w:ins w:id="191" w:author="Author"/>
                <w:rFonts w:cs="Arial"/>
                <w:szCs w:val="20"/>
                <w:lang w:eastAsia="fr-FR"/>
              </w:rPr>
            </w:pPr>
            <w:ins w:id="192" w:author="Author">
              <w:r w:rsidRPr="0073480D">
                <w:rPr>
                  <w:rFonts w:cs="Arial"/>
                  <w:szCs w:val="20"/>
                  <w:lang w:eastAsia="fr-FR"/>
                </w:rPr>
                <w:t>minus</w:t>
              </w:r>
            </w:ins>
          </w:p>
        </w:tc>
        <w:tc>
          <w:tcPr>
            <w:tcW w:w="1869" w:type="dxa"/>
          </w:tcPr>
          <w:p w14:paraId="6708757A" w14:textId="77777777" w:rsidR="00B46CEF" w:rsidRPr="0073480D" w:rsidRDefault="00B46CEF" w:rsidP="008120C6">
            <w:pPr>
              <w:pStyle w:val="ECBBodyText"/>
              <w:spacing w:line="276" w:lineRule="auto"/>
              <w:jc w:val="both"/>
              <w:rPr>
                <w:ins w:id="193" w:author="Author"/>
                <w:rFonts w:cs="Arial"/>
                <w:szCs w:val="20"/>
                <w:lang w:eastAsia="fr-FR"/>
              </w:rPr>
            </w:pPr>
            <w:ins w:id="194" w:author="Author">
              <w:r w:rsidRPr="0073480D">
                <w:rPr>
                  <w:rFonts w:cs="Arial"/>
                  <w:szCs w:val="20"/>
                  <w:lang w:eastAsia="fr-FR"/>
                </w:rPr>
                <w:t>8</w:t>
              </w:r>
            </w:ins>
          </w:p>
        </w:tc>
      </w:tr>
    </w:tbl>
    <w:p w14:paraId="32C6759C" w14:textId="77777777" w:rsidR="00F0524B" w:rsidRDefault="00F0524B" w:rsidP="00B46CEF">
      <w:pPr>
        <w:spacing w:line="276" w:lineRule="auto"/>
        <w:rPr>
          <w:ins w:id="195" w:author="Author"/>
          <w:rFonts w:ascii="Arial" w:hAnsi="Arial" w:cs="Arial"/>
          <w:sz w:val="20"/>
          <w:lang w:val="en-GB"/>
        </w:rPr>
      </w:pPr>
    </w:p>
    <w:p w14:paraId="07E29A7D" w14:textId="67F67B66" w:rsidR="00B46CEF" w:rsidRPr="0073480D" w:rsidRDefault="00F1404B" w:rsidP="00B46CEF">
      <w:pPr>
        <w:spacing w:line="276" w:lineRule="auto"/>
        <w:rPr>
          <w:ins w:id="196" w:author="Author"/>
          <w:rFonts w:ascii="Arial" w:hAnsi="Arial" w:cs="Arial"/>
          <w:sz w:val="20"/>
          <w:lang w:val="en-GB"/>
        </w:rPr>
      </w:pPr>
      <w:ins w:id="197" w:author="Author">
        <w:r>
          <w:rPr>
            <w:rFonts w:ascii="Arial" w:hAnsi="Arial" w:cs="Arial"/>
            <w:sz w:val="20"/>
            <w:lang w:val="en-GB"/>
          </w:rPr>
          <w:t>A</w:t>
        </w:r>
        <w:r w:rsidR="00B46CEF">
          <w:rPr>
            <w:rFonts w:ascii="Arial" w:hAnsi="Arial" w:cs="Arial"/>
            <w:sz w:val="20"/>
            <w:lang w:val="en-GB"/>
          </w:rPr>
          <w:t xml:space="preserve"> </w:t>
        </w:r>
        <w:r w:rsidR="00B46CEF" w:rsidRPr="004836D0">
          <w:rPr>
            <w:rFonts w:ascii="Arial" w:hAnsi="Arial" w:cs="Arial"/>
            <w:sz w:val="20"/>
            <w:lang w:val="en-GB"/>
          </w:rPr>
          <w:t xml:space="preserve">certain asset held for </w:t>
        </w:r>
        <w:r w:rsidR="00B46CEF">
          <w:rPr>
            <w:rFonts w:ascii="Arial" w:hAnsi="Arial" w:cs="Arial"/>
            <w:sz w:val="20"/>
            <w:lang w:val="en-GB"/>
          </w:rPr>
          <w:t xml:space="preserve">a </w:t>
        </w:r>
        <w:r w:rsidR="00B46CEF" w:rsidRPr="0073480D">
          <w:rPr>
            <w:rFonts w:ascii="Arial" w:hAnsi="Arial" w:cs="Arial"/>
            <w:sz w:val="20"/>
            <w:lang w:val="en-GB"/>
          </w:rPr>
          <w:t>with</w:t>
        </w:r>
        <w:r w:rsidR="00FC418A">
          <w:rPr>
            <w:rFonts w:ascii="Arial" w:hAnsi="Arial" w:cs="Arial"/>
            <w:sz w:val="20"/>
            <w:lang w:val="en-GB"/>
          </w:rPr>
          <w:t xml:space="preserve">-profit </w:t>
        </w:r>
        <w:r w:rsidR="00B46CEF" w:rsidRPr="0073480D">
          <w:rPr>
            <w:rFonts w:ascii="Arial" w:hAnsi="Arial" w:cs="Arial"/>
            <w:sz w:val="20"/>
            <w:lang w:val="en-GB"/>
          </w:rPr>
          <w:t xml:space="preserve">participation </w:t>
        </w:r>
        <w:r w:rsidR="00B46CEF">
          <w:rPr>
            <w:rFonts w:ascii="Arial" w:hAnsi="Arial" w:cs="Arial"/>
            <w:sz w:val="20"/>
            <w:lang w:val="en-GB"/>
          </w:rPr>
          <w:t>non-index/unit linked product where the contract was entered into in the home country pays</w:t>
        </w:r>
        <w:r w:rsidR="00B46CEF" w:rsidRPr="0073480D">
          <w:rPr>
            <w:rFonts w:ascii="Arial" w:hAnsi="Arial" w:cs="Arial"/>
            <w:sz w:val="20"/>
            <w:lang w:val="en-GB"/>
          </w:rPr>
          <w:t xml:space="preserve"> a dividend of 3 and the attribution to the policyholder is 85%</w:t>
        </w:r>
        <w:r w:rsidR="00B46CEF">
          <w:rPr>
            <w:rFonts w:ascii="Arial" w:hAnsi="Arial" w:cs="Arial"/>
            <w:sz w:val="20"/>
            <w:lang w:val="en-GB"/>
          </w:rPr>
          <w:t>.</w:t>
        </w:r>
        <w:r w:rsidR="00B46CEF" w:rsidRPr="0073480D">
          <w:rPr>
            <w:rFonts w:ascii="Arial" w:hAnsi="Arial" w:cs="Arial"/>
            <w:sz w:val="20"/>
            <w:lang w:val="en-GB"/>
          </w:rPr>
          <w:t xml:space="preserve"> </w:t>
        </w:r>
        <w:r w:rsidR="00B46CEF">
          <w:rPr>
            <w:rFonts w:ascii="Arial" w:hAnsi="Arial" w:cs="Arial"/>
            <w:sz w:val="20"/>
            <w:lang w:val="en-GB"/>
          </w:rPr>
          <w:t>T</w:t>
        </w:r>
        <w:r w:rsidR="00B46CEF" w:rsidRPr="0073480D">
          <w:rPr>
            <w:rFonts w:ascii="Arial" w:hAnsi="Arial" w:cs="Arial"/>
            <w:sz w:val="20"/>
            <w:lang w:val="en-GB"/>
          </w:rPr>
          <w:t xml:space="preserve">he TP will change </w:t>
        </w:r>
        <w:r w:rsidR="00AF6A8A">
          <w:rPr>
            <w:rFonts w:ascii="Arial" w:hAnsi="Arial" w:cs="Arial"/>
            <w:sz w:val="20"/>
            <w:lang w:val="en-GB"/>
          </w:rPr>
          <w:t>by</w:t>
        </w:r>
        <w:r w:rsidR="00B46CEF" w:rsidRPr="0073480D">
          <w:rPr>
            <w:rFonts w:ascii="Arial" w:hAnsi="Arial" w:cs="Arial"/>
            <w:sz w:val="20"/>
            <w:lang w:val="en-GB"/>
          </w:rPr>
          <w:t xml:space="preserve"> 2.55 in 2021. With the assumption that nothing else changes, this would result in the following:</w:t>
        </w:r>
      </w:ins>
    </w:p>
    <w:p w14:paraId="5A57422D" w14:textId="77777777" w:rsidR="00F0524B" w:rsidRDefault="00F0524B" w:rsidP="00B46CEF">
      <w:pPr>
        <w:spacing w:line="276" w:lineRule="auto"/>
        <w:rPr>
          <w:ins w:id="198" w:author="Author"/>
          <w:rFonts w:ascii="Arial" w:hAnsi="Arial" w:cs="Arial"/>
          <w:sz w:val="20"/>
          <w:lang w:val="en-GB"/>
        </w:rPr>
      </w:pPr>
    </w:p>
    <w:p w14:paraId="1B4D4FE1" w14:textId="653917E9" w:rsidR="00B46CEF" w:rsidRPr="0073480D" w:rsidRDefault="00B46CEF" w:rsidP="00B46CEF">
      <w:pPr>
        <w:spacing w:line="276" w:lineRule="auto"/>
        <w:rPr>
          <w:ins w:id="199" w:author="Author"/>
          <w:rFonts w:ascii="Arial" w:hAnsi="Arial" w:cs="Arial"/>
          <w:sz w:val="20"/>
          <w:lang w:val="en-GB"/>
        </w:rPr>
      </w:pPr>
      <w:ins w:id="200" w:author="Author">
        <w:r w:rsidRPr="0073480D">
          <w:rPr>
            <w:rFonts w:ascii="Arial" w:hAnsi="Arial" w:cs="Arial"/>
            <w:sz w:val="20"/>
            <w:lang w:val="en-GB"/>
          </w:rPr>
          <w:t>Year 2021:</w:t>
        </w:r>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93"/>
        <w:gridCol w:w="1869"/>
        <w:gridCol w:w="1869"/>
        <w:gridCol w:w="1869"/>
      </w:tblGrid>
      <w:tr w:rsidR="00A4790A" w:rsidRPr="004836D0" w14:paraId="46972B08" w14:textId="77777777" w:rsidTr="008120C6">
        <w:trPr>
          <w:ins w:id="201" w:author="Author"/>
        </w:trPr>
        <w:tc>
          <w:tcPr>
            <w:tcW w:w="3145" w:type="dxa"/>
          </w:tcPr>
          <w:p w14:paraId="7FFE337D" w14:textId="77777777" w:rsidR="00B46CEF" w:rsidRPr="0073480D" w:rsidRDefault="00B46CEF" w:rsidP="008120C6">
            <w:pPr>
              <w:pStyle w:val="ECBBodyText"/>
              <w:spacing w:line="276" w:lineRule="auto"/>
              <w:jc w:val="both"/>
              <w:rPr>
                <w:ins w:id="202" w:author="Author"/>
                <w:rFonts w:cs="Arial"/>
                <w:szCs w:val="20"/>
                <w:lang w:eastAsia="fr-FR"/>
              </w:rPr>
            </w:pPr>
            <w:ins w:id="203" w:author="Author">
              <w:r w:rsidRPr="0073480D">
                <w:rPr>
                  <w:rFonts w:cs="Arial"/>
                  <w:szCs w:val="20"/>
                  <w:lang w:eastAsia="fr-FR"/>
                </w:rPr>
                <w:t>Excess of assets over liabilities</w:t>
              </w:r>
            </w:ins>
          </w:p>
        </w:tc>
        <w:tc>
          <w:tcPr>
            <w:tcW w:w="593" w:type="dxa"/>
          </w:tcPr>
          <w:p w14:paraId="560A50EC" w14:textId="77777777" w:rsidR="00B46CEF" w:rsidRPr="0073480D" w:rsidRDefault="00B46CEF" w:rsidP="008120C6">
            <w:pPr>
              <w:pStyle w:val="ECBBodyText"/>
              <w:spacing w:line="276" w:lineRule="auto"/>
              <w:jc w:val="both"/>
              <w:rPr>
                <w:ins w:id="204" w:author="Author"/>
                <w:rFonts w:cs="Arial"/>
                <w:szCs w:val="20"/>
                <w:lang w:eastAsia="fr-FR"/>
              </w:rPr>
            </w:pPr>
            <w:ins w:id="205" w:author="Author">
              <w:r w:rsidRPr="0073480D">
                <w:rPr>
                  <w:rFonts w:cs="Arial"/>
                  <w:szCs w:val="20"/>
                  <w:lang w:eastAsia="fr-FR"/>
                </w:rPr>
                <w:t>=</w:t>
              </w:r>
            </w:ins>
          </w:p>
        </w:tc>
        <w:tc>
          <w:tcPr>
            <w:tcW w:w="1869" w:type="dxa"/>
          </w:tcPr>
          <w:p w14:paraId="64CF5A27" w14:textId="77777777" w:rsidR="00B46CEF" w:rsidRPr="0073480D" w:rsidRDefault="00B46CEF" w:rsidP="008120C6">
            <w:pPr>
              <w:pStyle w:val="ECBBodyText"/>
              <w:spacing w:line="276" w:lineRule="auto"/>
              <w:jc w:val="both"/>
              <w:rPr>
                <w:ins w:id="206" w:author="Author"/>
                <w:rFonts w:cs="Arial"/>
                <w:szCs w:val="20"/>
                <w:lang w:eastAsia="fr-FR"/>
              </w:rPr>
            </w:pPr>
            <w:ins w:id="207" w:author="Author">
              <w:r w:rsidRPr="0073480D">
                <w:rPr>
                  <w:rFonts w:cs="Arial"/>
                  <w:szCs w:val="20"/>
                  <w:lang w:eastAsia="fr-FR"/>
                </w:rPr>
                <w:t>assets</w:t>
              </w:r>
            </w:ins>
          </w:p>
        </w:tc>
        <w:tc>
          <w:tcPr>
            <w:tcW w:w="1869" w:type="dxa"/>
          </w:tcPr>
          <w:p w14:paraId="01C28401" w14:textId="77777777" w:rsidR="00B46CEF" w:rsidRPr="0073480D" w:rsidRDefault="00B46CEF" w:rsidP="008120C6">
            <w:pPr>
              <w:pStyle w:val="ECBBodyText"/>
              <w:spacing w:line="276" w:lineRule="auto"/>
              <w:jc w:val="both"/>
              <w:rPr>
                <w:ins w:id="208" w:author="Author"/>
                <w:rFonts w:cs="Arial"/>
                <w:szCs w:val="20"/>
                <w:lang w:eastAsia="fr-FR"/>
              </w:rPr>
            </w:pPr>
            <w:ins w:id="209" w:author="Author">
              <w:r w:rsidRPr="0073480D">
                <w:rPr>
                  <w:rFonts w:cs="Arial"/>
                  <w:szCs w:val="20"/>
                  <w:lang w:eastAsia="fr-FR"/>
                </w:rPr>
                <w:t>minus</w:t>
              </w:r>
            </w:ins>
          </w:p>
        </w:tc>
        <w:tc>
          <w:tcPr>
            <w:tcW w:w="1869" w:type="dxa"/>
          </w:tcPr>
          <w:p w14:paraId="1E4EDB2E" w14:textId="77777777" w:rsidR="00B46CEF" w:rsidRPr="0073480D" w:rsidRDefault="00B46CEF" w:rsidP="008120C6">
            <w:pPr>
              <w:pStyle w:val="ECBBodyText"/>
              <w:spacing w:line="276" w:lineRule="auto"/>
              <w:jc w:val="both"/>
              <w:rPr>
                <w:ins w:id="210" w:author="Author"/>
                <w:rFonts w:cs="Arial"/>
                <w:szCs w:val="20"/>
                <w:lang w:eastAsia="fr-FR"/>
              </w:rPr>
            </w:pPr>
            <w:ins w:id="211" w:author="Author">
              <w:r w:rsidRPr="0073480D">
                <w:rPr>
                  <w:rFonts w:cs="Arial"/>
                  <w:szCs w:val="20"/>
                  <w:lang w:eastAsia="fr-FR"/>
                </w:rPr>
                <w:t>liabilities</w:t>
              </w:r>
            </w:ins>
          </w:p>
        </w:tc>
      </w:tr>
      <w:tr w:rsidR="00A4790A" w:rsidRPr="004836D0" w14:paraId="79178797" w14:textId="77777777" w:rsidTr="008120C6">
        <w:trPr>
          <w:ins w:id="212" w:author="Author"/>
        </w:trPr>
        <w:tc>
          <w:tcPr>
            <w:tcW w:w="3145" w:type="dxa"/>
          </w:tcPr>
          <w:p w14:paraId="430A9D39" w14:textId="77777777" w:rsidR="00B46CEF" w:rsidRPr="0073480D" w:rsidRDefault="00B46CEF" w:rsidP="008120C6">
            <w:pPr>
              <w:pStyle w:val="ECBBodyText"/>
              <w:spacing w:line="276" w:lineRule="auto"/>
              <w:jc w:val="both"/>
              <w:rPr>
                <w:ins w:id="213" w:author="Author"/>
                <w:rFonts w:cs="Arial"/>
                <w:szCs w:val="20"/>
                <w:lang w:eastAsia="fr-FR"/>
              </w:rPr>
            </w:pPr>
            <w:ins w:id="214" w:author="Author">
              <w:r w:rsidRPr="0073480D">
                <w:rPr>
                  <w:rFonts w:cs="Arial"/>
                  <w:szCs w:val="20"/>
                  <w:lang w:eastAsia="fr-FR"/>
                </w:rPr>
                <w:t>2.45</w:t>
              </w:r>
            </w:ins>
          </w:p>
        </w:tc>
        <w:tc>
          <w:tcPr>
            <w:tcW w:w="593" w:type="dxa"/>
          </w:tcPr>
          <w:p w14:paraId="093E7531" w14:textId="77777777" w:rsidR="00B46CEF" w:rsidRPr="0073480D" w:rsidRDefault="00B46CEF" w:rsidP="008120C6">
            <w:pPr>
              <w:pStyle w:val="ECBBodyText"/>
              <w:spacing w:line="276" w:lineRule="auto"/>
              <w:jc w:val="both"/>
              <w:rPr>
                <w:ins w:id="215" w:author="Author"/>
                <w:rFonts w:cs="Arial"/>
                <w:szCs w:val="20"/>
                <w:lang w:eastAsia="fr-FR"/>
              </w:rPr>
            </w:pPr>
            <w:ins w:id="216" w:author="Author">
              <w:r w:rsidRPr="0073480D">
                <w:rPr>
                  <w:rFonts w:cs="Arial"/>
                  <w:szCs w:val="20"/>
                  <w:lang w:eastAsia="fr-FR"/>
                </w:rPr>
                <w:t>=</w:t>
              </w:r>
            </w:ins>
          </w:p>
        </w:tc>
        <w:tc>
          <w:tcPr>
            <w:tcW w:w="1869" w:type="dxa"/>
          </w:tcPr>
          <w:p w14:paraId="3C229857" w14:textId="77777777" w:rsidR="00B46CEF" w:rsidRPr="0073480D" w:rsidRDefault="00B46CEF" w:rsidP="008120C6">
            <w:pPr>
              <w:pStyle w:val="ECBBodyText"/>
              <w:spacing w:line="276" w:lineRule="auto"/>
              <w:jc w:val="both"/>
              <w:rPr>
                <w:ins w:id="217" w:author="Author"/>
                <w:rFonts w:cs="Arial"/>
                <w:szCs w:val="20"/>
                <w:lang w:eastAsia="fr-FR"/>
              </w:rPr>
            </w:pPr>
            <w:ins w:id="218" w:author="Author">
              <w:r w:rsidRPr="0073480D">
                <w:rPr>
                  <w:rFonts w:cs="Arial"/>
                  <w:szCs w:val="20"/>
                  <w:lang w:eastAsia="fr-FR"/>
                </w:rPr>
                <w:t>13 (10+3)</w:t>
              </w:r>
            </w:ins>
          </w:p>
        </w:tc>
        <w:tc>
          <w:tcPr>
            <w:tcW w:w="1869" w:type="dxa"/>
          </w:tcPr>
          <w:p w14:paraId="163B1CA5" w14:textId="77777777" w:rsidR="00B46CEF" w:rsidRPr="0073480D" w:rsidRDefault="00B46CEF" w:rsidP="008120C6">
            <w:pPr>
              <w:pStyle w:val="ECBBodyText"/>
              <w:spacing w:line="276" w:lineRule="auto"/>
              <w:jc w:val="both"/>
              <w:rPr>
                <w:ins w:id="219" w:author="Author"/>
                <w:rFonts w:cs="Arial"/>
                <w:szCs w:val="20"/>
                <w:lang w:eastAsia="fr-FR"/>
              </w:rPr>
            </w:pPr>
            <w:ins w:id="220" w:author="Author">
              <w:r w:rsidRPr="0073480D">
                <w:rPr>
                  <w:rFonts w:cs="Arial"/>
                  <w:szCs w:val="20"/>
                  <w:lang w:eastAsia="fr-FR"/>
                </w:rPr>
                <w:t>minus</w:t>
              </w:r>
            </w:ins>
          </w:p>
        </w:tc>
        <w:tc>
          <w:tcPr>
            <w:tcW w:w="1869" w:type="dxa"/>
          </w:tcPr>
          <w:p w14:paraId="74C6B404" w14:textId="77777777" w:rsidR="00B46CEF" w:rsidRPr="0073480D" w:rsidRDefault="00B46CEF" w:rsidP="008120C6">
            <w:pPr>
              <w:pStyle w:val="ECBBodyText"/>
              <w:spacing w:line="276" w:lineRule="auto"/>
              <w:jc w:val="both"/>
              <w:rPr>
                <w:ins w:id="221" w:author="Author"/>
                <w:rFonts w:cs="Arial"/>
                <w:szCs w:val="20"/>
                <w:lang w:eastAsia="fr-FR"/>
              </w:rPr>
            </w:pPr>
            <w:ins w:id="222" w:author="Author">
              <w:r w:rsidRPr="0073480D">
                <w:rPr>
                  <w:rFonts w:cs="Arial"/>
                  <w:szCs w:val="20"/>
                  <w:lang w:eastAsia="fr-FR"/>
                </w:rPr>
                <w:t>10.55 (8+2.55)</w:t>
              </w:r>
            </w:ins>
          </w:p>
        </w:tc>
      </w:tr>
    </w:tbl>
    <w:p w14:paraId="1E80D826" w14:textId="77777777" w:rsidR="00B46CEF" w:rsidRDefault="00B46CEF" w:rsidP="00B46CEF">
      <w:pPr>
        <w:spacing w:line="276" w:lineRule="auto"/>
        <w:rPr>
          <w:ins w:id="223" w:author="Author"/>
          <w:rFonts w:ascii="Arial" w:hAnsi="Arial" w:cs="Arial"/>
          <w:sz w:val="20"/>
          <w:lang w:val="en-GB"/>
        </w:rPr>
      </w:pPr>
    </w:p>
    <w:p w14:paraId="1CA5DEA1" w14:textId="76559B7E" w:rsidR="008803C2" w:rsidRDefault="00B46CEF" w:rsidP="008803C2">
      <w:pPr>
        <w:spacing w:before="60" w:after="120" w:line="360" w:lineRule="atLeast"/>
        <w:rPr>
          <w:ins w:id="224" w:author="Author"/>
          <w:rFonts w:ascii="Arial" w:hAnsi="Arial" w:cs="Arial"/>
          <w:sz w:val="20"/>
          <w:lang w:val="en-GB"/>
        </w:rPr>
      </w:pPr>
      <w:ins w:id="225" w:author="Author">
        <w:r w:rsidRPr="00A4790A">
          <w:rPr>
            <w:rFonts w:ascii="Arial" w:hAnsi="Arial" w:cs="Arial"/>
            <w:sz w:val="20"/>
            <w:lang w:val="en-GB"/>
          </w:rPr>
          <w:t>The 0.45 that affect excess of assets over liabilities would be reported in ER0050/EC0060. The increase of TP by 2.55 should be reported in ER0010/EC0020.</w:t>
        </w:r>
      </w:ins>
    </w:p>
    <w:p w14:paraId="5DA39664" w14:textId="77777777" w:rsidR="00704832" w:rsidRDefault="00704832" w:rsidP="008803C2">
      <w:pPr>
        <w:spacing w:before="60" w:after="120" w:line="360" w:lineRule="atLeast"/>
        <w:rPr>
          <w:rFonts w:ascii="Arial" w:hAnsi="Arial" w:cs="Arial"/>
          <w:sz w:val="20"/>
          <w:lang w:val="en-GB"/>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2369"/>
        <w:gridCol w:w="5211"/>
      </w:tblGrid>
      <w:tr w:rsidR="008803C2" w:rsidRPr="001A2AB1" w14:paraId="106435F8" w14:textId="77777777" w:rsidTr="008120C6">
        <w:trPr>
          <w:trHeight w:val="285"/>
        </w:trPr>
        <w:tc>
          <w:tcPr>
            <w:tcW w:w="1885" w:type="dxa"/>
            <w:shd w:val="clear" w:color="auto" w:fill="auto"/>
            <w:noWrap/>
            <w:hideMark/>
          </w:tcPr>
          <w:p w14:paraId="4828D0CE"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p w14:paraId="60DF3976" w14:textId="77777777" w:rsidR="008803C2" w:rsidRPr="001A2AB1" w:rsidRDefault="008803C2" w:rsidP="008120C6">
            <w:pPr>
              <w:tabs>
                <w:tab w:val="left" w:pos="851"/>
                <w:tab w:val="right" w:pos="9356"/>
              </w:tabs>
              <w:spacing w:after="60"/>
              <w:jc w:val="center"/>
              <w:rPr>
                <w:rFonts w:ascii="Arial" w:hAnsi="Arial" w:cs="Arial"/>
                <w:b/>
                <w:bCs/>
                <w:sz w:val="20"/>
                <w:lang w:val="en-GB"/>
              </w:rPr>
            </w:pPr>
            <w:r w:rsidRPr="001A2AB1">
              <w:rPr>
                <w:rFonts w:ascii="Arial" w:hAnsi="Arial" w:cs="Arial"/>
                <w:b/>
                <w:bCs/>
                <w:sz w:val="20"/>
                <w:lang w:val="en-GB"/>
              </w:rPr>
              <w:t>ROW</w:t>
            </w:r>
          </w:p>
        </w:tc>
        <w:tc>
          <w:tcPr>
            <w:tcW w:w="2369" w:type="dxa"/>
            <w:shd w:val="clear" w:color="auto" w:fill="auto"/>
            <w:hideMark/>
          </w:tcPr>
          <w:p w14:paraId="6EAC60C5"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66095DE6"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8803C2" w:rsidRPr="001A2AB1" w14:paraId="4704F5D1" w14:textId="77777777" w:rsidTr="008120C6">
        <w:trPr>
          <w:trHeight w:val="735"/>
        </w:trPr>
        <w:tc>
          <w:tcPr>
            <w:tcW w:w="1885" w:type="dxa"/>
            <w:shd w:val="clear" w:color="auto" w:fill="auto"/>
          </w:tcPr>
          <w:p w14:paraId="6F7736C5"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EC0020/ER0010</w:t>
            </w:r>
          </w:p>
        </w:tc>
        <w:tc>
          <w:tcPr>
            <w:tcW w:w="2369" w:type="dxa"/>
            <w:shd w:val="clear" w:color="auto" w:fill="auto"/>
          </w:tcPr>
          <w:p w14:paraId="4B7D0EF0"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Home country</w:t>
            </w:r>
          </w:p>
        </w:tc>
        <w:tc>
          <w:tcPr>
            <w:tcW w:w="5211" w:type="dxa"/>
            <w:shd w:val="clear" w:color="auto" w:fill="auto"/>
          </w:tcPr>
          <w:p w14:paraId="17B2F245" w14:textId="43440D72"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del w:id="226" w:author="Author">
              <w:r w:rsidR="008C4D8C" w:rsidRPr="000669D0">
                <w:rPr>
                  <w:rFonts w:ascii="Arial" w:hAnsi="Arial" w:cs="Arial"/>
                  <w:sz w:val="20"/>
                  <w:lang w:val="en-GB"/>
                </w:rPr>
                <w:delText xml:space="preserve"> </w:delText>
              </w:r>
              <w:r w:rsidR="008C4D8C">
                <w:rPr>
                  <w:rFonts w:ascii="Arial" w:hAnsi="Arial" w:cs="Arial"/>
                  <w:sz w:val="20"/>
                  <w:lang w:val="en-GB"/>
                </w:rPr>
                <w:delText>(</w:delText>
              </w:r>
              <w:r w:rsidR="008C4D8C" w:rsidRPr="00B64EB3">
                <w:rPr>
                  <w:rFonts w:ascii="Arial" w:hAnsi="Arial" w:cs="Arial"/>
                  <w:sz w:val="20"/>
                  <w:lang w:val="en-GB"/>
                </w:rPr>
                <w:delText>such as dividends, rents, interest income</w:delText>
              </w:r>
              <w:r w:rsidR="008C4D8C">
                <w:rPr>
                  <w:rFonts w:ascii="Arial" w:hAnsi="Arial" w:cs="Arial"/>
                  <w:sz w:val="20"/>
                  <w:lang w:val="en-GB"/>
                </w:rPr>
                <w:delText xml:space="preserve"> and other income</w:delText>
              </w:r>
              <w:r w:rsidR="008C4D8C" w:rsidRPr="00B64EB3">
                <w:rPr>
                  <w:rFonts w:ascii="Arial" w:hAnsi="Arial" w:cs="Arial"/>
                  <w:sz w:val="20"/>
                  <w:lang w:val="en-GB"/>
                </w:rPr>
                <w:delText>)</w:delText>
              </w:r>
            </w:del>
            <w:r w:rsidRPr="000669D0">
              <w:rPr>
                <w:rFonts w:ascii="Arial" w:hAnsi="Arial" w:cs="Arial"/>
                <w:sz w:val="20"/>
                <w:lang w:val="en-GB"/>
              </w:rPr>
              <w:t xml:space="preserve"> attributed to policyholder</w:t>
            </w:r>
            <w:r>
              <w:rPr>
                <w:rFonts w:ascii="Arial" w:hAnsi="Arial" w:cs="Arial"/>
                <w:sz w:val="20"/>
                <w:lang w:val="en-GB"/>
              </w:rPr>
              <w:t xml:space="preserve">s which are part of non-index-linked and non-unit-linked insurance where the country in which the contract was entered into or country of localisation of the ceding undertaking is the home country. </w:t>
            </w:r>
          </w:p>
        </w:tc>
      </w:tr>
      <w:tr w:rsidR="008803C2" w:rsidRPr="001A2AB1" w14:paraId="69522E73" w14:textId="77777777" w:rsidTr="008120C6">
        <w:trPr>
          <w:trHeight w:val="735"/>
        </w:trPr>
        <w:tc>
          <w:tcPr>
            <w:tcW w:w="1885" w:type="dxa"/>
            <w:shd w:val="clear" w:color="auto" w:fill="auto"/>
          </w:tcPr>
          <w:p w14:paraId="245727F9"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2</w:t>
            </w:r>
            <w:r w:rsidRPr="00CA1F28">
              <w:rPr>
                <w:rFonts w:ascii="Arial" w:hAnsi="Arial" w:cs="Arial"/>
                <w:sz w:val="20"/>
                <w:lang w:val="en-GB"/>
              </w:rPr>
              <w:t>0</w:t>
            </w:r>
            <w:r>
              <w:rPr>
                <w:rFonts w:ascii="Arial" w:hAnsi="Arial" w:cs="Arial"/>
                <w:sz w:val="20"/>
                <w:lang w:val="en-GB"/>
              </w:rPr>
              <w:t>/ER0020</w:t>
            </w:r>
          </w:p>
        </w:tc>
        <w:tc>
          <w:tcPr>
            <w:tcW w:w="2369" w:type="dxa"/>
            <w:shd w:val="clear" w:color="auto" w:fill="auto"/>
          </w:tcPr>
          <w:p w14:paraId="3EA53527"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w:t>
            </w:r>
            <w:r w:rsidRPr="00A31534">
              <w:rPr>
                <w:rFonts w:ascii="Arial" w:hAnsi="Arial" w:cs="Arial"/>
                <w:sz w:val="20"/>
                <w:lang w:val="en-GB"/>
              </w:rPr>
              <w:lastRenderedPageBreak/>
              <w:t xml:space="preserve">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EEA countries outside the materiality threshold</w:t>
            </w:r>
          </w:p>
        </w:tc>
        <w:tc>
          <w:tcPr>
            <w:tcW w:w="5211" w:type="dxa"/>
            <w:shd w:val="clear" w:color="auto" w:fill="auto"/>
          </w:tcPr>
          <w:p w14:paraId="62F4EDC3" w14:textId="24C4A482"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lastRenderedPageBreak/>
              <w:t xml:space="preserve">Investment </w:t>
            </w:r>
            <w:r>
              <w:rPr>
                <w:rFonts w:ascii="Arial" w:hAnsi="Arial" w:cs="Arial"/>
                <w:sz w:val="20"/>
                <w:lang w:val="en-GB"/>
              </w:rPr>
              <w:t>r</w:t>
            </w:r>
            <w:r w:rsidRPr="000669D0">
              <w:rPr>
                <w:rFonts w:ascii="Arial" w:hAnsi="Arial" w:cs="Arial"/>
                <w:sz w:val="20"/>
                <w:lang w:val="en-GB"/>
              </w:rPr>
              <w:t>evenues</w:t>
            </w:r>
            <w:del w:id="227" w:author="Author">
              <w:r w:rsidR="008C4D8C" w:rsidRPr="000669D0">
                <w:rPr>
                  <w:rFonts w:ascii="Arial" w:hAnsi="Arial" w:cs="Arial"/>
                  <w:sz w:val="20"/>
                  <w:lang w:val="en-GB"/>
                </w:rPr>
                <w:delText xml:space="preserve"> </w:delText>
              </w:r>
              <w:r w:rsidR="008C4D8C">
                <w:rPr>
                  <w:rFonts w:ascii="Arial" w:hAnsi="Arial" w:cs="Arial"/>
                  <w:sz w:val="20"/>
                  <w:lang w:val="en-GB"/>
                </w:rPr>
                <w:delText>(</w:delText>
              </w:r>
              <w:r w:rsidR="008C4D8C" w:rsidRPr="00B64EB3">
                <w:rPr>
                  <w:rFonts w:ascii="Arial" w:hAnsi="Arial" w:cs="Arial"/>
                  <w:sz w:val="20"/>
                  <w:lang w:val="en-GB"/>
                </w:rPr>
                <w:delText>such as dividends, rents, interest income</w:delText>
              </w:r>
              <w:r w:rsidR="008C4D8C">
                <w:rPr>
                  <w:rFonts w:ascii="Arial" w:hAnsi="Arial" w:cs="Arial"/>
                  <w:sz w:val="20"/>
                  <w:lang w:val="en-GB"/>
                </w:rPr>
                <w:delText xml:space="preserve"> and other income</w:delText>
              </w:r>
              <w:r w:rsidR="008C4D8C" w:rsidRPr="00B64EB3">
                <w:rPr>
                  <w:rFonts w:ascii="Arial" w:hAnsi="Arial" w:cs="Arial"/>
                  <w:sz w:val="20"/>
                  <w:lang w:val="en-GB"/>
                </w:rPr>
                <w:delText>)</w:delText>
              </w:r>
            </w:del>
            <w:r w:rsidRPr="000669D0">
              <w:rPr>
                <w:rFonts w:ascii="Arial" w:hAnsi="Arial" w:cs="Arial"/>
                <w:sz w:val="20"/>
                <w:lang w:val="en-GB"/>
              </w:rPr>
              <w:t xml:space="preserve"> attributed to policyholder</w:t>
            </w:r>
            <w:r>
              <w:rPr>
                <w:rFonts w:ascii="Arial" w:hAnsi="Arial" w:cs="Arial"/>
                <w:sz w:val="20"/>
                <w:lang w:val="en-GB"/>
              </w:rPr>
              <w:t xml:space="preserve">s </w:t>
            </w:r>
            <w:r>
              <w:rPr>
                <w:rFonts w:ascii="Arial" w:hAnsi="Arial" w:cs="Arial"/>
                <w:sz w:val="20"/>
                <w:lang w:val="en-GB"/>
              </w:rPr>
              <w:lastRenderedPageBreak/>
              <w:t xml:space="preserve">which are part of non-index-linked and non-unit-linked insurance where the country in which the contract was entered into or country of localisation of the ceding undertaking is an EEA country outside the materiality threshold (i.e. those not reported separately by country), except the home country. </w:t>
            </w:r>
          </w:p>
        </w:tc>
      </w:tr>
      <w:tr w:rsidR="008803C2" w:rsidRPr="001A2AB1" w14:paraId="3DFC1A68" w14:textId="77777777" w:rsidTr="008120C6">
        <w:trPr>
          <w:trHeight w:val="735"/>
        </w:trPr>
        <w:tc>
          <w:tcPr>
            <w:tcW w:w="1885" w:type="dxa"/>
            <w:shd w:val="clear" w:color="auto" w:fill="auto"/>
          </w:tcPr>
          <w:p w14:paraId="10CCDF1A"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lastRenderedPageBreak/>
              <w:t>EC00</w:t>
            </w:r>
            <w:r>
              <w:rPr>
                <w:rFonts w:ascii="Arial" w:hAnsi="Arial" w:cs="Arial"/>
                <w:sz w:val="20"/>
                <w:lang w:val="en-GB"/>
              </w:rPr>
              <w:t>2</w:t>
            </w:r>
            <w:r w:rsidRPr="00CA1F28">
              <w:rPr>
                <w:rFonts w:ascii="Arial" w:hAnsi="Arial" w:cs="Arial"/>
                <w:sz w:val="20"/>
                <w:lang w:val="en-GB"/>
              </w:rPr>
              <w:t>0</w:t>
            </w:r>
            <w:r>
              <w:rPr>
                <w:rFonts w:ascii="Arial" w:hAnsi="Arial" w:cs="Arial"/>
                <w:sz w:val="20"/>
                <w:lang w:val="en-GB"/>
              </w:rPr>
              <w:t>/ER0030</w:t>
            </w:r>
          </w:p>
        </w:tc>
        <w:tc>
          <w:tcPr>
            <w:tcW w:w="2369" w:type="dxa"/>
            <w:shd w:val="clear" w:color="auto" w:fill="auto"/>
          </w:tcPr>
          <w:p w14:paraId="1E979C73"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non-EEA countries outside the materiality threshold</w:t>
            </w:r>
          </w:p>
        </w:tc>
        <w:tc>
          <w:tcPr>
            <w:tcW w:w="5211" w:type="dxa"/>
            <w:shd w:val="clear" w:color="auto" w:fill="auto"/>
          </w:tcPr>
          <w:p w14:paraId="39599D80" w14:textId="26E7DDC1"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del w:id="228" w:author="Author">
              <w:r w:rsidR="008C4D8C" w:rsidRPr="000669D0">
                <w:rPr>
                  <w:rFonts w:ascii="Arial" w:hAnsi="Arial" w:cs="Arial"/>
                  <w:sz w:val="20"/>
                  <w:lang w:val="en-GB"/>
                </w:rPr>
                <w:delText xml:space="preserve"> </w:delText>
              </w:r>
              <w:r w:rsidR="008C4D8C">
                <w:rPr>
                  <w:rFonts w:ascii="Arial" w:hAnsi="Arial" w:cs="Arial"/>
                  <w:sz w:val="20"/>
                  <w:lang w:val="en-GB"/>
                </w:rPr>
                <w:delText>(</w:delText>
              </w:r>
              <w:r w:rsidR="008C4D8C" w:rsidRPr="00B64EB3">
                <w:rPr>
                  <w:rFonts w:ascii="Arial" w:hAnsi="Arial" w:cs="Arial"/>
                  <w:sz w:val="20"/>
                  <w:lang w:val="en-GB"/>
                </w:rPr>
                <w:delText>such as dividends, rents, interest income</w:delText>
              </w:r>
              <w:r w:rsidR="008C4D8C">
                <w:rPr>
                  <w:rFonts w:ascii="Arial" w:hAnsi="Arial" w:cs="Arial"/>
                  <w:sz w:val="20"/>
                  <w:lang w:val="en-GB"/>
                </w:rPr>
                <w:delText xml:space="preserve"> and other income</w:delText>
              </w:r>
              <w:r w:rsidR="008C4D8C" w:rsidRPr="00B64EB3">
                <w:rPr>
                  <w:rFonts w:ascii="Arial" w:hAnsi="Arial" w:cs="Arial"/>
                  <w:sz w:val="20"/>
                  <w:lang w:val="en-GB"/>
                </w:rPr>
                <w:delText>)</w:delText>
              </w:r>
            </w:del>
            <w:r w:rsidRPr="000669D0">
              <w:rPr>
                <w:rFonts w:ascii="Arial" w:hAnsi="Arial" w:cs="Arial"/>
                <w:sz w:val="20"/>
                <w:lang w:val="en-GB"/>
              </w:rPr>
              <w:t xml:space="preserve"> attributed to policyholder</w:t>
            </w:r>
            <w:r>
              <w:rPr>
                <w:rFonts w:ascii="Arial" w:hAnsi="Arial" w:cs="Arial"/>
                <w:sz w:val="20"/>
                <w:lang w:val="en-GB"/>
              </w:rPr>
              <w:t xml:space="preserve">s which are part of non-index-linked and non-unit-linked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467E4360" w14:textId="77777777" w:rsidTr="008120C6">
        <w:trPr>
          <w:trHeight w:val="735"/>
        </w:trPr>
        <w:tc>
          <w:tcPr>
            <w:tcW w:w="1885" w:type="dxa"/>
            <w:shd w:val="clear" w:color="auto" w:fill="auto"/>
          </w:tcPr>
          <w:p w14:paraId="0B8DD8A2"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3</w:t>
            </w:r>
            <w:r w:rsidRPr="00CA1F28">
              <w:rPr>
                <w:rFonts w:ascii="Arial" w:hAnsi="Arial" w:cs="Arial"/>
                <w:sz w:val="20"/>
                <w:lang w:val="en-GB"/>
              </w:rPr>
              <w:t>0</w:t>
            </w:r>
            <w:r>
              <w:rPr>
                <w:rFonts w:ascii="Arial" w:hAnsi="Arial" w:cs="Arial"/>
                <w:sz w:val="20"/>
                <w:lang w:val="en-GB"/>
              </w:rPr>
              <w:t>/ER0010</w:t>
            </w:r>
          </w:p>
        </w:tc>
        <w:tc>
          <w:tcPr>
            <w:tcW w:w="2369" w:type="dxa"/>
            <w:shd w:val="clear" w:color="auto" w:fill="auto"/>
          </w:tcPr>
          <w:p w14:paraId="5BBC71F4"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Investment revenues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Home country</w:t>
            </w:r>
          </w:p>
        </w:tc>
        <w:tc>
          <w:tcPr>
            <w:tcW w:w="5211" w:type="dxa"/>
            <w:shd w:val="clear" w:color="auto" w:fill="auto"/>
          </w:tcPr>
          <w:p w14:paraId="676C72D5" w14:textId="2832F661"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del w:id="229" w:author="Author">
              <w:r w:rsidR="008C4D8C" w:rsidRPr="000669D0">
                <w:rPr>
                  <w:rFonts w:ascii="Arial" w:hAnsi="Arial" w:cs="Arial"/>
                  <w:sz w:val="20"/>
                  <w:lang w:val="en-GB"/>
                </w:rPr>
                <w:delText xml:space="preserve"> </w:delText>
              </w:r>
              <w:r w:rsidR="008C4D8C">
                <w:rPr>
                  <w:rFonts w:ascii="Arial" w:hAnsi="Arial" w:cs="Arial"/>
                  <w:sz w:val="20"/>
                  <w:lang w:val="en-GB"/>
                </w:rPr>
                <w:delText>(</w:delText>
              </w:r>
              <w:r w:rsidR="008C4D8C" w:rsidRPr="00B64EB3">
                <w:rPr>
                  <w:rFonts w:ascii="Arial" w:hAnsi="Arial" w:cs="Arial"/>
                  <w:sz w:val="20"/>
                  <w:lang w:val="en-GB"/>
                </w:rPr>
                <w:delText>such as dividends, rents, interest income</w:delText>
              </w:r>
              <w:r w:rsidR="008C4D8C">
                <w:rPr>
                  <w:rFonts w:ascii="Arial" w:hAnsi="Arial" w:cs="Arial"/>
                  <w:sz w:val="20"/>
                  <w:lang w:val="en-GB"/>
                </w:rPr>
                <w:delText xml:space="preserve"> and other income</w:delText>
              </w:r>
              <w:r w:rsidR="008C4D8C" w:rsidRPr="00B64EB3">
                <w:rPr>
                  <w:rFonts w:ascii="Arial" w:hAnsi="Arial" w:cs="Arial"/>
                  <w:sz w:val="20"/>
                  <w:lang w:val="en-GB"/>
                </w:rPr>
                <w:delText>)</w:delText>
              </w:r>
            </w:del>
            <w:r w:rsidRPr="000669D0">
              <w:rPr>
                <w:rFonts w:ascii="Arial" w:hAnsi="Arial" w:cs="Arial"/>
                <w:sz w:val="20"/>
                <w:lang w:val="en-GB"/>
              </w:rPr>
              <w:t xml:space="preserve"> attributed to policyholder</w:t>
            </w:r>
            <w:r>
              <w:rPr>
                <w:rFonts w:ascii="Arial" w:hAnsi="Arial" w:cs="Arial"/>
                <w:sz w:val="20"/>
                <w:lang w:val="en-GB"/>
              </w:rPr>
              <w:t xml:space="preserve">s which are part of index-linked and unit-linked insurance where the country in which the contract was entered into or country of localisation of the ceding undertaking is the home country. </w:t>
            </w:r>
          </w:p>
        </w:tc>
      </w:tr>
      <w:tr w:rsidR="008803C2" w:rsidRPr="001A2AB1" w14:paraId="2C60716B" w14:textId="77777777" w:rsidTr="008120C6">
        <w:trPr>
          <w:trHeight w:val="735"/>
        </w:trPr>
        <w:tc>
          <w:tcPr>
            <w:tcW w:w="1885" w:type="dxa"/>
            <w:shd w:val="clear" w:color="auto" w:fill="auto"/>
          </w:tcPr>
          <w:p w14:paraId="74EB8639"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3</w:t>
            </w:r>
            <w:r w:rsidRPr="00CA1F28">
              <w:rPr>
                <w:rFonts w:ascii="Arial" w:hAnsi="Arial" w:cs="Arial"/>
                <w:sz w:val="20"/>
                <w:lang w:val="en-GB"/>
              </w:rPr>
              <w:t>0</w:t>
            </w:r>
            <w:r>
              <w:rPr>
                <w:rFonts w:ascii="Arial" w:hAnsi="Arial" w:cs="Arial"/>
                <w:sz w:val="20"/>
                <w:lang w:val="en-GB"/>
              </w:rPr>
              <w:t>/ER0020</w:t>
            </w:r>
          </w:p>
        </w:tc>
        <w:tc>
          <w:tcPr>
            <w:tcW w:w="2369" w:type="dxa"/>
            <w:shd w:val="clear" w:color="auto" w:fill="auto"/>
          </w:tcPr>
          <w:p w14:paraId="0A893C6F"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Investment revenues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EEA countries outside the materiality threshold</w:t>
            </w:r>
          </w:p>
        </w:tc>
        <w:tc>
          <w:tcPr>
            <w:tcW w:w="5211" w:type="dxa"/>
            <w:shd w:val="clear" w:color="auto" w:fill="auto"/>
          </w:tcPr>
          <w:p w14:paraId="4DE02E63" w14:textId="4622A2BB"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del w:id="230" w:author="Author">
              <w:r w:rsidR="008C4D8C" w:rsidRPr="000669D0">
                <w:rPr>
                  <w:rFonts w:ascii="Arial" w:hAnsi="Arial" w:cs="Arial"/>
                  <w:sz w:val="20"/>
                  <w:lang w:val="en-GB"/>
                </w:rPr>
                <w:delText xml:space="preserve"> </w:delText>
              </w:r>
              <w:r w:rsidR="008C4D8C">
                <w:rPr>
                  <w:rFonts w:ascii="Arial" w:hAnsi="Arial" w:cs="Arial"/>
                  <w:sz w:val="20"/>
                  <w:lang w:val="en-GB"/>
                </w:rPr>
                <w:delText>(</w:delText>
              </w:r>
              <w:r w:rsidR="008C4D8C" w:rsidRPr="00B64EB3">
                <w:rPr>
                  <w:rFonts w:ascii="Arial" w:hAnsi="Arial" w:cs="Arial"/>
                  <w:sz w:val="20"/>
                  <w:lang w:val="en-GB"/>
                </w:rPr>
                <w:delText>such as dividends, rents, interest income</w:delText>
              </w:r>
              <w:r w:rsidR="008C4D8C">
                <w:rPr>
                  <w:rFonts w:ascii="Arial" w:hAnsi="Arial" w:cs="Arial"/>
                  <w:sz w:val="20"/>
                  <w:lang w:val="en-GB"/>
                </w:rPr>
                <w:delText xml:space="preserve"> and other income</w:delText>
              </w:r>
              <w:r w:rsidR="008C4D8C" w:rsidRPr="00B64EB3">
                <w:rPr>
                  <w:rFonts w:ascii="Arial" w:hAnsi="Arial" w:cs="Arial"/>
                  <w:sz w:val="20"/>
                  <w:lang w:val="en-GB"/>
                </w:rPr>
                <w:delText>)</w:delText>
              </w:r>
            </w:del>
            <w:r w:rsidRPr="000669D0">
              <w:rPr>
                <w:rFonts w:ascii="Arial" w:hAnsi="Arial" w:cs="Arial"/>
                <w:sz w:val="20"/>
                <w:lang w:val="en-GB"/>
              </w:rPr>
              <w:t xml:space="preserve"> attributed to policyholder</w:t>
            </w:r>
            <w:r>
              <w:rPr>
                <w:rFonts w:ascii="Arial" w:hAnsi="Arial" w:cs="Arial"/>
                <w:sz w:val="20"/>
                <w:lang w:val="en-GB"/>
              </w:rPr>
              <w:t>s which are part of index-linked and unit-linked insurance where the country in which the contract was entered into or country of localisation of the ceding undertaking is a EEA country outside the materiality threshold (i.e. those not reported separately by country), except the home country.</w:t>
            </w:r>
          </w:p>
        </w:tc>
      </w:tr>
      <w:tr w:rsidR="008803C2" w:rsidRPr="001A2AB1" w14:paraId="181FB413"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0AEBED77"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EC0030/ER0030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1801AEA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revenues</w:t>
            </w:r>
            <w:r w:rsidRPr="00A31534">
              <w:rPr>
                <w:rFonts w:ascii="Arial" w:hAnsi="Arial" w:cs="Arial"/>
                <w:sz w:val="20"/>
                <w:lang w:val="en-GB"/>
              </w:rPr>
              <w:t xml:space="preserve">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396B80E" w14:textId="39C9C251"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del w:id="231" w:author="Author">
              <w:r w:rsidR="008C4D8C" w:rsidRPr="000669D0">
                <w:rPr>
                  <w:rFonts w:ascii="Arial" w:hAnsi="Arial" w:cs="Arial"/>
                  <w:sz w:val="20"/>
                  <w:lang w:val="en-GB"/>
                </w:rPr>
                <w:delText xml:space="preserve"> </w:delText>
              </w:r>
              <w:r w:rsidR="008C4D8C">
                <w:rPr>
                  <w:rFonts w:ascii="Arial" w:hAnsi="Arial" w:cs="Arial"/>
                  <w:sz w:val="20"/>
                  <w:lang w:val="en-GB"/>
                </w:rPr>
                <w:delText>(</w:delText>
              </w:r>
              <w:r w:rsidR="008C4D8C" w:rsidRPr="00B64EB3">
                <w:rPr>
                  <w:rFonts w:ascii="Arial" w:hAnsi="Arial" w:cs="Arial"/>
                  <w:sz w:val="20"/>
                  <w:lang w:val="en-GB"/>
                </w:rPr>
                <w:delText>such as dividends, rents, interest income</w:delText>
              </w:r>
              <w:r w:rsidR="008C4D8C">
                <w:rPr>
                  <w:rFonts w:ascii="Arial" w:hAnsi="Arial" w:cs="Arial"/>
                  <w:sz w:val="20"/>
                  <w:lang w:val="en-GB"/>
                </w:rPr>
                <w:delText xml:space="preserve"> and other income</w:delText>
              </w:r>
              <w:r w:rsidR="008C4D8C" w:rsidRPr="00B64EB3">
                <w:rPr>
                  <w:rFonts w:ascii="Arial" w:hAnsi="Arial" w:cs="Arial"/>
                  <w:sz w:val="20"/>
                  <w:lang w:val="en-GB"/>
                </w:rPr>
                <w:delText>)</w:delText>
              </w:r>
            </w:del>
            <w:r w:rsidRPr="000669D0">
              <w:rPr>
                <w:rFonts w:ascii="Arial" w:hAnsi="Arial" w:cs="Arial"/>
                <w:sz w:val="20"/>
                <w:lang w:val="en-GB"/>
              </w:rPr>
              <w:t xml:space="preserve"> attributed to policyholder</w:t>
            </w:r>
            <w:r>
              <w:rPr>
                <w:rFonts w:ascii="Arial" w:hAnsi="Arial" w:cs="Arial"/>
                <w:sz w:val="20"/>
                <w:lang w:val="en-GB"/>
              </w:rPr>
              <w:t xml:space="preserve">s which are part of index-linked and 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436DBDA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134BFF38"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658AB14D"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lastRenderedPageBreak/>
              <w:t>expenses</w:t>
            </w:r>
            <w:r w:rsidRPr="00A31534">
              <w:rPr>
                <w:rFonts w:ascii="Arial" w:hAnsi="Arial" w:cs="Arial"/>
                <w:sz w:val="20"/>
                <w:lang w:val="en-GB"/>
              </w:rPr>
              <w:t xml:space="preserve"> attributed to </w:t>
            </w:r>
            <w:r>
              <w:rPr>
                <w:rFonts w:ascii="Arial" w:hAnsi="Arial" w:cs="Arial"/>
                <w:sz w:val="20"/>
                <w:lang w:val="en-GB"/>
              </w:rPr>
              <w:t>policyholder - Home 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4C0CC63"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lastRenderedPageBreak/>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w:t>
            </w:r>
            <w:r>
              <w:rPr>
                <w:rFonts w:ascii="Arial" w:hAnsi="Arial" w:cs="Arial"/>
                <w:sz w:val="20"/>
                <w:lang w:val="en-GB"/>
              </w:rPr>
              <w:lastRenderedPageBreak/>
              <w:t xml:space="preserve">unit-linked insurance where the country in which the contract was entered into or country of localisation of the ceding undertaking is the home country. </w:t>
            </w:r>
          </w:p>
        </w:tc>
      </w:tr>
      <w:tr w:rsidR="008803C2" w:rsidRPr="001A2AB1" w14:paraId="25F8932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641127F3"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lastRenderedPageBreak/>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/ER0020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1367A49"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1FDF04E"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EEA country outside the materiality threshold (i.e. those not reported separately by country), except the home country. </w:t>
            </w:r>
          </w:p>
        </w:tc>
      </w:tr>
      <w:tr w:rsidR="008803C2" w:rsidRPr="001A2AB1" w14:paraId="0456C062"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4C3190E6"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2490AE52"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5D7C4B04"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61D6344C"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0F1F209C"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832AC3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Home 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0B053530"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the home country. </w:t>
            </w:r>
          </w:p>
        </w:tc>
      </w:tr>
      <w:tr w:rsidR="008803C2" w:rsidRPr="001A2AB1" w14:paraId="444ECF7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1A13AD9"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/ER0020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515B7E9B"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E14F02D" w14:textId="3773BEDF"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w:t>
            </w:r>
            <w:del w:id="232" w:author="Author">
              <w:r w:rsidR="002B1944">
                <w:rPr>
                  <w:rFonts w:ascii="Arial" w:hAnsi="Arial" w:cs="Arial"/>
                  <w:sz w:val="20"/>
                  <w:lang w:val="en-GB"/>
                </w:rPr>
                <w:delText>non-</w:delText>
              </w:r>
            </w:del>
            <w:r>
              <w:rPr>
                <w:rFonts w:ascii="Arial" w:hAnsi="Arial" w:cs="Arial"/>
                <w:sz w:val="20"/>
                <w:lang w:val="en-GB"/>
              </w:rPr>
              <w:t xml:space="preserve">index-linked and </w:t>
            </w:r>
            <w:del w:id="233" w:author="Author">
              <w:r w:rsidR="002B1944">
                <w:rPr>
                  <w:rFonts w:ascii="Arial" w:hAnsi="Arial" w:cs="Arial"/>
                  <w:sz w:val="20"/>
                  <w:lang w:val="en-GB"/>
                </w:rPr>
                <w:delText>non-</w:delText>
              </w:r>
            </w:del>
            <w:r>
              <w:rPr>
                <w:rFonts w:ascii="Arial" w:hAnsi="Arial" w:cs="Arial"/>
                <w:sz w:val="20"/>
                <w:lang w:val="en-GB"/>
              </w:rPr>
              <w:t xml:space="preserve">unit-linked insurance where the country in which the contract was entered into or country of localisation of the ceding undertaking is a EEA country outside the materiality threshold (i.e. those not reported separately by country), except the home country. </w:t>
            </w:r>
          </w:p>
        </w:tc>
      </w:tr>
      <w:tr w:rsidR="008803C2" w:rsidRPr="001A2AB1" w14:paraId="3822A8AE"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1E797E91"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5F949F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 xml:space="preserve">policyholder </w:t>
            </w:r>
            <w:r>
              <w:rPr>
                <w:rFonts w:ascii="Arial" w:hAnsi="Arial" w:cs="Arial"/>
                <w:sz w:val="20"/>
                <w:lang w:val="en-GB"/>
              </w:rPr>
              <w:lastRenderedPageBreak/>
              <w:t>–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7970835"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lastRenderedPageBreak/>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t>
            </w:r>
            <w:r>
              <w:rPr>
                <w:rFonts w:ascii="Arial" w:hAnsi="Arial" w:cs="Arial"/>
                <w:sz w:val="20"/>
                <w:lang w:val="en-GB"/>
              </w:rPr>
              <w:lastRenderedPageBreak/>
              <w:t xml:space="preserve">was entered into or country of localisation of the ceding undertaking is a non-EEA country outside the materiality threshold (i.e. those not reported separately by country). </w:t>
            </w:r>
          </w:p>
        </w:tc>
      </w:tr>
      <w:tr w:rsidR="008803C2" w:rsidRPr="001A2AB1" w14:paraId="00623D01"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24ADE35E"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lastRenderedPageBreak/>
              <w:t>EC0060/ER0050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DF863EA"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Investment </w:t>
            </w:r>
            <w:r>
              <w:rPr>
                <w:rFonts w:ascii="Arial" w:hAnsi="Arial" w:cs="Arial"/>
                <w:sz w:val="20"/>
                <w:lang w:val="en-GB"/>
              </w:rPr>
              <w:t>revenues not</w:t>
            </w:r>
            <w:r w:rsidRPr="00A31534">
              <w:rPr>
                <w:rFonts w:ascii="Arial" w:hAnsi="Arial" w:cs="Arial"/>
                <w:sz w:val="20"/>
                <w:lang w:val="en-GB"/>
              </w:rPr>
              <w:t xml:space="preserve"> attributed to poli</w:t>
            </w:r>
            <w:r>
              <w:rPr>
                <w:rFonts w:ascii="Arial" w:hAnsi="Arial" w:cs="Arial"/>
                <w:sz w:val="20"/>
                <w:lang w:val="en-GB"/>
              </w:rPr>
              <w:t>c</w:t>
            </w:r>
            <w:r w:rsidRPr="00A31534">
              <w:rPr>
                <w:rFonts w:ascii="Arial" w:hAnsi="Arial" w:cs="Arial"/>
                <w:sz w:val="20"/>
                <w:lang w:val="en-GB"/>
              </w:rPr>
              <w:t>yholder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D1DEEE2" w14:textId="6E6E4395"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r>
              <w:rPr>
                <w:rFonts w:ascii="Arial" w:hAnsi="Arial" w:cs="Arial"/>
                <w:sz w:val="20"/>
                <w:lang w:val="en-GB"/>
              </w:rPr>
              <w:t xml:space="preserve"> </w:t>
            </w:r>
            <w:del w:id="234" w:author="Author">
              <w:r w:rsidR="008C4D8C">
                <w:rPr>
                  <w:rFonts w:ascii="Arial" w:hAnsi="Arial" w:cs="Arial"/>
                  <w:sz w:val="20"/>
                  <w:lang w:val="en-GB"/>
                </w:rPr>
                <w:delText>(</w:delText>
              </w:r>
              <w:r w:rsidR="008C4D8C" w:rsidRPr="00B64EB3">
                <w:rPr>
                  <w:rFonts w:ascii="Arial" w:hAnsi="Arial" w:cs="Arial"/>
                  <w:sz w:val="20"/>
                  <w:lang w:val="en-GB"/>
                </w:rPr>
                <w:delText>such as dividends, rents, interest income</w:delText>
              </w:r>
              <w:r w:rsidR="008C4D8C">
                <w:rPr>
                  <w:rFonts w:ascii="Arial" w:hAnsi="Arial" w:cs="Arial"/>
                  <w:sz w:val="20"/>
                  <w:lang w:val="en-GB"/>
                </w:rPr>
                <w:delText xml:space="preserve"> and other income</w:delText>
              </w:r>
              <w:r w:rsidR="008C4D8C" w:rsidRPr="00B64EB3">
                <w:rPr>
                  <w:rFonts w:ascii="Arial" w:hAnsi="Arial" w:cs="Arial"/>
                  <w:sz w:val="20"/>
                  <w:lang w:val="en-GB"/>
                </w:rPr>
                <w:delText>)</w:delText>
              </w:r>
              <w:r w:rsidR="008C4D8C" w:rsidRPr="000669D0">
                <w:rPr>
                  <w:rFonts w:ascii="Arial" w:hAnsi="Arial" w:cs="Arial"/>
                  <w:sz w:val="20"/>
                  <w:lang w:val="en-GB"/>
                </w:rPr>
                <w:delText xml:space="preserve"> </w:delText>
              </w:r>
            </w:del>
            <w:r>
              <w:rPr>
                <w:rFonts w:ascii="Arial" w:hAnsi="Arial" w:cs="Arial"/>
                <w:sz w:val="20"/>
                <w:lang w:val="en-GB"/>
              </w:rPr>
              <w:t xml:space="preserve">NOT </w:t>
            </w:r>
            <w:r w:rsidRPr="000669D0">
              <w:rPr>
                <w:rFonts w:ascii="Arial" w:hAnsi="Arial" w:cs="Arial"/>
                <w:sz w:val="20"/>
                <w:lang w:val="en-GB"/>
              </w:rPr>
              <w:t>attributed to policyholder</w:t>
            </w:r>
            <w:r>
              <w:rPr>
                <w:rFonts w:ascii="Arial" w:hAnsi="Arial" w:cs="Arial"/>
                <w:sz w:val="20"/>
                <w:lang w:val="en-GB"/>
              </w:rPr>
              <w:t>s which are part of reconciliation reserve/basic own funds.</w:t>
            </w:r>
            <w:ins w:id="235" w:author="Author">
              <w:r w:rsidR="00594524">
                <w:rPr>
                  <w:rFonts w:ascii="Arial" w:hAnsi="Arial" w:cs="Arial"/>
                  <w:sz w:val="20"/>
                  <w:lang w:val="en-GB"/>
                </w:rPr>
                <w:t xml:space="preserve"> </w:t>
              </w:r>
            </w:ins>
          </w:p>
        </w:tc>
      </w:tr>
      <w:tr w:rsidR="008803C2" w:rsidRPr="001A2AB1" w14:paraId="7608C7C9"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53CB0E3A"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7</w:t>
            </w:r>
            <w:r w:rsidRPr="00CA1F28">
              <w:rPr>
                <w:rFonts w:ascii="Arial" w:hAnsi="Arial" w:cs="Arial"/>
                <w:sz w:val="20"/>
                <w:lang w:val="en-GB"/>
              </w:rPr>
              <w:t>0</w:t>
            </w:r>
            <w:r>
              <w:rPr>
                <w:rFonts w:ascii="Arial" w:hAnsi="Arial" w:cs="Arial"/>
                <w:sz w:val="20"/>
                <w:lang w:val="en-GB"/>
              </w:rPr>
              <w:t>/ER0050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2FEDB01F"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Investment</w:t>
            </w:r>
            <w:r>
              <w:rPr>
                <w:rFonts w:ascii="Arial" w:hAnsi="Arial" w:cs="Arial"/>
                <w:sz w:val="20"/>
                <w:lang w:val="en-GB"/>
              </w:rPr>
              <w:t xml:space="preserve"> expenses</w:t>
            </w:r>
            <w:r w:rsidRPr="00A31534">
              <w:rPr>
                <w:rFonts w:ascii="Arial" w:hAnsi="Arial" w:cs="Arial"/>
                <w:sz w:val="20"/>
                <w:lang w:val="en-GB"/>
              </w:rPr>
              <w:t xml:space="preserve"> not attributed to poli</w:t>
            </w:r>
            <w:r>
              <w:rPr>
                <w:rFonts w:ascii="Arial" w:hAnsi="Arial" w:cs="Arial"/>
                <w:sz w:val="20"/>
                <w:lang w:val="en-GB"/>
              </w:rPr>
              <w:t>c</w:t>
            </w:r>
            <w:r w:rsidRPr="00A31534">
              <w:rPr>
                <w:rFonts w:ascii="Arial" w:hAnsi="Arial" w:cs="Arial"/>
                <w:sz w:val="20"/>
                <w:lang w:val="en-GB"/>
              </w:rPr>
              <w:t>yholder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4C8A7073"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NOT attributed to policyholders which are part of reconciliation reserve/basic own funds. </w:t>
            </w:r>
          </w:p>
        </w:tc>
      </w:tr>
      <w:tr w:rsidR="008803C2" w:rsidRPr="001A2AB1" w14:paraId="063F0649"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49E56C52"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1795AD6"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79E7D70"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CA1F28">
              <w:rPr>
                <w:rFonts w:ascii="Arial" w:hAnsi="Arial" w:cs="Arial"/>
                <w:sz w:val="20"/>
                <w:lang w:val="en-GB"/>
              </w:rPr>
              <w:t>Report the country ISO 3166–1 alpha–2 code for identifying the countries within the materiality threshold</w:t>
            </w:r>
            <w:r>
              <w:rPr>
                <w:rFonts w:ascii="Arial" w:hAnsi="Arial" w:cs="Arial"/>
                <w:sz w:val="20"/>
                <w:lang w:val="en-GB"/>
              </w:rPr>
              <w:t>.</w:t>
            </w:r>
          </w:p>
        </w:tc>
      </w:tr>
      <w:tr w:rsidR="008803C2" w:rsidRPr="001A2AB1" w14:paraId="5E18AC2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3AE0E045"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EC0020/ER0040…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60088CA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43097D4C" w14:textId="17238B6A"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del w:id="236" w:author="Author">
              <w:r w:rsidR="002B1944" w:rsidRPr="000669D0">
                <w:rPr>
                  <w:rFonts w:ascii="Arial" w:hAnsi="Arial" w:cs="Arial"/>
                  <w:sz w:val="20"/>
                  <w:lang w:val="en-GB"/>
                </w:rPr>
                <w:delText xml:space="preserve"> </w:delText>
              </w:r>
              <w:r w:rsidR="002B1944">
                <w:rPr>
                  <w:rFonts w:ascii="Arial" w:hAnsi="Arial" w:cs="Arial"/>
                  <w:sz w:val="20"/>
                  <w:lang w:val="en-GB"/>
                </w:rPr>
                <w:delText>(</w:delText>
              </w:r>
              <w:r w:rsidR="002B1944" w:rsidRPr="00B64EB3">
                <w:rPr>
                  <w:rFonts w:ascii="Arial" w:hAnsi="Arial" w:cs="Arial"/>
                  <w:sz w:val="20"/>
                  <w:lang w:val="en-GB"/>
                </w:rPr>
                <w:delText>such as dividends, rents, interest income</w:delText>
              </w:r>
              <w:r w:rsidR="002B1944">
                <w:rPr>
                  <w:rFonts w:ascii="Arial" w:hAnsi="Arial" w:cs="Arial"/>
                  <w:sz w:val="20"/>
                  <w:lang w:val="en-GB"/>
                </w:rPr>
                <w:delText xml:space="preserve"> and other income</w:delText>
              </w:r>
              <w:r w:rsidR="002B1944" w:rsidRPr="00B64EB3">
                <w:rPr>
                  <w:rFonts w:ascii="Arial" w:hAnsi="Arial" w:cs="Arial"/>
                  <w:sz w:val="20"/>
                  <w:lang w:val="en-GB"/>
                </w:rPr>
                <w:delText>)</w:delText>
              </w:r>
            </w:del>
            <w:r w:rsidRPr="000669D0">
              <w:rPr>
                <w:rFonts w:ascii="Arial" w:hAnsi="Arial" w:cs="Arial"/>
                <w:sz w:val="20"/>
                <w:lang w:val="en-GB"/>
              </w:rPr>
              <w:t xml:space="preserve"> attributed to policyholder</w:t>
            </w:r>
            <w:r>
              <w:rPr>
                <w:rFonts w:ascii="Arial" w:hAnsi="Arial" w:cs="Arial"/>
                <w:sz w:val="20"/>
                <w:lang w:val="en-GB"/>
              </w:rPr>
              <w:t>s which are part of non-index-linked and non-unit-linked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r w:rsidR="008803C2" w:rsidRPr="001A2AB1" w14:paraId="250F4780"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390D19E"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EC0030/ER0040…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15C693D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E232354" w14:textId="49A824B8"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del w:id="237" w:author="Author">
              <w:r w:rsidR="002B1944" w:rsidRPr="000669D0">
                <w:rPr>
                  <w:rFonts w:ascii="Arial" w:hAnsi="Arial" w:cs="Arial"/>
                  <w:sz w:val="20"/>
                  <w:lang w:val="en-GB"/>
                </w:rPr>
                <w:delText xml:space="preserve"> </w:delText>
              </w:r>
              <w:r w:rsidR="002B1944">
                <w:rPr>
                  <w:rFonts w:ascii="Arial" w:hAnsi="Arial" w:cs="Arial"/>
                  <w:sz w:val="20"/>
                  <w:lang w:val="en-GB"/>
                </w:rPr>
                <w:delText>(</w:delText>
              </w:r>
              <w:r w:rsidR="002B1944" w:rsidRPr="00B64EB3">
                <w:rPr>
                  <w:rFonts w:ascii="Arial" w:hAnsi="Arial" w:cs="Arial"/>
                  <w:sz w:val="20"/>
                  <w:lang w:val="en-GB"/>
                </w:rPr>
                <w:delText>such as dividends, rents, interest income</w:delText>
              </w:r>
              <w:r w:rsidR="002B1944">
                <w:rPr>
                  <w:rFonts w:ascii="Arial" w:hAnsi="Arial" w:cs="Arial"/>
                  <w:sz w:val="20"/>
                  <w:lang w:val="en-GB"/>
                </w:rPr>
                <w:delText xml:space="preserve"> and other income</w:delText>
              </w:r>
              <w:r w:rsidR="002B1944" w:rsidRPr="00B64EB3">
                <w:rPr>
                  <w:rFonts w:ascii="Arial" w:hAnsi="Arial" w:cs="Arial"/>
                  <w:sz w:val="20"/>
                  <w:lang w:val="en-GB"/>
                </w:rPr>
                <w:delText>)</w:delText>
              </w:r>
            </w:del>
            <w:r w:rsidRPr="000669D0">
              <w:rPr>
                <w:rFonts w:ascii="Arial" w:hAnsi="Arial" w:cs="Arial"/>
                <w:sz w:val="20"/>
                <w:lang w:val="en-GB"/>
              </w:rPr>
              <w:t xml:space="preserve"> attributed to policyholder</w:t>
            </w:r>
            <w:r>
              <w:rPr>
                <w:rFonts w:ascii="Arial" w:hAnsi="Arial" w:cs="Arial"/>
                <w:sz w:val="20"/>
                <w:lang w:val="en-GB"/>
              </w:rPr>
              <w:t>s which are part of index-linked and unit-linked insurance where the country in which the contract was entered into or country of localisation of the ceding undertaking is a country within the materiality threshold.</w:t>
            </w:r>
          </w:p>
        </w:tc>
      </w:tr>
      <w:tr w:rsidR="008803C2" w:rsidRPr="001A2AB1" w14:paraId="36F1F64A"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5636C840"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EC0040/ER0040…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EAD156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11B7F5E"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r w:rsidR="008803C2" w:rsidRPr="001A2AB1" w14:paraId="0D1D23AB"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B82571C"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EC0050/ER0040…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5254D26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w:t>
            </w:r>
            <w:r w:rsidRPr="00A31534">
              <w:rPr>
                <w:rFonts w:ascii="Arial" w:hAnsi="Arial" w:cs="Arial"/>
                <w:sz w:val="20"/>
                <w:lang w:val="en-GB"/>
              </w:rPr>
              <w:lastRenderedPageBreak/>
              <w:t xml:space="preserve">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B184509"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lastRenderedPageBreak/>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w:t>
            </w:r>
            <w:r>
              <w:rPr>
                <w:rFonts w:ascii="Arial" w:hAnsi="Arial" w:cs="Arial"/>
                <w:sz w:val="20"/>
                <w:lang w:val="en-GB"/>
              </w:rPr>
              <w:lastRenderedPageBreak/>
              <w: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bl>
    <w:p w14:paraId="77D22611" w14:textId="39FB1D4E" w:rsidR="00190E3E" w:rsidRPr="001A2AB1" w:rsidRDefault="00190E3E" w:rsidP="008D433C">
      <w:pPr>
        <w:spacing w:before="60" w:after="120" w:line="360" w:lineRule="atLeast"/>
        <w:rPr>
          <w:rFonts w:ascii="Arial" w:hAnsi="Arial" w:cs="Arial"/>
          <w:vanish/>
          <w:sz w:val="20"/>
          <w:lang w:val="en-GB"/>
        </w:rPr>
      </w:pPr>
    </w:p>
    <w:sectPr w:rsidR="00190E3E" w:rsidRPr="001A2AB1" w:rsidSect="00CC1725">
      <w:footerReference w:type="default" r:id="rId10"/>
      <w:headerReference w:type="first" r:id="rId11"/>
      <w:pgSz w:w="11907" w:h="16840" w:code="9"/>
      <w:pgMar w:top="1497" w:right="1134" w:bottom="1134" w:left="1418" w:header="42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F152C" w14:textId="77777777" w:rsidR="00A36BC3" w:rsidRDefault="00A36BC3">
      <w:r>
        <w:separator/>
      </w:r>
    </w:p>
  </w:endnote>
  <w:endnote w:type="continuationSeparator" w:id="0">
    <w:p w14:paraId="64B2A12D" w14:textId="77777777" w:rsidR="00A36BC3" w:rsidRDefault="00A36BC3">
      <w:r>
        <w:continuationSeparator/>
      </w:r>
    </w:p>
  </w:endnote>
  <w:endnote w:type="continuationNotice" w:id="1">
    <w:p w14:paraId="6DCAD6F9" w14:textId="77777777" w:rsidR="00A36BC3" w:rsidRDefault="00A36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Frutiger LT Com 45 Light">
    <w:altName w:val="Corbel"/>
    <w:charset w:val="00"/>
    <w:family w:val="swiss"/>
    <w:pitch w:val="variable"/>
    <w:sig w:usb0="800000AF" w:usb1="5000204A" w:usb2="00000000" w:usb3="00000000" w:csb0="0000009B"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ndnya">
    <w:altName w:val="Cambria"/>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FA5BC" w14:textId="106F7FED" w:rsidR="003B0201" w:rsidRDefault="003B0201">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C5246A">
      <w:rPr>
        <w:b/>
        <w:bCs/>
      </w:rPr>
      <w:t>26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del w:id="238" w:author="Author">
      <w:r w:rsidR="00F4067D">
        <w:rPr>
          <w:b/>
          <w:bCs/>
        </w:rPr>
        <w:delText>23</w:delText>
      </w:r>
    </w:del>
    <w:ins w:id="239" w:author="Author">
      <w:r w:rsidR="00C5246A">
        <w:rPr>
          <w:b/>
          <w:bCs/>
        </w:rPr>
        <w:t>29</w:t>
      </w:r>
    </w:ins>
    <w:r>
      <w:rPr>
        <w:b/>
        <w:bCs/>
        <w:sz w:val="24"/>
        <w:szCs w:val="24"/>
      </w:rPr>
      <w:fldChar w:fldCharType="end"/>
    </w:r>
  </w:p>
  <w:p w14:paraId="11C60CF1" w14:textId="77777777" w:rsidR="003B0201" w:rsidRDefault="003B0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445F2" w14:textId="77777777" w:rsidR="00A36BC3" w:rsidRDefault="00A36BC3">
      <w:r>
        <w:separator/>
      </w:r>
    </w:p>
  </w:footnote>
  <w:footnote w:type="continuationSeparator" w:id="0">
    <w:p w14:paraId="5FAA2117" w14:textId="77777777" w:rsidR="00A36BC3" w:rsidRDefault="00A36BC3">
      <w:r>
        <w:continuationSeparator/>
      </w:r>
    </w:p>
  </w:footnote>
  <w:footnote w:type="continuationNotice" w:id="1">
    <w:p w14:paraId="33A2D908" w14:textId="77777777" w:rsidR="00A36BC3" w:rsidRDefault="00A36BC3"/>
  </w:footnote>
  <w:footnote w:id="2">
    <w:p w14:paraId="424FA4AE" w14:textId="77777777" w:rsidR="003B0201" w:rsidRPr="001457CB" w:rsidRDefault="003B0201">
      <w:pPr>
        <w:pStyle w:val="FootnoteText"/>
        <w:rPr>
          <w:lang w:val="en-GB"/>
        </w:rPr>
      </w:pPr>
      <w:r w:rsidRPr="000B1AA0">
        <w:rPr>
          <w:rStyle w:val="FootnoteReference"/>
          <w:lang w:val="en-GB"/>
        </w:rPr>
        <w:footnoteRef/>
      </w:r>
      <w:r w:rsidRPr="000B1AA0">
        <w:rPr>
          <w:lang w:val="en-GB"/>
        </w:rPr>
        <w:t xml:space="preserve"> Article 35 (6) to (8) of </w:t>
      </w:r>
      <w:hyperlink r:id="rId1" w:history="1">
        <w:r w:rsidRPr="000D2363">
          <w:rPr>
            <w:rStyle w:val="Hyperlink"/>
            <w:lang w:val="en-GB"/>
          </w:rPr>
          <w:t>Directive 2009/138/EC of the European Parliament and of the Council of 25 November 2009 on the taking-up and pursuit of the business of Insurance and Reinsurance</w:t>
        </w:r>
      </w:hyperlink>
      <w:r>
        <w:rPr>
          <w:lang w:val="en-GB"/>
        </w:rPr>
        <w:t xml:space="preserve"> (Solvency II), as amended</w:t>
      </w:r>
      <w:r w:rsidRPr="000B1AA0">
        <w:rPr>
          <w:lang w:val="en-GB"/>
        </w:rPr>
        <w:t>.</w:t>
      </w:r>
    </w:p>
  </w:footnote>
  <w:footnote w:id="3">
    <w:p w14:paraId="046D9117" w14:textId="77777777" w:rsidR="003B0201" w:rsidRPr="001457CB" w:rsidRDefault="003B0201">
      <w:pPr>
        <w:pStyle w:val="FootnoteText"/>
        <w:rPr>
          <w:lang w:val="en-GB"/>
        </w:rPr>
      </w:pPr>
      <w:r w:rsidRPr="000B1AA0">
        <w:rPr>
          <w:rStyle w:val="FootnoteReference"/>
          <w:lang w:val="en-GB"/>
        </w:rPr>
        <w:footnoteRef/>
      </w:r>
      <w:r w:rsidRPr="000B1AA0">
        <w:rPr>
          <w:lang w:val="en-GB"/>
        </w:rPr>
        <w:t xml:space="preserve"> Guideline 48 of </w:t>
      </w:r>
      <w:r>
        <w:rPr>
          <w:lang w:val="en-GB"/>
        </w:rPr>
        <w:t xml:space="preserve">the </w:t>
      </w:r>
      <w:hyperlink r:id="rId2" w:history="1">
        <w:r w:rsidRPr="000D2363">
          <w:rPr>
            <w:rStyle w:val="Hyperlink"/>
            <w:lang w:val="en-GB"/>
          </w:rPr>
          <w:t>Guidelines on the supervision of branches of third-country insurance undertakings</w:t>
        </w:r>
      </w:hyperlink>
      <w:r w:rsidRPr="000B1AA0">
        <w:rPr>
          <w:lang w:val="en-GB"/>
        </w:rPr>
        <w:t xml:space="preserve"> (EIOPA-BoS-15/110).</w:t>
      </w:r>
    </w:p>
  </w:footnote>
  <w:footnote w:id="4">
    <w:p w14:paraId="7A63C5B7" w14:textId="77777777" w:rsidR="003B0201" w:rsidRPr="00423912" w:rsidRDefault="003B0201">
      <w:pPr>
        <w:pStyle w:val="FootnoteText"/>
        <w:rPr>
          <w:lang w:val="en-GB"/>
        </w:rPr>
      </w:pPr>
      <w:r>
        <w:rPr>
          <w:rStyle w:val="FootnoteReference"/>
        </w:rPr>
        <w:footnoteRef/>
      </w:r>
      <w:r>
        <w:rPr>
          <w:lang w:val="en-GB"/>
        </w:rPr>
        <w:tab/>
      </w:r>
      <w:r w:rsidRPr="00310C16">
        <w:rPr>
          <w:lang w:val="en-GB"/>
        </w:rPr>
        <w:t>Regulation (EU) No 1374/2014 of the European Central Bank of 28 November 2014 on statistical reporting requirements for insurance corporations (OJ L 366, 20.12.2014, p. 36</w:t>
      </w:r>
      <w:r>
        <w:rPr>
          <w:lang w:val="en-GB"/>
        </w:rPr>
        <w:t>-</w:t>
      </w:r>
      <w:r w:rsidRPr="00310C16">
        <w:rPr>
          <w:lang w:val="en-GB"/>
        </w:rPr>
        <w:t>76).</w:t>
      </w:r>
    </w:p>
  </w:footnote>
  <w:footnote w:id="5">
    <w:p w14:paraId="60A4FDAE" w14:textId="77777777" w:rsidR="003B0201" w:rsidRPr="00423912" w:rsidRDefault="003B0201" w:rsidP="008334BF">
      <w:pPr>
        <w:pStyle w:val="FootnoteText"/>
        <w:rPr>
          <w:lang w:val="en-GB"/>
        </w:rPr>
      </w:pPr>
      <w:r>
        <w:rPr>
          <w:rStyle w:val="FootnoteReference"/>
        </w:rPr>
        <w:footnoteRef/>
      </w:r>
      <w:r>
        <w:rPr>
          <w:lang w:val="en-GB"/>
        </w:rPr>
        <w:tab/>
      </w:r>
      <w:r w:rsidRPr="00423912">
        <w:rPr>
          <w:lang w:val="en-GB"/>
        </w:rPr>
        <w:t>Regulation (EU) No 1011/2012 of the European Central Bank of 17 October 2012 concerning statistics on holdings of securities</w:t>
      </w:r>
      <w:r>
        <w:rPr>
          <w:lang w:val="en-GB"/>
        </w:rPr>
        <w:t xml:space="preserve"> (</w:t>
      </w:r>
      <w:r w:rsidRPr="00423912">
        <w:rPr>
          <w:lang w:val="en-GB"/>
        </w:rPr>
        <w:t>OJ L 305, 1.11.2012, p. 6</w:t>
      </w:r>
      <w:r>
        <w:rPr>
          <w:lang w:val="en-GB"/>
        </w:rPr>
        <w:t>-</w:t>
      </w:r>
      <w:r w:rsidRPr="00423912">
        <w:rPr>
          <w:lang w:val="en-GB"/>
        </w:rPr>
        <w:t>24</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FCC89" w14:textId="62BCBB29" w:rsidR="003B0201" w:rsidRPr="00E81E05" w:rsidRDefault="003B0201" w:rsidP="006E0DC6">
    <w:pPr>
      <w:pStyle w:val="Header"/>
      <w:rPr>
        <w:sz w:val="12"/>
        <w:szCs w:val="12"/>
      </w:rPr>
    </w:pPr>
    <w:r w:rsidRPr="00AC3BA0">
      <w:rPr>
        <w:noProof/>
      </w:rPr>
      <w:drawing>
        <wp:inline distT="0" distB="0" distL="0" distR="0" wp14:anchorId="72BFC759" wp14:editId="60FCF12A">
          <wp:extent cx="1892300" cy="819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2300" cy="819150"/>
                  </a:xfrm>
                  <a:prstGeom prst="rect">
                    <a:avLst/>
                  </a:prstGeom>
                  <a:noFill/>
                  <a:ln>
                    <a:noFill/>
                  </a:ln>
                </pic:spPr>
              </pic:pic>
            </a:graphicData>
          </a:graphic>
        </wp:inline>
      </w:drawing>
    </w:r>
  </w:p>
  <w:p w14:paraId="6DB69249" w14:textId="77777777" w:rsidR="003B0201" w:rsidRPr="006E0DC6" w:rsidRDefault="003B0201" w:rsidP="006E0DC6">
    <w:pPr>
      <w:pStyle w:val="Head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2" type="#_x0000_t75" style="width:7in;height:422.75pt" o:bullet="t">
        <v:imagedata r:id="rId1" o:title="clip_image001"/>
      </v:shape>
    </w:pict>
  </w:numPicBullet>
  <w:numPicBullet w:numPicBulletId="1">
    <w:pict>
      <v:shape id="_x0000_i1353" type="#_x0000_t75" style="width:7in;height:422.75pt" o:bullet="t">
        <v:imagedata r:id="rId2" o:title="clip_image002"/>
      </v:shape>
    </w:pict>
  </w:numPicBullet>
  <w:numPicBullet w:numPicBulletId="2">
    <w:pict>
      <v:shape id="_x0000_i1354" type="#_x0000_t75" style="width:7in;height:422.75pt" o:bullet="t">
        <v:imagedata r:id="rId3" o:title="clip_image003"/>
      </v:shape>
    </w:pict>
  </w:numPicBullet>
  <w:abstractNum w:abstractNumId="0" w15:restartNumberingAfterBreak="0">
    <w:nsid w:val="006430F2"/>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05024857"/>
    <w:multiLevelType w:val="singleLevel"/>
    <w:tmpl w:val="EA429CDE"/>
    <w:lvl w:ilvl="0">
      <w:start w:val="1"/>
      <w:numFmt w:val="decimal"/>
      <w:pStyle w:val="recomm"/>
      <w:lvlText w:val="=&gt;  Recommendation %1:"/>
      <w:lvlJc w:val="left"/>
      <w:pPr>
        <w:tabs>
          <w:tab w:val="num" w:pos="2520"/>
        </w:tabs>
        <w:ind w:left="360" w:hanging="360"/>
      </w:pPr>
    </w:lvl>
  </w:abstractNum>
  <w:abstractNum w:abstractNumId="2" w15:restartNumberingAfterBreak="0">
    <w:nsid w:val="0DCB5FB3"/>
    <w:multiLevelType w:val="hybridMultilevel"/>
    <w:tmpl w:val="986CEBE0"/>
    <w:lvl w:ilvl="0" w:tplc="0926798E">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0038B3"/>
    <w:multiLevelType w:val="hybridMultilevel"/>
    <w:tmpl w:val="924C0A0A"/>
    <w:lvl w:ilvl="0" w:tplc="5406F74A">
      <w:start w:val="1"/>
      <w:numFmt w:val="decimal"/>
      <w:lvlText w:val="%1."/>
      <w:lvlJc w:val="left"/>
      <w:pPr>
        <w:tabs>
          <w:tab w:val="num" w:pos="360"/>
        </w:tabs>
        <w:ind w:left="360" w:hanging="360"/>
      </w:pPr>
      <w:rPr>
        <w:rFonts w:hint="default"/>
        <w:b w:val="0"/>
      </w:rPr>
    </w:lvl>
    <w:lvl w:ilvl="1" w:tplc="767AAFA0">
      <w:start w:val="1"/>
      <w:numFmt w:val="lowerRoman"/>
      <w:lvlText w:val="(%2)"/>
      <w:lvlJc w:val="left"/>
      <w:pPr>
        <w:tabs>
          <w:tab w:val="num" w:pos="229"/>
        </w:tabs>
        <w:ind w:left="229" w:hanging="360"/>
      </w:pPr>
      <w:rPr>
        <w:rFonts w:ascii="Times New Roman" w:eastAsia="Times New Roman" w:hAnsi="Times New Roman" w:cs="Times New Roman"/>
      </w:rPr>
    </w:lvl>
    <w:lvl w:ilvl="2" w:tplc="9EE2B7FC">
      <w:numFmt w:val="bullet"/>
      <w:lvlText w:val="-"/>
      <w:lvlJc w:val="left"/>
      <w:pPr>
        <w:tabs>
          <w:tab w:val="num" w:pos="1129"/>
        </w:tabs>
        <w:ind w:left="1129" w:hanging="360"/>
      </w:pPr>
      <w:rPr>
        <w:rFonts w:ascii="Times New Roman" w:eastAsia="Times New Roman" w:hAnsi="Times New Roman" w:cs="Times New Roman" w:hint="default"/>
      </w:rPr>
    </w:lvl>
    <w:lvl w:ilvl="3" w:tplc="04090001">
      <w:start w:val="1"/>
      <w:numFmt w:val="bullet"/>
      <w:lvlText w:val=""/>
      <w:lvlJc w:val="left"/>
      <w:pPr>
        <w:tabs>
          <w:tab w:val="num" w:pos="1669"/>
        </w:tabs>
        <w:ind w:left="1669" w:hanging="360"/>
      </w:pPr>
      <w:rPr>
        <w:rFonts w:ascii="Symbol" w:hAnsi="Symbol" w:hint="default"/>
      </w:rPr>
    </w:lvl>
    <w:lvl w:ilvl="4" w:tplc="08090019">
      <w:start w:val="1"/>
      <w:numFmt w:val="lowerLetter"/>
      <w:lvlText w:val="%5."/>
      <w:lvlJc w:val="left"/>
      <w:pPr>
        <w:tabs>
          <w:tab w:val="num" w:pos="2389"/>
        </w:tabs>
        <w:ind w:left="2389" w:hanging="360"/>
      </w:pPr>
    </w:lvl>
    <w:lvl w:ilvl="5" w:tplc="0809001B" w:tentative="1">
      <w:start w:val="1"/>
      <w:numFmt w:val="lowerRoman"/>
      <w:lvlText w:val="%6."/>
      <w:lvlJc w:val="right"/>
      <w:pPr>
        <w:tabs>
          <w:tab w:val="num" w:pos="3109"/>
        </w:tabs>
        <w:ind w:left="3109" w:hanging="180"/>
      </w:pPr>
    </w:lvl>
    <w:lvl w:ilvl="6" w:tplc="0809000F" w:tentative="1">
      <w:start w:val="1"/>
      <w:numFmt w:val="decimal"/>
      <w:lvlText w:val="%7."/>
      <w:lvlJc w:val="left"/>
      <w:pPr>
        <w:tabs>
          <w:tab w:val="num" w:pos="3829"/>
        </w:tabs>
        <w:ind w:left="3829" w:hanging="360"/>
      </w:pPr>
    </w:lvl>
    <w:lvl w:ilvl="7" w:tplc="08090019" w:tentative="1">
      <w:start w:val="1"/>
      <w:numFmt w:val="lowerLetter"/>
      <w:lvlText w:val="%8."/>
      <w:lvlJc w:val="left"/>
      <w:pPr>
        <w:tabs>
          <w:tab w:val="num" w:pos="4549"/>
        </w:tabs>
        <w:ind w:left="4549" w:hanging="360"/>
      </w:pPr>
    </w:lvl>
    <w:lvl w:ilvl="8" w:tplc="0809001B" w:tentative="1">
      <w:start w:val="1"/>
      <w:numFmt w:val="lowerRoman"/>
      <w:lvlText w:val="%9."/>
      <w:lvlJc w:val="right"/>
      <w:pPr>
        <w:tabs>
          <w:tab w:val="num" w:pos="5269"/>
        </w:tabs>
        <w:ind w:left="5269" w:hanging="180"/>
      </w:pPr>
    </w:lvl>
  </w:abstractNum>
  <w:abstractNum w:abstractNumId="4" w15:restartNumberingAfterBreak="0">
    <w:nsid w:val="101B038C"/>
    <w:multiLevelType w:val="singleLevel"/>
    <w:tmpl w:val="5022BCDE"/>
    <w:lvl w:ilvl="0">
      <w:start w:val="1"/>
      <w:numFmt w:val="bullet"/>
      <w:pStyle w:val="bullet2"/>
      <w:lvlText w:val=""/>
      <w:lvlJc w:val="left"/>
      <w:pPr>
        <w:tabs>
          <w:tab w:val="num" w:pos="1134"/>
        </w:tabs>
        <w:ind w:left="1134" w:hanging="567"/>
      </w:pPr>
      <w:rPr>
        <w:rFonts w:ascii="Symbol" w:hAnsi="Symbol" w:hint="default"/>
      </w:rPr>
    </w:lvl>
  </w:abstractNum>
  <w:abstractNum w:abstractNumId="5" w15:restartNumberingAfterBreak="0">
    <w:nsid w:val="18301008"/>
    <w:multiLevelType w:val="hybridMultilevel"/>
    <w:tmpl w:val="76C271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71185A"/>
    <w:multiLevelType w:val="hybridMultilevel"/>
    <w:tmpl w:val="EA986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08461C"/>
    <w:multiLevelType w:val="hybridMultilevel"/>
    <w:tmpl w:val="623E5658"/>
    <w:lvl w:ilvl="0" w:tplc="6742AE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E10131"/>
    <w:multiLevelType w:val="singleLevel"/>
    <w:tmpl w:val="61E860A4"/>
    <w:lvl w:ilvl="0">
      <w:start w:val="1"/>
      <w:numFmt w:val="decimal"/>
      <w:pStyle w:val="principle"/>
      <w:lvlText w:val="Principle %1:"/>
      <w:lvlJc w:val="left"/>
      <w:pPr>
        <w:tabs>
          <w:tab w:val="num" w:pos="1474"/>
        </w:tabs>
        <w:ind w:left="1474" w:hanging="1474"/>
      </w:pPr>
    </w:lvl>
  </w:abstractNum>
  <w:abstractNum w:abstractNumId="9" w15:restartNumberingAfterBreak="0">
    <w:nsid w:val="305D24C7"/>
    <w:multiLevelType w:val="hybridMultilevel"/>
    <w:tmpl w:val="FF34226E"/>
    <w:lvl w:ilvl="0" w:tplc="676ABF1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5F1CA9"/>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47B70885"/>
    <w:multiLevelType w:val="singleLevel"/>
    <w:tmpl w:val="899CC288"/>
    <w:lvl w:ilvl="0">
      <w:start w:val="1"/>
      <w:numFmt w:val="lowerRoman"/>
      <w:pStyle w:val="listi"/>
      <w:lvlText w:val="(%1)"/>
      <w:lvlJc w:val="left"/>
      <w:pPr>
        <w:tabs>
          <w:tab w:val="num" w:pos="720"/>
        </w:tabs>
        <w:ind w:left="720" w:hanging="720"/>
      </w:pPr>
    </w:lvl>
  </w:abstractNum>
  <w:abstractNum w:abstractNumId="12" w15:restartNumberingAfterBreak="0">
    <w:nsid w:val="4A7B10CD"/>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4BBB78C3"/>
    <w:multiLevelType w:val="hybridMultilevel"/>
    <w:tmpl w:val="623E5658"/>
    <w:lvl w:ilvl="0" w:tplc="6742AE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C8145A"/>
    <w:multiLevelType w:val="hybridMultilevel"/>
    <w:tmpl w:val="78D6298C"/>
    <w:lvl w:ilvl="0" w:tplc="5406F74A">
      <w:start w:val="1"/>
      <w:numFmt w:val="decimal"/>
      <w:lvlText w:val="%1."/>
      <w:lvlJc w:val="left"/>
      <w:pPr>
        <w:tabs>
          <w:tab w:val="num" w:pos="1211"/>
        </w:tabs>
        <w:ind w:left="1211" w:hanging="360"/>
      </w:pPr>
      <w:rPr>
        <w:rFonts w:hint="default"/>
        <w:b w:val="0"/>
      </w:rPr>
    </w:lvl>
    <w:lvl w:ilvl="1" w:tplc="0809000F">
      <w:start w:val="1"/>
      <w:numFmt w:val="decimal"/>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54383E0E"/>
    <w:multiLevelType w:val="hybridMultilevel"/>
    <w:tmpl w:val="23B2E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A97DC1"/>
    <w:multiLevelType w:val="hybridMultilevel"/>
    <w:tmpl w:val="57F0E44A"/>
    <w:lvl w:ilvl="0" w:tplc="B7CE0B02">
      <w:start w:val="1"/>
      <w:numFmt w:val="bullet"/>
      <w:pStyle w:val="ListaPunkter"/>
      <w:lvlText w:val=""/>
      <w:lvlJc w:val="left"/>
      <w:pPr>
        <w:tabs>
          <w:tab w:val="num" w:pos="357"/>
        </w:tabs>
        <w:ind w:left="357" w:hanging="357"/>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FB0F6C"/>
    <w:multiLevelType w:val="hybridMultilevel"/>
    <w:tmpl w:val="A3185D84"/>
    <w:lvl w:ilvl="0" w:tplc="8D82479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E20AF9"/>
    <w:multiLevelType w:val="hybridMultilevel"/>
    <w:tmpl w:val="50F08422"/>
    <w:lvl w:ilvl="0" w:tplc="4D7E3826">
      <w:start w:val="1"/>
      <w:numFmt w:val="bullet"/>
      <w:pStyle w:val="CEABullet1"/>
      <w:lvlText w:val=""/>
      <w:lvlPicBulletId w:val="0"/>
      <w:lvlJc w:val="left"/>
      <w:pPr>
        <w:tabs>
          <w:tab w:val="num" w:pos="315"/>
        </w:tabs>
        <w:ind w:left="315" w:hanging="360"/>
      </w:pPr>
      <w:rPr>
        <w:rFonts w:ascii="Symbol" w:hAnsi="Symbol" w:hint="default"/>
      </w:rPr>
    </w:lvl>
    <w:lvl w:ilvl="1" w:tplc="7090DE12">
      <w:start w:val="165"/>
      <w:numFmt w:val="bullet"/>
      <w:pStyle w:val="CEABullet3"/>
      <w:lvlText w:val=""/>
      <w:lvlPicBulletId w:val="1"/>
      <w:lvlJc w:val="left"/>
      <w:pPr>
        <w:tabs>
          <w:tab w:val="num" w:pos="1035"/>
        </w:tabs>
        <w:ind w:left="1035" w:hanging="360"/>
      </w:pPr>
      <w:rPr>
        <w:rFonts w:ascii="Symbol" w:hAnsi="Symbol" w:hint="default"/>
      </w:rPr>
    </w:lvl>
    <w:lvl w:ilvl="2" w:tplc="05D2BAA4">
      <w:start w:val="165"/>
      <w:numFmt w:val="bullet"/>
      <w:pStyle w:val="CEABullet2"/>
      <w:lvlText w:val=""/>
      <w:lvlPicBulletId w:val="2"/>
      <w:lvlJc w:val="left"/>
      <w:pPr>
        <w:tabs>
          <w:tab w:val="num" w:pos="1755"/>
        </w:tabs>
        <w:ind w:left="1755" w:hanging="360"/>
      </w:pPr>
      <w:rPr>
        <w:rFonts w:ascii="Symbol" w:hAnsi="Symbol" w:hint="default"/>
      </w:rPr>
    </w:lvl>
    <w:lvl w:ilvl="3" w:tplc="16DC7A14">
      <w:start w:val="1"/>
      <w:numFmt w:val="bullet"/>
      <w:lvlText w:val=""/>
      <w:lvlPicBulletId w:val="0"/>
      <w:lvlJc w:val="left"/>
      <w:pPr>
        <w:tabs>
          <w:tab w:val="num" w:pos="2475"/>
        </w:tabs>
        <w:ind w:left="2475" w:hanging="360"/>
      </w:pPr>
      <w:rPr>
        <w:rFonts w:ascii="Symbol" w:hAnsi="Symbol" w:hint="default"/>
      </w:rPr>
    </w:lvl>
    <w:lvl w:ilvl="4" w:tplc="B23E7F52" w:tentative="1">
      <w:start w:val="1"/>
      <w:numFmt w:val="bullet"/>
      <w:lvlText w:val=""/>
      <w:lvlPicBulletId w:val="0"/>
      <w:lvlJc w:val="left"/>
      <w:pPr>
        <w:tabs>
          <w:tab w:val="num" w:pos="3195"/>
        </w:tabs>
        <w:ind w:left="3195" w:hanging="360"/>
      </w:pPr>
      <w:rPr>
        <w:rFonts w:ascii="Symbol" w:hAnsi="Symbol" w:hint="default"/>
      </w:rPr>
    </w:lvl>
    <w:lvl w:ilvl="5" w:tplc="11C4D3D2" w:tentative="1">
      <w:start w:val="1"/>
      <w:numFmt w:val="bullet"/>
      <w:lvlText w:val=""/>
      <w:lvlPicBulletId w:val="0"/>
      <w:lvlJc w:val="left"/>
      <w:pPr>
        <w:tabs>
          <w:tab w:val="num" w:pos="3915"/>
        </w:tabs>
        <w:ind w:left="3915" w:hanging="360"/>
      </w:pPr>
      <w:rPr>
        <w:rFonts w:ascii="Symbol" w:hAnsi="Symbol" w:hint="default"/>
      </w:rPr>
    </w:lvl>
    <w:lvl w:ilvl="6" w:tplc="D3726356" w:tentative="1">
      <w:start w:val="1"/>
      <w:numFmt w:val="bullet"/>
      <w:lvlText w:val=""/>
      <w:lvlPicBulletId w:val="0"/>
      <w:lvlJc w:val="left"/>
      <w:pPr>
        <w:tabs>
          <w:tab w:val="num" w:pos="4635"/>
        </w:tabs>
        <w:ind w:left="4635" w:hanging="360"/>
      </w:pPr>
      <w:rPr>
        <w:rFonts w:ascii="Symbol" w:hAnsi="Symbol" w:hint="default"/>
      </w:rPr>
    </w:lvl>
    <w:lvl w:ilvl="7" w:tplc="417A4466" w:tentative="1">
      <w:start w:val="1"/>
      <w:numFmt w:val="bullet"/>
      <w:lvlText w:val=""/>
      <w:lvlPicBulletId w:val="0"/>
      <w:lvlJc w:val="left"/>
      <w:pPr>
        <w:tabs>
          <w:tab w:val="num" w:pos="5355"/>
        </w:tabs>
        <w:ind w:left="5355" w:hanging="360"/>
      </w:pPr>
      <w:rPr>
        <w:rFonts w:ascii="Symbol" w:hAnsi="Symbol" w:hint="default"/>
      </w:rPr>
    </w:lvl>
    <w:lvl w:ilvl="8" w:tplc="8BE07814" w:tentative="1">
      <w:start w:val="1"/>
      <w:numFmt w:val="bullet"/>
      <w:lvlText w:val=""/>
      <w:lvlPicBulletId w:val="0"/>
      <w:lvlJc w:val="left"/>
      <w:pPr>
        <w:tabs>
          <w:tab w:val="num" w:pos="6075"/>
        </w:tabs>
        <w:ind w:left="6075" w:hanging="360"/>
      </w:pPr>
      <w:rPr>
        <w:rFonts w:ascii="Symbol" w:hAnsi="Symbol" w:hint="default"/>
      </w:rPr>
    </w:lvl>
  </w:abstractNum>
  <w:abstractNum w:abstractNumId="19" w15:restartNumberingAfterBreak="0">
    <w:nsid w:val="629D7FE0"/>
    <w:multiLevelType w:val="hybridMultilevel"/>
    <w:tmpl w:val="88B02F9A"/>
    <w:lvl w:ilvl="0" w:tplc="5406F74A">
      <w:start w:val="1"/>
      <w:numFmt w:val="decimal"/>
      <w:lvlText w:val="%1."/>
      <w:lvlJc w:val="left"/>
      <w:pPr>
        <w:tabs>
          <w:tab w:val="num" w:pos="1211"/>
        </w:tabs>
        <w:ind w:left="1211" w:hanging="360"/>
      </w:pPr>
      <w:rPr>
        <w:rFonts w:hint="default"/>
        <w:b w:val="0"/>
      </w:rPr>
    </w:lvl>
    <w:lvl w:ilvl="1" w:tplc="08090001">
      <w:start w:val="1"/>
      <w:numFmt w:val="bullet"/>
      <w:lvlText w:val=""/>
      <w:lvlJc w:val="left"/>
      <w:pPr>
        <w:tabs>
          <w:tab w:val="num" w:pos="1080"/>
        </w:tabs>
        <w:ind w:left="1080" w:hanging="360"/>
      </w:pPr>
      <w:rPr>
        <w:rFonts w:ascii="Symbol" w:hAnsi="Symbol"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86B11ED"/>
    <w:multiLevelType w:val="hybridMultilevel"/>
    <w:tmpl w:val="F70ADB00"/>
    <w:lvl w:ilvl="0" w:tplc="C12A1758">
      <w:start w:val="19"/>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7D7469"/>
    <w:multiLevelType w:val="multilevel"/>
    <w:tmpl w:val="C23E78D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567"/>
        </w:tabs>
        <w:ind w:left="567" w:hanging="56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26D0AD3"/>
    <w:multiLevelType w:val="hybridMultilevel"/>
    <w:tmpl w:val="159EB3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A3C1281"/>
    <w:multiLevelType w:val="singleLevel"/>
    <w:tmpl w:val="32B81DA6"/>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A5A2544"/>
    <w:multiLevelType w:val="hybridMultilevel"/>
    <w:tmpl w:val="219A6CC6"/>
    <w:lvl w:ilvl="0" w:tplc="4EDCC202">
      <w:start w:val="1"/>
      <w:numFmt w:val="lowerLetter"/>
      <w:lvlText w:val="(%1)"/>
      <w:lvlJc w:val="left"/>
      <w:pPr>
        <w:ind w:left="360" w:hanging="360"/>
      </w:pPr>
      <w:rPr>
        <w:rFonts w:hint="default"/>
        <w:i/>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12124685">
    <w:abstractNumId w:val="4"/>
  </w:num>
  <w:num w:numId="2" w16cid:durableId="1233395661">
    <w:abstractNumId w:val="21"/>
  </w:num>
  <w:num w:numId="3" w16cid:durableId="1646161278">
    <w:abstractNumId w:val="21"/>
  </w:num>
  <w:num w:numId="4" w16cid:durableId="1228147786">
    <w:abstractNumId w:val="21"/>
  </w:num>
  <w:num w:numId="5" w16cid:durableId="844252198">
    <w:abstractNumId w:val="11"/>
  </w:num>
  <w:num w:numId="6" w16cid:durableId="340864653">
    <w:abstractNumId w:val="8"/>
  </w:num>
  <w:num w:numId="7" w16cid:durableId="1491285614">
    <w:abstractNumId w:val="1"/>
  </w:num>
  <w:num w:numId="8" w16cid:durableId="1107044899">
    <w:abstractNumId w:val="23"/>
  </w:num>
  <w:num w:numId="9" w16cid:durableId="1167328382">
    <w:abstractNumId w:val="3"/>
  </w:num>
  <w:num w:numId="10" w16cid:durableId="1438719996">
    <w:abstractNumId w:val="18"/>
  </w:num>
  <w:num w:numId="11" w16cid:durableId="991642476">
    <w:abstractNumId w:val="16"/>
  </w:num>
  <w:num w:numId="12" w16cid:durableId="2117212511">
    <w:abstractNumId w:val="12"/>
  </w:num>
  <w:num w:numId="13" w16cid:durableId="720635029">
    <w:abstractNumId w:val="14"/>
  </w:num>
  <w:num w:numId="14" w16cid:durableId="1674842781">
    <w:abstractNumId w:val="20"/>
  </w:num>
  <w:num w:numId="15" w16cid:durableId="212272962">
    <w:abstractNumId w:val="9"/>
  </w:num>
  <w:num w:numId="16" w16cid:durableId="332758333">
    <w:abstractNumId w:val="0"/>
  </w:num>
  <w:num w:numId="17" w16cid:durableId="1583905763">
    <w:abstractNumId w:val="10"/>
  </w:num>
  <w:num w:numId="18" w16cid:durableId="1189222816">
    <w:abstractNumId w:val="19"/>
  </w:num>
  <w:num w:numId="19" w16cid:durableId="1252273964">
    <w:abstractNumId w:val="5"/>
  </w:num>
  <w:num w:numId="20" w16cid:durableId="1933971827">
    <w:abstractNumId w:val="7"/>
  </w:num>
  <w:num w:numId="21" w16cid:durableId="1590390149">
    <w:abstractNumId w:val="24"/>
  </w:num>
  <w:num w:numId="22" w16cid:durableId="1712849944">
    <w:abstractNumId w:val="13"/>
  </w:num>
  <w:num w:numId="23" w16cid:durableId="1274557076">
    <w:abstractNumId w:val="2"/>
  </w:num>
  <w:num w:numId="24" w16cid:durableId="34090480">
    <w:abstractNumId w:val="22"/>
  </w:num>
  <w:num w:numId="25" w16cid:durableId="2041127213">
    <w:abstractNumId w:val="15"/>
  </w:num>
  <w:num w:numId="26" w16cid:durableId="1554999987">
    <w:abstractNumId w:val="17"/>
  </w:num>
  <w:num w:numId="27" w16cid:durableId="43740686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MEMO"/>
  </w:docVars>
  <w:rsids>
    <w:rsidRoot w:val="003B16CC"/>
    <w:rsid w:val="000000E4"/>
    <w:rsid w:val="00000CA2"/>
    <w:rsid w:val="0000126A"/>
    <w:rsid w:val="00003300"/>
    <w:rsid w:val="00003C0E"/>
    <w:rsid w:val="00003FD7"/>
    <w:rsid w:val="00004009"/>
    <w:rsid w:val="00005652"/>
    <w:rsid w:val="000100A2"/>
    <w:rsid w:val="00011C8C"/>
    <w:rsid w:val="000130F7"/>
    <w:rsid w:val="00013591"/>
    <w:rsid w:val="00016357"/>
    <w:rsid w:val="00017D39"/>
    <w:rsid w:val="00021573"/>
    <w:rsid w:val="00021617"/>
    <w:rsid w:val="00022D27"/>
    <w:rsid w:val="00023139"/>
    <w:rsid w:val="000232A2"/>
    <w:rsid w:val="00023FAB"/>
    <w:rsid w:val="000240EE"/>
    <w:rsid w:val="0002578B"/>
    <w:rsid w:val="0002751F"/>
    <w:rsid w:val="00027584"/>
    <w:rsid w:val="0003033E"/>
    <w:rsid w:val="00030B68"/>
    <w:rsid w:val="000349F2"/>
    <w:rsid w:val="00034CCA"/>
    <w:rsid w:val="000408FD"/>
    <w:rsid w:val="0004293E"/>
    <w:rsid w:val="00042A65"/>
    <w:rsid w:val="00044CA4"/>
    <w:rsid w:val="0004598E"/>
    <w:rsid w:val="00047450"/>
    <w:rsid w:val="00047DD3"/>
    <w:rsid w:val="00050B50"/>
    <w:rsid w:val="0005232D"/>
    <w:rsid w:val="000523AB"/>
    <w:rsid w:val="00053383"/>
    <w:rsid w:val="00053779"/>
    <w:rsid w:val="00053B98"/>
    <w:rsid w:val="000560A0"/>
    <w:rsid w:val="000572DF"/>
    <w:rsid w:val="0005763D"/>
    <w:rsid w:val="0006429C"/>
    <w:rsid w:val="00064720"/>
    <w:rsid w:val="000669D0"/>
    <w:rsid w:val="00067C93"/>
    <w:rsid w:val="00067DD3"/>
    <w:rsid w:val="00070821"/>
    <w:rsid w:val="00071A24"/>
    <w:rsid w:val="00071BE7"/>
    <w:rsid w:val="00072938"/>
    <w:rsid w:val="00072C8B"/>
    <w:rsid w:val="00072CE4"/>
    <w:rsid w:val="0007386E"/>
    <w:rsid w:val="000747D4"/>
    <w:rsid w:val="00074A97"/>
    <w:rsid w:val="000776BC"/>
    <w:rsid w:val="00077ADA"/>
    <w:rsid w:val="00077C41"/>
    <w:rsid w:val="00077CE2"/>
    <w:rsid w:val="00080BC2"/>
    <w:rsid w:val="000815DB"/>
    <w:rsid w:val="0008194C"/>
    <w:rsid w:val="00082971"/>
    <w:rsid w:val="00082E3B"/>
    <w:rsid w:val="000834C1"/>
    <w:rsid w:val="000843B1"/>
    <w:rsid w:val="00084B0F"/>
    <w:rsid w:val="00084C37"/>
    <w:rsid w:val="00085458"/>
    <w:rsid w:val="00087988"/>
    <w:rsid w:val="000900FC"/>
    <w:rsid w:val="00091199"/>
    <w:rsid w:val="000911D1"/>
    <w:rsid w:val="00091BDB"/>
    <w:rsid w:val="000922A3"/>
    <w:rsid w:val="0009301B"/>
    <w:rsid w:val="000944B3"/>
    <w:rsid w:val="0009469F"/>
    <w:rsid w:val="000946DA"/>
    <w:rsid w:val="000947AD"/>
    <w:rsid w:val="000A091F"/>
    <w:rsid w:val="000A0B88"/>
    <w:rsid w:val="000A0E54"/>
    <w:rsid w:val="000A13D1"/>
    <w:rsid w:val="000A1AFD"/>
    <w:rsid w:val="000A1D18"/>
    <w:rsid w:val="000A24E5"/>
    <w:rsid w:val="000A4CD7"/>
    <w:rsid w:val="000A506E"/>
    <w:rsid w:val="000A5095"/>
    <w:rsid w:val="000A51FD"/>
    <w:rsid w:val="000A5FA9"/>
    <w:rsid w:val="000A71D3"/>
    <w:rsid w:val="000A7366"/>
    <w:rsid w:val="000A76F0"/>
    <w:rsid w:val="000A7EC5"/>
    <w:rsid w:val="000B077F"/>
    <w:rsid w:val="000B085D"/>
    <w:rsid w:val="000B13D2"/>
    <w:rsid w:val="000B1AA0"/>
    <w:rsid w:val="000B1DAE"/>
    <w:rsid w:val="000B2A6D"/>
    <w:rsid w:val="000B37C5"/>
    <w:rsid w:val="000B3B7C"/>
    <w:rsid w:val="000B414F"/>
    <w:rsid w:val="000B4F0C"/>
    <w:rsid w:val="000B68F3"/>
    <w:rsid w:val="000B6B14"/>
    <w:rsid w:val="000C0E33"/>
    <w:rsid w:val="000C1C90"/>
    <w:rsid w:val="000C2376"/>
    <w:rsid w:val="000C2671"/>
    <w:rsid w:val="000C3E10"/>
    <w:rsid w:val="000C6A91"/>
    <w:rsid w:val="000C6F63"/>
    <w:rsid w:val="000D18C6"/>
    <w:rsid w:val="000D2363"/>
    <w:rsid w:val="000D4427"/>
    <w:rsid w:val="000D5B1B"/>
    <w:rsid w:val="000D6205"/>
    <w:rsid w:val="000D63A5"/>
    <w:rsid w:val="000D69A4"/>
    <w:rsid w:val="000D78EB"/>
    <w:rsid w:val="000E064A"/>
    <w:rsid w:val="000E40AD"/>
    <w:rsid w:val="000E5170"/>
    <w:rsid w:val="000E5B70"/>
    <w:rsid w:val="000E664B"/>
    <w:rsid w:val="000E6BDB"/>
    <w:rsid w:val="000E7E25"/>
    <w:rsid w:val="000F03DF"/>
    <w:rsid w:val="000F057B"/>
    <w:rsid w:val="000F0689"/>
    <w:rsid w:val="000F0EB8"/>
    <w:rsid w:val="000F1F72"/>
    <w:rsid w:val="000F293E"/>
    <w:rsid w:val="000F2A69"/>
    <w:rsid w:val="000F4EB8"/>
    <w:rsid w:val="000F738A"/>
    <w:rsid w:val="000F780D"/>
    <w:rsid w:val="00100ECB"/>
    <w:rsid w:val="001030EA"/>
    <w:rsid w:val="001031EC"/>
    <w:rsid w:val="00103968"/>
    <w:rsid w:val="00104150"/>
    <w:rsid w:val="001041D0"/>
    <w:rsid w:val="00106083"/>
    <w:rsid w:val="00106BCF"/>
    <w:rsid w:val="0010727B"/>
    <w:rsid w:val="00110424"/>
    <w:rsid w:val="0011166E"/>
    <w:rsid w:val="001121DC"/>
    <w:rsid w:val="001124ED"/>
    <w:rsid w:val="001141E7"/>
    <w:rsid w:val="00114D48"/>
    <w:rsid w:val="00115976"/>
    <w:rsid w:val="0011607F"/>
    <w:rsid w:val="0011689D"/>
    <w:rsid w:val="001169A0"/>
    <w:rsid w:val="0012163A"/>
    <w:rsid w:val="00121D16"/>
    <w:rsid w:val="001238D0"/>
    <w:rsid w:val="00123C9D"/>
    <w:rsid w:val="00124B6D"/>
    <w:rsid w:val="001251AF"/>
    <w:rsid w:val="00126049"/>
    <w:rsid w:val="0012666A"/>
    <w:rsid w:val="00127100"/>
    <w:rsid w:val="00130681"/>
    <w:rsid w:val="00130FEB"/>
    <w:rsid w:val="0013129B"/>
    <w:rsid w:val="00132059"/>
    <w:rsid w:val="00132DC3"/>
    <w:rsid w:val="00133C57"/>
    <w:rsid w:val="00134559"/>
    <w:rsid w:val="001350C4"/>
    <w:rsid w:val="0013626C"/>
    <w:rsid w:val="001403CE"/>
    <w:rsid w:val="001409A5"/>
    <w:rsid w:val="00142C85"/>
    <w:rsid w:val="0014519C"/>
    <w:rsid w:val="001457CB"/>
    <w:rsid w:val="001465DA"/>
    <w:rsid w:val="00147EEA"/>
    <w:rsid w:val="00151E93"/>
    <w:rsid w:val="00152595"/>
    <w:rsid w:val="001529C9"/>
    <w:rsid w:val="001530CF"/>
    <w:rsid w:val="00153594"/>
    <w:rsid w:val="001550A4"/>
    <w:rsid w:val="0015790D"/>
    <w:rsid w:val="00160720"/>
    <w:rsid w:val="00161661"/>
    <w:rsid w:val="00162D68"/>
    <w:rsid w:val="00163524"/>
    <w:rsid w:val="00163729"/>
    <w:rsid w:val="00163CAB"/>
    <w:rsid w:val="00164146"/>
    <w:rsid w:val="00164364"/>
    <w:rsid w:val="00164972"/>
    <w:rsid w:val="00165987"/>
    <w:rsid w:val="001665C2"/>
    <w:rsid w:val="00166699"/>
    <w:rsid w:val="001672A5"/>
    <w:rsid w:val="0016757E"/>
    <w:rsid w:val="00170224"/>
    <w:rsid w:val="00170A5F"/>
    <w:rsid w:val="0017129D"/>
    <w:rsid w:val="0017152F"/>
    <w:rsid w:val="001723D2"/>
    <w:rsid w:val="00172AAE"/>
    <w:rsid w:val="00173A7B"/>
    <w:rsid w:val="00173AAA"/>
    <w:rsid w:val="00173EAF"/>
    <w:rsid w:val="00173EC5"/>
    <w:rsid w:val="001753B0"/>
    <w:rsid w:val="0017549C"/>
    <w:rsid w:val="0017645E"/>
    <w:rsid w:val="00177C58"/>
    <w:rsid w:val="00180D66"/>
    <w:rsid w:val="001824DC"/>
    <w:rsid w:val="00182933"/>
    <w:rsid w:val="00182BC9"/>
    <w:rsid w:val="00182D49"/>
    <w:rsid w:val="00182E62"/>
    <w:rsid w:val="001835AF"/>
    <w:rsid w:val="00184B95"/>
    <w:rsid w:val="00184FAC"/>
    <w:rsid w:val="0018532C"/>
    <w:rsid w:val="00186903"/>
    <w:rsid w:val="001875E0"/>
    <w:rsid w:val="00190A35"/>
    <w:rsid w:val="00190DCB"/>
    <w:rsid w:val="00190E3E"/>
    <w:rsid w:val="00191C8E"/>
    <w:rsid w:val="001938FF"/>
    <w:rsid w:val="00193D65"/>
    <w:rsid w:val="00194B63"/>
    <w:rsid w:val="00197080"/>
    <w:rsid w:val="0019758A"/>
    <w:rsid w:val="001979D3"/>
    <w:rsid w:val="001A2AB1"/>
    <w:rsid w:val="001A3D82"/>
    <w:rsid w:val="001A4A31"/>
    <w:rsid w:val="001A5A29"/>
    <w:rsid w:val="001B089F"/>
    <w:rsid w:val="001B2BC7"/>
    <w:rsid w:val="001B3080"/>
    <w:rsid w:val="001B6ED4"/>
    <w:rsid w:val="001B7CB0"/>
    <w:rsid w:val="001C01CD"/>
    <w:rsid w:val="001C02E1"/>
    <w:rsid w:val="001C045C"/>
    <w:rsid w:val="001C1794"/>
    <w:rsid w:val="001C1CD7"/>
    <w:rsid w:val="001C2957"/>
    <w:rsid w:val="001C2C36"/>
    <w:rsid w:val="001C2CAE"/>
    <w:rsid w:val="001C3A27"/>
    <w:rsid w:val="001C3F2C"/>
    <w:rsid w:val="001C43F5"/>
    <w:rsid w:val="001C4510"/>
    <w:rsid w:val="001C477F"/>
    <w:rsid w:val="001C48F3"/>
    <w:rsid w:val="001C4BC3"/>
    <w:rsid w:val="001C4E9B"/>
    <w:rsid w:val="001C535D"/>
    <w:rsid w:val="001C544F"/>
    <w:rsid w:val="001C5530"/>
    <w:rsid w:val="001C6061"/>
    <w:rsid w:val="001C66EF"/>
    <w:rsid w:val="001C75C6"/>
    <w:rsid w:val="001D0077"/>
    <w:rsid w:val="001D05BB"/>
    <w:rsid w:val="001D1A12"/>
    <w:rsid w:val="001D2879"/>
    <w:rsid w:val="001D292B"/>
    <w:rsid w:val="001D34D6"/>
    <w:rsid w:val="001D6DF3"/>
    <w:rsid w:val="001E1145"/>
    <w:rsid w:val="001E1A53"/>
    <w:rsid w:val="001E32E5"/>
    <w:rsid w:val="001E3429"/>
    <w:rsid w:val="001E62C2"/>
    <w:rsid w:val="001E6896"/>
    <w:rsid w:val="001E7199"/>
    <w:rsid w:val="001E7315"/>
    <w:rsid w:val="001E75EB"/>
    <w:rsid w:val="001E78DB"/>
    <w:rsid w:val="001F0191"/>
    <w:rsid w:val="001F0844"/>
    <w:rsid w:val="001F1272"/>
    <w:rsid w:val="001F1536"/>
    <w:rsid w:val="001F294F"/>
    <w:rsid w:val="001F34E2"/>
    <w:rsid w:val="001F43B6"/>
    <w:rsid w:val="001F4CEB"/>
    <w:rsid w:val="002005A6"/>
    <w:rsid w:val="00202536"/>
    <w:rsid w:val="00202822"/>
    <w:rsid w:val="0020296E"/>
    <w:rsid w:val="00202DD9"/>
    <w:rsid w:val="00203549"/>
    <w:rsid w:val="0020362C"/>
    <w:rsid w:val="0020399D"/>
    <w:rsid w:val="00203E8E"/>
    <w:rsid w:val="0020459C"/>
    <w:rsid w:val="002045E2"/>
    <w:rsid w:val="00205495"/>
    <w:rsid w:val="0020553C"/>
    <w:rsid w:val="00206BD6"/>
    <w:rsid w:val="002115F4"/>
    <w:rsid w:val="002119C0"/>
    <w:rsid w:val="0021450E"/>
    <w:rsid w:val="00214B4F"/>
    <w:rsid w:val="002156B1"/>
    <w:rsid w:val="00215E8B"/>
    <w:rsid w:val="002169D0"/>
    <w:rsid w:val="00216B9B"/>
    <w:rsid w:val="00216E54"/>
    <w:rsid w:val="00217F2C"/>
    <w:rsid w:val="002207E0"/>
    <w:rsid w:val="00220E3D"/>
    <w:rsid w:val="00221266"/>
    <w:rsid w:val="00222080"/>
    <w:rsid w:val="0022299A"/>
    <w:rsid w:val="002232A2"/>
    <w:rsid w:val="002248C3"/>
    <w:rsid w:val="00225592"/>
    <w:rsid w:val="00225BC8"/>
    <w:rsid w:val="00225F49"/>
    <w:rsid w:val="00226714"/>
    <w:rsid w:val="00226E1B"/>
    <w:rsid w:val="00227213"/>
    <w:rsid w:val="002276A8"/>
    <w:rsid w:val="00230255"/>
    <w:rsid w:val="00230C39"/>
    <w:rsid w:val="00231738"/>
    <w:rsid w:val="002319EF"/>
    <w:rsid w:val="00232378"/>
    <w:rsid w:val="002343D3"/>
    <w:rsid w:val="00234B47"/>
    <w:rsid w:val="0023606D"/>
    <w:rsid w:val="002366CF"/>
    <w:rsid w:val="002369FC"/>
    <w:rsid w:val="00236E77"/>
    <w:rsid w:val="002409A9"/>
    <w:rsid w:val="00240AB5"/>
    <w:rsid w:val="00241406"/>
    <w:rsid w:val="00242F8E"/>
    <w:rsid w:val="00243756"/>
    <w:rsid w:val="00243AD3"/>
    <w:rsid w:val="00244AD7"/>
    <w:rsid w:val="00245CFA"/>
    <w:rsid w:val="002466AC"/>
    <w:rsid w:val="002468D5"/>
    <w:rsid w:val="002479AB"/>
    <w:rsid w:val="00247E82"/>
    <w:rsid w:val="00247EA2"/>
    <w:rsid w:val="00250ECC"/>
    <w:rsid w:val="002532F1"/>
    <w:rsid w:val="00253566"/>
    <w:rsid w:val="00253869"/>
    <w:rsid w:val="00253ADD"/>
    <w:rsid w:val="002554A6"/>
    <w:rsid w:val="00255517"/>
    <w:rsid w:val="00255A73"/>
    <w:rsid w:val="00255C92"/>
    <w:rsid w:val="00256D09"/>
    <w:rsid w:val="0025722C"/>
    <w:rsid w:val="0026095B"/>
    <w:rsid w:val="00260CA7"/>
    <w:rsid w:val="00261AD7"/>
    <w:rsid w:val="002635E7"/>
    <w:rsid w:val="00264A7F"/>
    <w:rsid w:val="00264E6E"/>
    <w:rsid w:val="00264ED8"/>
    <w:rsid w:val="00264FD9"/>
    <w:rsid w:val="00265519"/>
    <w:rsid w:val="00265DD5"/>
    <w:rsid w:val="00266852"/>
    <w:rsid w:val="0026698F"/>
    <w:rsid w:val="002677E7"/>
    <w:rsid w:val="002678BB"/>
    <w:rsid w:val="00270155"/>
    <w:rsid w:val="00271F5A"/>
    <w:rsid w:val="00272777"/>
    <w:rsid w:val="0027383B"/>
    <w:rsid w:val="002752D9"/>
    <w:rsid w:val="0027543A"/>
    <w:rsid w:val="00275773"/>
    <w:rsid w:val="00275FDB"/>
    <w:rsid w:val="00276BF6"/>
    <w:rsid w:val="002805A4"/>
    <w:rsid w:val="00280813"/>
    <w:rsid w:val="00281125"/>
    <w:rsid w:val="00281CD1"/>
    <w:rsid w:val="00281E7C"/>
    <w:rsid w:val="002823F8"/>
    <w:rsid w:val="00282FA2"/>
    <w:rsid w:val="002831F0"/>
    <w:rsid w:val="002835FD"/>
    <w:rsid w:val="00283661"/>
    <w:rsid w:val="00283C85"/>
    <w:rsid w:val="00283D8C"/>
    <w:rsid w:val="00284BAA"/>
    <w:rsid w:val="00285D43"/>
    <w:rsid w:val="0028649B"/>
    <w:rsid w:val="00286BFC"/>
    <w:rsid w:val="00286BFF"/>
    <w:rsid w:val="00290F4B"/>
    <w:rsid w:val="00291E82"/>
    <w:rsid w:val="00291FB6"/>
    <w:rsid w:val="002933E5"/>
    <w:rsid w:val="002934D7"/>
    <w:rsid w:val="002943AF"/>
    <w:rsid w:val="00294859"/>
    <w:rsid w:val="0029626E"/>
    <w:rsid w:val="0029653C"/>
    <w:rsid w:val="00297AE9"/>
    <w:rsid w:val="002A0EB6"/>
    <w:rsid w:val="002A24AB"/>
    <w:rsid w:val="002A332C"/>
    <w:rsid w:val="002A495E"/>
    <w:rsid w:val="002A4C91"/>
    <w:rsid w:val="002A7582"/>
    <w:rsid w:val="002B1082"/>
    <w:rsid w:val="002B1944"/>
    <w:rsid w:val="002B218D"/>
    <w:rsid w:val="002B362B"/>
    <w:rsid w:val="002B36BB"/>
    <w:rsid w:val="002B4812"/>
    <w:rsid w:val="002B48A0"/>
    <w:rsid w:val="002B5751"/>
    <w:rsid w:val="002B5DA1"/>
    <w:rsid w:val="002B6A64"/>
    <w:rsid w:val="002B791B"/>
    <w:rsid w:val="002B7A0A"/>
    <w:rsid w:val="002C008C"/>
    <w:rsid w:val="002C14DB"/>
    <w:rsid w:val="002C1C83"/>
    <w:rsid w:val="002C42DD"/>
    <w:rsid w:val="002C7232"/>
    <w:rsid w:val="002C7C6B"/>
    <w:rsid w:val="002D0981"/>
    <w:rsid w:val="002D279B"/>
    <w:rsid w:val="002D2E95"/>
    <w:rsid w:val="002D65D1"/>
    <w:rsid w:val="002D6AC1"/>
    <w:rsid w:val="002D6B15"/>
    <w:rsid w:val="002D6F36"/>
    <w:rsid w:val="002D6FF5"/>
    <w:rsid w:val="002E14C7"/>
    <w:rsid w:val="002E186E"/>
    <w:rsid w:val="002E2494"/>
    <w:rsid w:val="002E2F60"/>
    <w:rsid w:val="002E30F0"/>
    <w:rsid w:val="002E557B"/>
    <w:rsid w:val="002E603E"/>
    <w:rsid w:val="002F04CE"/>
    <w:rsid w:val="002F08BD"/>
    <w:rsid w:val="002F1B90"/>
    <w:rsid w:val="002F3BFD"/>
    <w:rsid w:val="002F3C4A"/>
    <w:rsid w:val="002F3E9B"/>
    <w:rsid w:val="002F47D8"/>
    <w:rsid w:val="002F5B6F"/>
    <w:rsid w:val="002F5E6A"/>
    <w:rsid w:val="002F673B"/>
    <w:rsid w:val="002F67CB"/>
    <w:rsid w:val="002F7A8B"/>
    <w:rsid w:val="002F7BF8"/>
    <w:rsid w:val="002F7F7F"/>
    <w:rsid w:val="00300C08"/>
    <w:rsid w:val="003022F7"/>
    <w:rsid w:val="00302EB9"/>
    <w:rsid w:val="003034D5"/>
    <w:rsid w:val="0030415E"/>
    <w:rsid w:val="00304C16"/>
    <w:rsid w:val="00305442"/>
    <w:rsid w:val="003054D9"/>
    <w:rsid w:val="0030668A"/>
    <w:rsid w:val="00306F4F"/>
    <w:rsid w:val="00306FE4"/>
    <w:rsid w:val="00310C16"/>
    <w:rsid w:val="003110D7"/>
    <w:rsid w:val="00311863"/>
    <w:rsid w:val="00311E58"/>
    <w:rsid w:val="00313004"/>
    <w:rsid w:val="003135E5"/>
    <w:rsid w:val="00313D50"/>
    <w:rsid w:val="00313E7F"/>
    <w:rsid w:val="0031533C"/>
    <w:rsid w:val="00315417"/>
    <w:rsid w:val="00317101"/>
    <w:rsid w:val="00317631"/>
    <w:rsid w:val="0032052E"/>
    <w:rsid w:val="003207B9"/>
    <w:rsid w:val="00321976"/>
    <w:rsid w:val="003220AD"/>
    <w:rsid w:val="00322198"/>
    <w:rsid w:val="00322A84"/>
    <w:rsid w:val="00323255"/>
    <w:rsid w:val="00323929"/>
    <w:rsid w:val="00324BEC"/>
    <w:rsid w:val="003252BF"/>
    <w:rsid w:val="00326E3C"/>
    <w:rsid w:val="0032725B"/>
    <w:rsid w:val="003279D2"/>
    <w:rsid w:val="00330ECD"/>
    <w:rsid w:val="00331291"/>
    <w:rsid w:val="0033185E"/>
    <w:rsid w:val="00332AB2"/>
    <w:rsid w:val="00332ABB"/>
    <w:rsid w:val="00333495"/>
    <w:rsid w:val="00334356"/>
    <w:rsid w:val="00334604"/>
    <w:rsid w:val="003348CE"/>
    <w:rsid w:val="003349B7"/>
    <w:rsid w:val="00334D20"/>
    <w:rsid w:val="00336889"/>
    <w:rsid w:val="00336D0A"/>
    <w:rsid w:val="00337191"/>
    <w:rsid w:val="00340262"/>
    <w:rsid w:val="00340C7F"/>
    <w:rsid w:val="00342F53"/>
    <w:rsid w:val="0034382C"/>
    <w:rsid w:val="00345008"/>
    <w:rsid w:val="00345AC8"/>
    <w:rsid w:val="00346084"/>
    <w:rsid w:val="00347ED0"/>
    <w:rsid w:val="00352403"/>
    <w:rsid w:val="00352EF5"/>
    <w:rsid w:val="003536BA"/>
    <w:rsid w:val="003540B1"/>
    <w:rsid w:val="00355BBB"/>
    <w:rsid w:val="00355EEF"/>
    <w:rsid w:val="003569EC"/>
    <w:rsid w:val="00357281"/>
    <w:rsid w:val="00357619"/>
    <w:rsid w:val="00357A7E"/>
    <w:rsid w:val="00361311"/>
    <w:rsid w:val="00362060"/>
    <w:rsid w:val="003640E3"/>
    <w:rsid w:val="003644AF"/>
    <w:rsid w:val="00364D14"/>
    <w:rsid w:val="003656E5"/>
    <w:rsid w:val="00366277"/>
    <w:rsid w:val="003669A9"/>
    <w:rsid w:val="00366DA8"/>
    <w:rsid w:val="003703A0"/>
    <w:rsid w:val="00371F7F"/>
    <w:rsid w:val="00373228"/>
    <w:rsid w:val="003734C2"/>
    <w:rsid w:val="0037386F"/>
    <w:rsid w:val="00373E45"/>
    <w:rsid w:val="00375D42"/>
    <w:rsid w:val="00376990"/>
    <w:rsid w:val="00377834"/>
    <w:rsid w:val="00380459"/>
    <w:rsid w:val="00380724"/>
    <w:rsid w:val="00380B6B"/>
    <w:rsid w:val="00381280"/>
    <w:rsid w:val="0038134C"/>
    <w:rsid w:val="00381B43"/>
    <w:rsid w:val="00381E0D"/>
    <w:rsid w:val="0038243A"/>
    <w:rsid w:val="003826DF"/>
    <w:rsid w:val="0038337F"/>
    <w:rsid w:val="00383C06"/>
    <w:rsid w:val="00383F31"/>
    <w:rsid w:val="0038483E"/>
    <w:rsid w:val="003865C1"/>
    <w:rsid w:val="00390123"/>
    <w:rsid w:val="00390F7A"/>
    <w:rsid w:val="003912BB"/>
    <w:rsid w:val="00391E64"/>
    <w:rsid w:val="0039488E"/>
    <w:rsid w:val="0039542F"/>
    <w:rsid w:val="00395CFC"/>
    <w:rsid w:val="00396444"/>
    <w:rsid w:val="00396CF4"/>
    <w:rsid w:val="00397498"/>
    <w:rsid w:val="003A04F0"/>
    <w:rsid w:val="003A0BC2"/>
    <w:rsid w:val="003A121C"/>
    <w:rsid w:val="003A3E3B"/>
    <w:rsid w:val="003A4E4F"/>
    <w:rsid w:val="003A551F"/>
    <w:rsid w:val="003A5862"/>
    <w:rsid w:val="003A6D41"/>
    <w:rsid w:val="003A723A"/>
    <w:rsid w:val="003B0201"/>
    <w:rsid w:val="003B031C"/>
    <w:rsid w:val="003B16CC"/>
    <w:rsid w:val="003B2474"/>
    <w:rsid w:val="003B2B38"/>
    <w:rsid w:val="003B3451"/>
    <w:rsid w:val="003B6FDE"/>
    <w:rsid w:val="003B7C49"/>
    <w:rsid w:val="003C06BA"/>
    <w:rsid w:val="003C1BED"/>
    <w:rsid w:val="003C4B79"/>
    <w:rsid w:val="003C6C13"/>
    <w:rsid w:val="003C74B1"/>
    <w:rsid w:val="003D1507"/>
    <w:rsid w:val="003D1B3C"/>
    <w:rsid w:val="003D2CA9"/>
    <w:rsid w:val="003D2E1E"/>
    <w:rsid w:val="003D2EB8"/>
    <w:rsid w:val="003D35FE"/>
    <w:rsid w:val="003D3FC8"/>
    <w:rsid w:val="003D42E7"/>
    <w:rsid w:val="003D4FF5"/>
    <w:rsid w:val="003D5FA1"/>
    <w:rsid w:val="003D6088"/>
    <w:rsid w:val="003D64CF"/>
    <w:rsid w:val="003D6A18"/>
    <w:rsid w:val="003D712A"/>
    <w:rsid w:val="003D7B8B"/>
    <w:rsid w:val="003E0551"/>
    <w:rsid w:val="003E105C"/>
    <w:rsid w:val="003E20A8"/>
    <w:rsid w:val="003E2C9E"/>
    <w:rsid w:val="003E3C07"/>
    <w:rsid w:val="003E3CC7"/>
    <w:rsid w:val="003E3FE8"/>
    <w:rsid w:val="003E53FB"/>
    <w:rsid w:val="003E5AE6"/>
    <w:rsid w:val="003E7091"/>
    <w:rsid w:val="003E7735"/>
    <w:rsid w:val="003E7CB8"/>
    <w:rsid w:val="003F0784"/>
    <w:rsid w:val="003F18B6"/>
    <w:rsid w:val="003F198C"/>
    <w:rsid w:val="003F2BD3"/>
    <w:rsid w:val="003F2F27"/>
    <w:rsid w:val="003F4C20"/>
    <w:rsid w:val="003F66D1"/>
    <w:rsid w:val="003F7509"/>
    <w:rsid w:val="0040037C"/>
    <w:rsid w:val="004007ED"/>
    <w:rsid w:val="004009A8"/>
    <w:rsid w:val="00400AF5"/>
    <w:rsid w:val="00400F16"/>
    <w:rsid w:val="00401996"/>
    <w:rsid w:val="00401FA5"/>
    <w:rsid w:val="00401FDD"/>
    <w:rsid w:val="004020FC"/>
    <w:rsid w:val="00402ACA"/>
    <w:rsid w:val="00402E77"/>
    <w:rsid w:val="00404E77"/>
    <w:rsid w:val="00405A3D"/>
    <w:rsid w:val="00406466"/>
    <w:rsid w:val="00406B46"/>
    <w:rsid w:val="00406DDE"/>
    <w:rsid w:val="00407464"/>
    <w:rsid w:val="0040773C"/>
    <w:rsid w:val="00407B9B"/>
    <w:rsid w:val="004103D2"/>
    <w:rsid w:val="00410E14"/>
    <w:rsid w:val="00412392"/>
    <w:rsid w:val="004126D0"/>
    <w:rsid w:val="0041271A"/>
    <w:rsid w:val="004129F0"/>
    <w:rsid w:val="0041385A"/>
    <w:rsid w:val="00413D41"/>
    <w:rsid w:val="0041454B"/>
    <w:rsid w:val="004146EA"/>
    <w:rsid w:val="00414B34"/>
    <w:rsid w:val="00415148"/>
    <w:rsid w:val="0041517F"/>
    <w:rsid w:val="00416F08"/>
    <w:rsid w:val="004173AD"/>
    <w:rsid w:val="00420374"/>
    <w:rsid w:val="00421DB2"/>
    <w:rsid w:val="00422C6E"/>
    <w:rsid w:val="00423186"/>
    <w:rsid w:val="00423912"/>
    <w:rsid w:val="00425481"/>
    <w:rsid w:val="00426562"/>
    <w:rsid w:val="00427863"/>
    <w:rsid w:val="00427A8B"/>
    <w:rsid w:val="00427AF4"/>
    <w:rsid w:val="00427B69"/>
    <w:rsid w:val="00427D24"/>
    <w:rsid w:val="0043046A"/>
    <w:rsid w:val="004314A5"/>
    <w:rsid w:val="00431AC6"/>
    <w:rsid w:val="00433FEB"/>
    <w:rsid w:val="0043409E"/>
    <w:rsid w:val="00434813"/>
    <w:rsid w:val="0043550A"/>
    <w:rsid w:val="00436A6F"/>
    <w:rsid w:val="00437522"/>
    <w:rsid w:val="00437769"/>
    <w:rsid w:val="00437D71"/>
    <w:rsid w:val="00437E90"/>
    <w:rsid w:val="004402E8"/>
    <w:rsid w:val="0044046D"/>
    <w:rsid w:val="0044084E"/>
    <w:rsid w:val="0044093A"/>
    <w:rsid w:val="004420ED"/>
    <w:rsid w:val="00442C2B"/>
    <w:rsid w:val="004445D1"/>
    <w:rsid w:val="004454E4"/>
    <w:rsid w:val="00445FD4"/>
    <w:rsid w:val="00446AAD"/>
    <w:rsid w:val="004470C8"/>
    <w:rsid w:val="00447A2A"/>
    <w:rsid w:val="0045209A"/>
    <w:rsid w:val="004526B2"/>
    <w:rsid w:val="00452802"/>
    <w:rsid w:val="00452EAD"/>
    <w:rsid w:val="004542A6"/>
    <w:rsid w:val="0045623E"/>
    <w:rsid w:val="00456DEB"/>
    <w:rsid w:val="004574BA"/>
    <w:rsid w:val="00461AC5"/>
    <w:rsid w:val="00462719"/>
    <w:rsid w:val="00463257"/>
    <w:rsid w:val="0046438B"/>
    <w:rsid w:val="0046475E"/>
    <w:rsid w:val="0046492B"/>
    <w:rsid w:val="00465927"/>
    <w:rsid w:val="00465F58"/>
    <w:rsid w:val="00467229"/>
    <w:rsid w:val="00467995"/>
    <w:rsid w:val="00470286"/>
    <w:rsid w:val="00471D00"/>
    <w:rsid w:val="00473637"/>
    <w:rsid w:val="00473739"/>
    <w:rsid w:val="00473CBC"/>
    <w:rsid w:val="00475BE6"/>
    <w:rsid w:val="00476078"/>
    <w:rsid w:val="0047667B"/>
    <w:rsid w:val="0047729D"/>
    <w:rsid w:val="00477B37"/>
    <w:rsid w:val="0048034C"/>
    <w:rsid w:val="004803AF"/>
    <w:rsid w:val="0048153E"/>
    <w:rsid w:val="00481F77"/>
    <w:rsid w:val="0048364C"/>
    <w:rsid w:val="00483CE9"/>
    <w:rsid w:val="004843BC"/>
    <w:rsid w:val="00484AB9"/>
    <w:rsid w:val="00484E25"/>
    <w:rsid w:val="0048533B"/>
    <w:rsid w:val="00485B57"/>
    <w:rsid w:val="00487124"/>
    <w:rsid w:val="00487292"/>
    <w:rsid w:val="0049036D"/>
    <w:rsid w:val="00491D64"/>
    <w:rsid w:val="004920B4"/>
    <w:rsid w:val="00492753"/>
    <w:rsid w:val="00493465"/>
    <w:rsid w:val="00493595"/>
    <w:rsid w:val="00493983"/>
    <w:rsid w:val="00493E52"/>
    <w:rsid w:val="00496983"/>
    <w:rsid w:val="00497BCF"/>
    <w:rsid w:val="004A1E3F"/>
    <w:rsid w:val="004A32D4"/>
    <w:rsid w:val="004A3697"/>
    <w:rsid w:val="004A3BF7"/>
    <w:rsid w:val="004A5807"/>
    <w:rsid w:val="004A68ED"/>
    <w:rsid w:val="004B079B"/>
    <w:rsid w:val="004B0A8C"/>
    <w:rsid w:val="004B2543"/>
    <w:rsid w:val="004B4616"/>
    <w:rsid w:val="004B49B9"/>
    <w:rsid w:val="004B56E8"/>
    <w:rsid w:val="004B578F"/>
    <w:rsid w:val="004B6924"/>
    <w:rsid w:val="004B6EFD"/>
    <w:rsid w:val="004B7B76"/>
    <w:rsid w:val="004B7BC0"/>
    <w:rsid w:val="004C0289"/>
    <w:rsid w:val="004C098A"/>
    <w:rsid w:val="004C0D33"/>
    <w:rsid w:val="004C1485"/>
    <w:rsid w:val="004C15E4"/>
    <w:rsid w:val="004C1735"/>
    <w:rsid w:val="004C1B65"/>
    <w:rsid w:val="004C2122"/>
    <w:rsid w:val="004C218A"/>
    <w:rsid w:val="004C4011"/>
    <w:rsid w:val="004C559C"/>
    <w:rsid w:val="004C641C"/>
    <w:rsid w:val="004C65E8"/>
    <w:rsid w:val="004C667D"/>
    <w:rsid w:val="004C6EA1"/>
    <w:rsid w:val="004C7D28"/>
    <w:rsid w:val="004D0433"/>
    <w:rsid w:val="004D050C"/>
    <w:rsid w:val="004D0F15"/>
    <w:rsid w:val="004D3437"/>
    <w:rsid w:val="004D3949"/>
    <w:rsid w:val="004D4BA4"/>
    <w:rsid w:val="004D5FDB"/>
    <w:rsid w:val="004D60B2"/>
    <w:rsid w:val="004E0042"/>
    <w:rsid w:val="004E0ADD"/>
    <w:rsid w:val="004E123F"/>
    <w:rsid w:val="004E1C31"/>
    <w:rsid w:val="004E235E"/>
    <w:rsid w:val="004E2B45"/>
    <w:rsid w:val="004E3131"/>
    <w:rsid w:val="004E3E01"/>
    <w:rsid w:val="004E5926"/>
    <w:rsid w:val="004E5D89"/>
    <w:rsid w:val="004E7215"/>
    <w:rsid w:val="004E7DCD"/>
    <w:rsid w:val="004F0EDD"/>
    <w:rsid w:val="004F17F8"/>
    <w:rsid w:val="004F1C92"/>
    <w:rsid w:val="004F25FC"/>
    <w:rsid w:val="004F335A"/>
    <w:rsid w:val="004F3F8D"/>
    <w:rsid w:val="004F4F48"/>
    <w:rsid w:val="004F4FF9"/>
    <w:rsid w:val="004F6231"/>
    <w:rsid w:val="004F6FB5"/>
    <w:rsid w:val="004F7B4A"/>
    <w:rsid w:val="00500F1A"/>
    <w:rsid w:val="00501458"/>
    <w:rsid w:val="0050255A"/>
    <w:rsid w:val="00502D2A"/>
    <w:rsid w:val="0050413F"/>
    <w:rsid w:val="00504EE1"/>
    <w:rsid w:val="00504FF7"/>
    <w:rsid w:val="00505DC9"/>
    <w:rsid w:val="00506503"/>
    <w:rsid w:val="00506ADF"/>
    <w:rsid w:val="00507536"/>
    <w:rsid w:val="00507F16"/>
    <w:rsid w:val="00510165"/>
    <w:rsid w:val="00510286"/>
    <w:rsid w:val="00510FB1"/>
    <w:rsid w:val="00511355"/>
    <w:rsid w:val="005127A1"/>
    <w:rsid w:val="00512AB4"/>
    <w:rsid w:val="00512F24"/>
    <w:rsid w:val="0051367D"/>
    <w:rsid w:val="00513EFE"/>
    <w:rsid w:val="00514A20"/>
    <w:rsid w:val="00515022"/>
    <w:rsid w:val="005159F1"/>
    <w:rsid w:val="00515DCB"/>
    <w:rsid w:val="0051676B"/>
    <w:rsid w:val="00516F4E"/>
    <w:rsid w:val="0051761D"/>
    <w:rsid w:val="00517623"/>
    <w:rsid w:val="005212BF"/>
    <w:rsid w:val="00522131"/>
    <w:rsid w:val="00522358"/>
    <w:rsid w:val="005226FD"/>
    <w:rsid w:val="00522C29"/>
    <w:rsid w:val="0052374E"/>
    <w:rsid w:val="00523A5B"/>
    <w:rsid w:val="00524543"/>
    <w:rsid w:val="00525219"/>
    <w:rsid w:val="00526382"/>
    <w:rsid w:val="00526496"/>
    <w:rsid w:val="00527D57"/>
    <w:rsid w:val="00530D9E"/>
    <w:rsid w:val="00530ECB"/>
    <w:rsid w:val="00530FDB"/>
    <w:rsid w:val="00532F94"/>
    <w:rsid w:val="00533758"/>
    <w:rsid w:val="00533A42"/>
    <w:rsid w:val="005346FE"/>
    <w:rsid w:val="00534C9F"/>
    <w:rsid w:val="005350AC"/>
    <w:rsid w:val="00535F86"/>
    <w:rsid w:val="005360D5"/>
    <w:rsid w:val="005361A8"/>
    <w:rsid w:val="0053633B"/>
    <w:rsid w:val="005368F2"/>
    <w:rsid w:val="00536F00"/>
    <w:rsid w:val="00536F93"/>
    <w:rsid w:val="00537492"/>
    <w:rsid w:val="005374D2"/>
    <w:rsid w:val="00537C69"/>
    <w:rsid w:val="005421DD"/>
    <w:rsid w:val="00543722"/>
    <w:rsid w:val="005441F0"/>
    <w:rsid w:val="00544C2C"/>
    <w:rsid w:val="005455C7"/>
    <w:rsid w:val="00545E73"/>
    <w:rsid w:val="0054609A"/>
    <w:rsid w:val="00546160"/>
    <w:rsid w:val="00547DFB"/>
    <w:rsid w:val="00550269"/>
    <w:rsid w:val="00551BBE"/>
    <w:rsid w:val="005531A2"/>
    <w:rsid w:val="0055362F"/>
    <w:rsid w:val="00554936"/>
    <w:rsid w:val="00554AC4"/>
    <w:rsid w:val="00555427"/>
    <w:rsid w:val="00555D8F"/>
    <w:rsid w:val="005569A2"/>
    <w:rsid w:val="005603EA"/>
    <w:rsid w:val="00563090"/>
    <w:rsid w:val="00563D00"/>
    <w:rsid w:val="00563DDA"/>
    <w:rsid w:val="0056553F"/>
    <w:rsid w:val="005658DA"/>
    <w:rsid w:val="0056745A"/>
    <w:rsid w:val="005675AA"/>
    <w:rsid w:val="00567B7C"/>
    <w:rsid w:val="00567C68"/>
    <w:rsid w:val="005701C5"/>
    <w:rsid w:val="0057128E"/>
    <w:rsid w:val="00573382"/>
    <w:rsid w:val="00573BFE"/>
    <w:rsid w:val="0057432F"/>
    <w:rsid w:val="0057537E"/>
    <w:rsid w:val="00575470"/>
    <w:rsid w:val="00576464"/>
    <w:rsid w:val="00577463"/>
    <w:rsid w:val="00577A20"/>
    <w:rsid w:val="00577F66"/>
    <w:rsid w:val="00580F94"/>
    <w:rsid w:val="00580FE2"/>
    <w:rsid w:val="00581C2E"/>
    <w:rsid w:val="00581E41"/>
    <w:rsid w:val="0058293D"/>
    <w:rsid w:val="00584745"/>
    <w:rsid w:val="0058574C"/>
    <w:rsid w:val="00587246"/>
    <w:rsid w:val="005875DB"/>
    <w:rsid w:val="00587F5B"/>
    <w:rsid w:val="005901F1"/>
    <w:rsid w:val="00590340"/>
    <w:rsid w:val="0059048B"/>
    <w:rsid w:val="005910EA"/>
    <w:rsid w:val="00591DEF"/>
    <w:rsid w:val="005925E6"/>
    <w:rsid w:val="00593624"/>
    <w:rsid w:val="00594524"/>
    <w:rsid w:val="00595C31"/>
    <w:rsid w:val="00596226"/>
    <w:rsid w:val="00597469"/>
    <w:rsid w:val="0059779E"/>
    <w:rsid w:val="00597813"/>
    <w:rsid w:val="005978CB"/>
    <w:rsid w:val="005A13BB"/>
    <w:rsid w:val="005A424A"/>
    <w:rsid w:val="005A59D6"/>
    <w:rsid w:val="005A6F6F"/>
    <w:rsid w:val="005A7738"/>
    <w:rsid w:val="005B1204"/>
    <w:rsid w:val="005B132D"/>
    <w:rsid w:val="005B1AD2"/>
    <w:rsid w:val="005B1E3A"/>
    <w:rsid w:val="005B3AE4"/>
    <w:rsid w:val="005B3CA4"/>
    <w:rsid w:val="005B3F33"/>
    <w:rsid w:val="005B411A"/>
    <w:rsid w:val="005B476B"/>
    <w:rsid w:val="005B4CAE"/>
    <w:rsid w:val="005B65CA"/>
    <w:rsid w:val="005B76B9"/>
    <w:rsid w:val="005C0D01"/>
    <w:rsid w:val="005C1F97"/>
    <w:rsid w:val="005C21B1"/>
    <w:rsid w:val="005C2912"/>
    <w:rsid w:val="005C3082"/>
    <w:rsid w:val="005C319A"/>
    <w:rsid w:val="005C50B0"/>
    <w:rsid w:val="005C5B3A"/>
    <w:rsid w:val="005C5B55"/>
    <w:rsid w:val="005C5B59"/>
    <w:rsid w:val="005C62E2"/>
    <w:rsid w:val="005C6DA6"/>
    <w:rsid w:val="005C6F70"/>
    <w:rsid w:val="005C7EA6"/>
    <w:rsid w:val="005D060D"/>
    <w:rsid w:val="005D090F"/>
    <w:rsid w:val="005D19BA"/>
    <w:rsid w:val="005D29C7"/>
    <w:rsid w:val="005D31E1"/>
    <w:rsid w:val="005D3DCB"/>
    <w:rsid w:val="005D3E8E"/>
    <w:rsid w:val="005D4794"/>
    <w:rsid w:val="005D52FF"/>
    <w:rsid w:val="005D542E"/>
    <w:rsid w:val="005D72FE"/>
    <w:rsid w:val="005E0051"/>
    <w:rsid w:val="005E2F4D"/>
    <w:rsid w:val="005E44DF"/>
    <w:rsid w:val="005E4B81"/>
    <w:rsid w:val="005E5196"/>
    <w:rsid w:val="005E6A9C"/>
    <w:rsid w:val="005E6BDA"/>
    <w:rsid w:val="005E72C6"/>
    <w:rsid w:val="005E73B4"/>
    <w:rsid w:val="005E7EB1"/>
    <w:rsid w:val="005E7FAA"/>
    <w:rsid w:val="005F01A2"/>
    <w:rsid w:val="005F0B3D"/>
    <w:rsid w:val="005F11E5"/>
    <w:rsid w:val="005F2308"/>
    <w:rsid w:val="005F23FF"/>
    <w:rsid w:val="005F49FF"/>
    <w:rsid w:val="005F4B96"/>
    <w:rsid w:val="005F4C27"/>
    <w:rsid w:val="005F56B5"/>
    <w:rsid w:val="005F59B2"/>
    <w:rsid w:val="005F6776"/>
    <w:rsid w:val="005F6C42"/>
    <w:rsid w:val="005F7DF8"/>
    <w:rsid w:val="00600088"/>
    <w:rsid w:val="0060121E"/>
    <w:rsid w:val="00602171"/>
    <w:rsid w:val="006035BB"/>
    <w:rsid w:val="0060396A"/>
    <w:rsid w:val="00604647"/>
    <w:rsid w:val="0060517A"/>
    <w:rsid w:val="006059FF"/>
    <w:rsid w:val="00605C5F"/>
    <w:rsid w:val="00605F45"/>
    <w:rsid w:val="00606A2D"/>
    <w:rsid w:val="00606FC0"/>
    <w:rsid w:val="00607335"/>
    <w:rsid w:val="00607A1E"/>
    <w:rsid w:val="00610001"/>
    <w:rsid w:val="006100E3"/>
    <w:rsid w:val="006110DE"/>
    <w:rsid w:val="006121E8"/>
    <w:rsid w:val="0061257E"/>
    <w:rsid w:val="006133A1"/>
    <w:rsid w:val="006149DA"/>
    <w:rsid w:val="0061577C"/>
    <w:rsid w:val="00616233"/>
    <w:rsid w:val="00616D6A"/>
    <w:rsid w:val="0062001E"/>
    <w:rsid w:val="00620732"/>
    <w:rsid w:val="0062316F"/>
    <w:rsid w:val="00623EBF"/>
    <w:rsid w:val="00625D42"/>
    <w:rsid w:val="00625DAA"/>
    <w:rsid w:val="0062642F"/>
    <w:rsid w:val="006265BE"/>
    <w:rsid w:val="0062677C"/>
    <w:rsid w:val="006270F5"/>
    <w:rsid w:val="006315FD"/>
    <w:rsid w:val="0063229E"/>
    <w:rsid w:val="00633424"/>
    <w:rsid w:val="00634C5C"/>
    <w:rsid w:val="00635B4B"/>
    <w:rsid w:val="00640064"/>
    <w:rsid w:val="006402D5"/>
    <w:rsid w:val="006416EB"/>
    <w:rsid w:val="006424B2"/>
    <w:rsid w:val="006430F6"/>
    <w:rsid w:val="006433C0"/>
    <w:rsid w:val="00645B37"/>
    <w:rsid w:val="00645C0D"/>
    <w:rsid w:val="00646F21"/>
    <w:rsid w:val="00652AA2"/>
    <w:rsid w:val="00652DA9"/>
    <w:rsid w:val="00652F61"/>
    <w:rsid w:val="006539C7"/>
    <w:rsid w:val="00654048"/>
    <w:rsid w:val="0065488D"/>
    <w:rsid w:val="006549B5"/>
    <w:rsid w:val="00655DE8"/>
    <w:rsid w:val="00655F9A"/>
    <w:rsid w:val="006574C8"/>
    <w:rsid w:val="00660412"/>
    <w:rsid w:val="006617D0"/>
    <w:rsid w:val="00662185"/>
    <w:rsid w:val="006625E4"/>
    <w:rsid w:val="0066280C"/>
    <w:rsid w:val="006634DC"/>
    <w:rsid w:val="006634ED"/>
    <w:rsid w:val="00663DEB"/>
    <w:rsid w:val="0066465C"/>
    <w:rsid w:val="00664EBB"/>
    <w:rsid w:val="00665E22"/>
    <w:rsid w:val="00665FBB"/>
    <w:rsid w:val="006673D7"/>
    <w:rsid w:val="006677FB"/>
    <w:rsid w:val="006713F9"/>
    <w:rsid w:val="00671B34"/>
    <w:rsid w:val="006729D1"/>
    <w:rsid w:val="00672F76"/>
    <w:rsid w:val="00674243"/>
    <w:rsid w:val="006759C7"/>
    <w:rsid w:val="00676161"/>
    <w:rsid w:val="00677973"/>
    <w:rsid w:val="0068097F"/>
    <w:rsid w:val="00682517"/>
    <w:rsid w:val="00682A9F"/>
    <w:rsid w:val="00683704"/>
    <w:rsid w:val="00683B5E"/>
    <w:rsid w:val="00684A5A"/>
    <w:rsid w:val="00684B28"/>
    <w:rsid w:val="006853DA"/>
    <w:rsid w:val="0068564B"/>
    <w:rsid w:val="00685C5B"/>
    <w:rsid w:val="0068656E"/>
    <w:rsid w:val="00686910"/>
    <w:rsid w:val="00687E2E"/>
    <w:rsid w:val="00691135"/>
    <w:rsid w:val="006915AE"/>
    <w:rsid w:val="006945DF"/>
    <w:rsid w:val="006970FB"/>
    <w:rsid w:val="006A0406"/>
    <w:rsid w:val="006A07E9"/>
    <w:rsid w:val="006A1C55"/>
    <w:rsid w:val="006A6E17"/>
    <w:rsid w:val="006A70D5"/>
    <w:rsid w:val="006B1152"/>
    <w:rsid w:val="006B12E5"/>
    <w:rsid w:val="006B1A13"/>
    <w:rsid w:val="006B1A7E"/>
    <w:rsid w:val="006B21B1"/>
    <w:rsid w:val="006B2565"/>
    <w:rsid w:val="006B3B4F"/>
    <w:rsid w:val="006B56E9"/>
    <w:rsid w:val="006B5727"/>
    <w:rsid w:val="006B5753"/>
    <w:rsid w:val="006B6A10"/>
    <w:rsid w:val="006B6EA1"/>
    <w:rsid w:val="006B7C60"/>
    <w:rsid w:val="006B7D78"/>
    <w:rsid w:val="006C01EA"/>
    <w:rsid w:val="006C0899"/>
    <w:rsid w:val="006C11D2"/>
    <w:rsid w:val="006C1F11"/>
    <w:rsid w:val="006C2323"/>
    <w:rsid w:val="006C2DAB"/>
    <w:rsid w:val="006C3411"/>
    <w:rsid w:val="006C39E5"/>
    <w:rsid w:val="006C4C5C"/>
    <w:rsid w:val="006C50BF"/>
    <w:rsid w:val="006C54D4"/>
    <w:rsid w:val="006C5815"/>
    <w:rsid w:val="006C68BC"/>
    <w:rsid w:val="006D0AE7"/>
    <w:rsid w:val="006D10E5"/>
    <w:rsid w:val="006D1669"/>
    <w:rsid w:val="006D2893"/>
    <w:rsid w:val="006D2966"/>
    <w:rsid w:val="006D2A9F"/>
    <w:rsid w:val="006D31FB"/>
    <w:rsid w:val="006D509C"/>
    <w:rsid w:val="006D6008"/>
    <w:rsid w:val="006D76BD"/>
    <w:rsid w:val="006D7BB5"/>
    <w:rsid w:val="006E0066"/>
    <w:rsid w:val="006E00E2"/>
    <w:rsid w:val="006E01C8"/>
    <w:rsid w:val="006E0527"/>
    <w:rsid w:val="006E0DC6"/>
    <w:rsid w:val="006E20D1"/>
    <w:rsid w:val="006E397E"/>
    <w:rsid w:val="006E462A"/>
    <w:rsid w:val="006E4850"/>
    <w:rsid w:val="006E59FD"/>
    <w:rsid w:val="006E696A"/>
    <w:rsid w:val="006E74AC"/>
    <w:rsid w:val="006E756E"/>
    <w:rsid w:val="006F19E7"/>
    <w:rsid w:val="006F204B"/>
    <w:rsid w:val="006F217A"/>
    <w:rsid w:val="006F3749"/>
    <w:rsid w:val="006F3AC5"/>
    <w:rsid w:val="006F3C42"/>
    <w:rsid w:val="006F4657"/>
    <w:rsid w:val="006F7EFD"/>
    <w:rsid w:val="00700666"/>
    <w:rsid w:val="00704832"/>
    <w:rsid w:val="007050E4"/>
    <w:rsid w:val="0070564A"/>
    <w:rsid w:val="007057C6"/>
    <w:rsid w:val="0070673E"/>
    <w:rsid w:val="00706D74"/>
    <w:rsid w:val="0070705E"/>
    <w:rsid w:val="00707A38"/>
    <w:rsid w:val="00707EE0"/>
    <w:rsid w:val="007106A7"/>
    <w:rsid w:val="007110A9"/>
    <w:rsid w:val="00711A2F"/>
    <w:rsid w:val="00711E82"/>
    <w:rsid w:val="00712301"/>
    <w:rsid w:val="00712669"/>
    <w:rsid w:val="007132BD"/>
    <w:rsid w:val="00713C60"/>
    <w:rsid w:val="00713F2F"/>
    <w:rsid w:val="00715020"/>
    <w:rsid w:val="00715C11"/>
    <w:rsid w:val="00716076"/>
    <w:rsid w:val="007160D5"/>
    <w:rsid w:val="00716E7F"/>
    <w:rsid w:val="0071707A"/>
    <w:rsid w:val="007201A8"/>
    <w:rsid w:val="00720832"/>
    <w:rsid w:val="00720D8D"/>
    <w:rsid w:val="00721B47"/>
    <w:rsid w:val="007224E8"/>
    <w:rsid w:val="00722659"/>
    <w:rsid w:val="007228B0"/>
    <w:rsid w:val="00722C5B"/>
    <w:rsid w:val="0072300D"/>
    <w:rsid w:val="00723712"/>
    <w:rsid w:val="00726A9D"/>
    <w:rsid w:val="00727C63"/>
    <w:rsid w:val="00730267"/>
    <w:rsid w:val="007320EE"/>
    <w:rsid w:val="00732835"/>
    <w:rsid w:val="00732ABB"/>
    <w:rsid w:val="00732CF7"/>
    <w:rsid w:val="00734234"/>
    <w:rsid w:val="0073480D"/>
    <w:rsid w:val="00734D92"/>
    <w:rsid w:val="00735F7C"/>
    <w:rsid w:val="00736520"/>
    <w:rsid w:val="007375E6"/>
    <w:rsid w:val="00737B65"/>
    <w:rsid w:val="0074071F"/>
    <w:rsid w:val="00740CE6"/>
    <w:rsid w:val="007433F7"/>
    <w:rsid w:val="0074369C"/>
    <w:rsid w:val="00743CE2"/>
    <w:rsid w:val="00747CFB"/>
    <w:rsid w:val="00754369"/>
    <w:rsid w:val="0075561B"/>
    <w:rsid w:val="00755A9D"/>
    <w:rsid w:val="00760690"/>
    <w:rsid w:val="007614A2"/>
    <w:rsid w:val="0076369D"/>
    <w:rsid w:val="0076434E"/>
    <w:rsid w:val="00764446"/>
    <w:rsid w:val="007648FC"/>
    <w:rsid w:val="007672FD"/>
    <w:rsid w:val="00767448"/>
    <w:rsid w:val="0076789B"/>
    <w:rsid w:val="007726C3"/>
    <w:rsid w:val="00774558"/>
    <w:rsid w:val="00776F1C"/>
    <w:rsid w:val="0078061D"/>
    <w:rsid w:val="007807A3"/>
    <w:rsid w:val="00781101"/>
    <w:rsid w:val="00782DD4"/>
    <w:rsid w:val="0078338D"/>
    <w:rsid w:val="00783DD8"/>
    <w:rsid w:val="00783DEC"/>
    <w:rsid w:val="00783ED6"/>
    <w:rsid w:val="00784299"/>
    <w:rsid w:val="00785E24"/>
    <w:rsid w:val="0079072B"/>
    <w:rsid w:val="007909B0"/>
    <w:rsid w:val="00791280"/>
    <w:rsid w:val="0079150D"/>
    <w:rsid w:val="007925AF"/>
    <w:rsid w:val="00794351"/>
    <w:rsid w:val="00794A4B"/>
    <w:rsid w:val="00794C9E"/>
    <w:rsid w:val="00795093"/>
    <w:rsid w:val="00795295"/>
    <w:rsid w:val="0079529D"/>
    <w:rsid w:val="00795DB1"/>
    <w:rsid w:val="00797B54"/>
    <w:rsid w:val="007A0098"/>
    <w:rsid w:val="007A01F0"/>
    <w:rsid w:val="007A106C"/>
    <w:rsid w:val="007A1BA8"/>
    <w:rsid w:val="007A1F7F"/>
    <w:rsid w:val="007A3AA7"/>
    <w:rsid w:val="007A4743"/>
    <w:rsid w:val="007A5FD4"/>
    <w:rsid w:val="007A7EA3"/>
    <w:rsid w:val="007B0570"/>
    <w:rsid w:val="007B05AB"/>
    <w:rsid w:val="007B0D3C"/>
    <w:rsid w:val="007B0ECC"/>
    <w:rsid w:val="007B1F56"/>
    <w:rsid w:val="007B548D"/>
    <w:rsid w:val="007B742B"/>
    <w:rsid w:val="007C007C"/>
    <w:rsid w:val="007C0159"/>
    <w:rsid w:val="007C0DAC"/>
    <w:rsid w:val="007C3D82"/>
    <w:rsid w:val="007C4884"/>
    <w:rsid w:val="007C4B2E"/>
    <w:rsid w:val="007C5472"/>
    <w:rsid w:val="007C688F"/>
    <w:rsid w:val="007C7EEA"/>
    <w:rsid w:val="007D23BA"/>
    <w:rsid w:val="007D34F3"/>
    <w:rsid w:val="007D3AEC"/>
    <w:rsid w:val="007D44D4"/>
    <w:rsid w:val="007D4AA6"/>
    <w:rsid w:val="007D4B5E"/>
    <w:rsid w:val="007D53F5"/>
    <w:rsid w:val="007D5CA9"/>
    <w:rsid w:val="007D5DB5"/>
    <w:rsid w:val="007E0254"/>
    <w:rsid w:val="007E0511"/>
    <w:rsid w:val="007E0AE6"/>
    <w:rsid w:val="007E0B4B"/>
    <w:rsid w:val="007E1368"/>
    <w:rsid w:val="007E1CBD"/>
    <w:rsid w:val="007E341E"/>
    <w:rsid w:val="007E4126"/>
    <w:rsid w:val="007E5515"/>
    <w:rsid w:val="007E55F0"/>
    <w:rsid w:val="007E64BE"/>
    <w:rsid w:val="007E66BD"/>
    <w:rsid w:val="007E6BA6"/>
    <w:rsid w:val="007E72B5"/>
    <w:rsid w:val="007E746F"/>
    <w:rsid w:val="007E7B03"/>
    <w:rsid w:val="007E7C12"/>
    <w:rsid w:val="007F0004"/>
    <w:rsid w:val="007F0866"/>
    <w:rsid w:val="007F08D2"/>
    <w:rsid w:val="007F3C49"/>
    <w:rsid w:val="0080251D"/>
    <w:rsid w:val="008027E3"/>
    <w:rsid w:val="008028ED"/>
    <w:rsid w:val="00802B28"/>
    <w:rsid w:val="008042CB"/>
    <w:rsid w:val="0080520C"/>
    <w:rsid w:val="00805543"/>
    <w:rsid w:val="00805C43"/>
    <w:rsid w:val="00806150"/>
    <w:rsid w:val="00806AED"/>
    <w:rsid w:val="00807966"/>
    <w:rsid w:val="008079DF"/>
    <w:rsid w:val="00807B99"/>
    <w:rsid w:val="00807EB8"/>
    <w:rsid w:val="0081048B"/>
    <w:rsid w:val="00810BBB"/>
    <w:rsid w:val="00811E50"/>
    <w:rsid w:val="008120C6"/>
    <w:rsid w:val="00812887"/>
    <w:rsid w:val="008142F8"/>
    <w:rsid w:val="00815487"/>
    <w:rsid w:val="00815705"/>
    <w:rsid w:val="0081649D"/>
    <w:rsid w:val="00816CA9"/>
    <w:rsid w:val="008178CF"/>
    <w:rsid w:val="00817DEA"/>
    <w:rsid w:val="00821061"/>
    <w:rsid w:val="00822E35"/>
    <w:rsid w:val="0082385B"/>
    <w:rsid w:val="00823BBA"/>
    <w:rsid w:val="00823DE1"/>
    <w:rsid w:val="008243B0"/>
    <w:rsid w:val="00824BAB"/>
    <w:rsid w:val="00824C24"/>
    <w:rsid w:val="00824D59"/>
    <w:rsid w:val="0082578F"/>
    <w:rsid w:val="00825816"/>
    <w:rsid w:val="0082583E"/>
    <w:rsid w:val="008259BE"/>
    <w:rsid w:val="00825F93"/>
    <w:rsid w:val="00826C02"/>
    <w:rsid w:val="00826C86"/>
    <w:rsid w:val="0082709A"/>
    <w:rsid w:val="0082768A"/>
    <w:rsid w:val="00830530"/>
    <w:rsid w:val="00831478"/>
    <w:rsid w:val="008334BF"/>
    <w:rsid w:val="00833AB9"/>
    <w:rsid w:val="00835340"/>
    <w:rsid w:val="008356DD"/>
    <w:rsid w:val="008358B5"/>
    <w:rsid w:val="00835925"/>
    <w:rsid w:val="00837A7D"/>
    <w:rsid w:val="00837D03"/>
    <w:rsid w:val="008401F2"/>
    <w:rsid w:val="00840C1B"/>
    <w:rsid w:val="008412A1"/>
    <w:rsid w:val="00841F8E"/>
    <w:rsid w:val="00842E24"/>
    <w:rsid w:val="00843485"/>
    <w:rsid w:val="00843675"/>
    <w:rsid w:val="00843AB7"/>
    <w:rsid w:val="00844559"/>
    <w:rsid w:val="00845A2B"/>
    <w:rsid w:val="00845AC7"/>
    <w:rsid w:val="00845D8A"/>
    <w:rsid w:val="00845FF0"/>
    <w:rsid w:val="00846CAE"/>
    <w:rsid w:val="0085027F"/>
    <w:rsid w:val="008509F1"/>
    <w:rsid w:val="0085163A"/>
    <w:rsid w:val="008540AC"/>
    <w:rsid w:val="008548B5"/>
    <w:rsid w:val="008559E3"/>
    <w:rsid w:val="008562F9"/>
    <w:rsid w:val="00856886"/>
    <w:rsid w:val="00856A51"/>
    <w:rsid w:val="0085754C"/>
    <w:rsid w:val="0085799D"/>
    <w:rsid w:val="00861066"/>
    <w:rsid w:val="00861354"/>
    <w:rsid w:val="008614A3"/>
    <w:rsid w:val="0086170B"/>
    <w:rsid w:val="00862534"/>
    <w:rsid w:val="00862912"/>
    <w:rsid w:val="008629E5"/>
    <w:rsid w:val="0086377F"/>
    <w:rsid w:val="008637A0"/>
    <w:rsid w:val="00863940"/>
    <w:rsid w:val="00863C23"/>
    <w:rsid w:val="00863E82"/>
    <w:rsid w:val="00864CF2"/>
    <w:rsid w:val="00864E64"/>
    <w:rsid w:val="00865DF9"/>
    <w:rsid w:val="00866DC9"/>
    <w:rsid w:val="00872604"/>
    <w:rsid w:val="008735B4"/>
    <w:rsid w:val="00873E3C"/>
    <w:rsid w:val="00874D97"/>
    <w:rsid w:val="00875C4C"/>
    <w:rsid w:val="008761C8"/>
    <w:rsid w:val="0087717B"/>
    <w:rsid w:val="008778F3"/>
    <w:rsid w:val="00877CB2"/>
    <w:rsid w:val="008803C2"/>
    <w:rsid w:val="008806F9"/>
    <w:rsid w:val="008809AC"/>
    <w:rsid w:val="008810CE"/>
    <w:rsid w:val="00882D7B"/>
    <w:rsid w:val="0088408E"/>
    <w:rsid w:val="0088427E"/>
    <w:rsid w:val="00884E76"/>
    <w:rsid w:val="00885668"/>
    <w:rsid w:val="00886AD8"/>
    <w:rsid w:val="00887B06"/>
    <w:rsid w:val="008916C1"/>
    <w:rsid w:val="0089364E"/>
    <w:rsid w:val="00894A05"/>
    <w:rsid w:val="00894A89"/>
    <w:rsid w:val="00894EC4"/>
    <w:rsid w:val="00894F9E"/>
    <w:rsid w:val="00895433"/>
    <w:rsid w:val="00895591"/>
    <w:rsid w:val="0089725C"/>
    <w:rsid w:val="008975CB"/>
    <w:rsid w:val="0089764E"/>
    <w:rsid w:val="00897B82"/>
    <w:rsid w:val="008A017C"/>
    <w:rsid w:val="008A2A4D"/>
    <w:rsid w:val="008A2E71"/>
    <w:rsid w:val="008A3B73"/>
    <w:rsid w:val="008A48DB"/>
    <w:rsid w:val="008A4C03"/>
    <w:rsid w:val="008A508C"/>
    <w:rsid w:val="008A622F"/>
    <w:rsid w:val="008B13A3"/>
    <w:rsid w:val="008B161F"/>
    <w:rsid w:val="008B1DCC"/>
    <w:rsid w:val="008B20F2"/>
    <w:rsid w:val="008B39DD"/>
    <w:rsid w:val="008B4B54"/>
    <w:rsid w:val="008B4B61"/>
    <w:rsid w:val="008B5388"/>
    <w:rsid w:val="008B6CAA"/>
    <w:rsid w:val="008B7995"/>
    <w:rsid w:val="008C0C21"/>
    <w:rsid w:val="008C1A90"/>
    <w:rsid w:val="008C1C25"/>
    <w:rsid w:val="008C20D3"/>
    <w:rsid w:val="008C2413"/>
    <w:rsid w:val="008C2AF8"/>
    <w:rsid w:val="008C34C4"/>
    <w:rsid w:val="008C3516"/>
    <w:rsid w:val="008C3D67"/>
    <w:rsid w:val="008C4D8C"/>
    <w:rsid w:val="008C4E57"/>
    <w:rsid w:val="008C53FF"/>
    <w:rsid w:val="008C651A"/>
    <w:rsid w:val="008D12B2"/>
    <w:rsid w:val="008D3A75"/>
    <w:rsid w:val="008D433C"/>
    <w:rsid w:val="008D5449"/>
    <w:rsid w:val="008D597E"/>
    <w:rsid w:val="008D5EF1"/>
    <w:rsid w:val="008D6F82"/>
    <w:rsid w:val="008D7310"/>
    <w:rsid w:val="008D7D26"/>
    <w:rsid w:val="008E01E2"/>
    <w:rsid w:val="008E02CE"/>
    <w:rsid w:val="008E07A7"/>
    <w:rsid w:val="008E0F1C"/>
    <w:rsid w:val="008E1A9E"/>
    <w:rsid w:val="008E3235"/>
    <w:rsid w:val="008E577A"/>
    <w:rsid w:val="008E57BC"/>
    <w:rsid w:val="008E6C3C"/>
    <w:rsid w:val="008E72AF"/>
    <w:rsid w:val="008E7635"/>
    <w:rsid w:val="008E787D"/>
    <w:rsid w:val="008E7AA9"/>
    <w:rsid w:val="008F1F4B"/>
    <w:rsid w:val="008F238D"/>
    <w:rsid w:val="008F2720"/>
    <w:rsid w:val="008F31EC"/>
    <w:rsid w:val="008F3815"/>
    <w:rsid w:val="008F4FCF"/>
    <w:rsid w:val="008F54C7"/>
    <w:rsid w:val="008F6200"/>
    <w:rsid w:val="008F729D"/>
    <w:rsid w:val="009007D2"/>
    <w:rsid w:val="00900862"/>
    <w:rsid w:val="00901320"/>
    <w:rsid w:val="00902729"/>
    <w:rsid w:val="00904116"/>
    <w:rsid w:val="009047DB"/>
    <w:rsid w:val="00906B7E"/>
    <w:rsid w:val="00907528"/>
    <w:rsid w:val="00907D8B"/>
    <w:rsid w:val="00910C17"/>
    <w:rsid w:val="00911590"/>
    <w:rsid w:val="00913CDA"/>
    <w:rsid w:val="00914340"/>
    <w:rsid w:val="009145B7"/>
    <w:rsid w:val="00914FA2"/>
    <w:rsid w:val="009151B6"/>
    <w:rsid w:val="0091555C"/>
    <w:rsid w:val="00916444"/>
    <w:rsid w:val="00916AE2"/>
    <w:rsid w:val="00917EA3"/>
    <w:rsid w:val="00917FBF"/>
    <w:rsid w:val="00922FD6"/>
    <w:rsid w:val="00923AD2"/>
    <w:rsid w:val="00923D48"/>
    <w:rsid w:val="0092479D"/>
    <w:rsid w:val="0092570C"/>
    <w:rsid w:val="00926B29"/>
    <w:rsid w:val="00926D6D"/>
    <w:rsid w:val="00926DC9"/>
    <w:rsid w:val="009300C0"/>
    <w:rsid w:val="0093128B"/>
    <w:rsid w:val="00931A62"/>
    <w:rsid w:val="00932CF8"/>
    <w:rsid w:val="009331FE"/>
    <w:rsid w:val="00933735"/>
    <w:rsid w:val="00934A59"/>
    <w:rsid w:val="00934D5F"/>
    <w:rsid w:val="009367E3"/>
    <w:rsid w:val="009378B4"/>
    <w:rsid w:val="00940190"/>
    <w:rsid w:val="00940FB5"/>
    <w:rsid w:val="00941DEB"/>
    <w:rsid w:val="00942A9C"/>
    <w:rsid w:val="0094472D"/>
    <w:rsid w:val="00944F9C"/>
    <w:rsid w:val="009459ED"/>
    <w:rsid w:val="00945B28"/>
    <w:rsid w:val="00945F0F"/>
    <w:rsid w:val="00952689"/>
    <w:rsid w:val="00952C71"/>
    <w:rsid w:val="00952D67"/>
    <w:rsid w:val="00953149"/>
    <w:rsid w:val="0095360B"/>
    <w:rsid w:val="009539C9"/>
    <w:rsid w:val="009547D4"/>
    <w:rsid w:val="00954B83"/>
    <w:rsid w:val="00954C40"/>
    <w:rsid w:val="00954E24"/>
    <w:rsid w:val="00954FAF"/>
    <w:rsid w:val="00956800"/>
    <w:rsid w:val="00956B7E"/>
    <w:rsid w:val="0095729E"/>
    <w:rsid w:val="009579F7"/>
    <w:rsid w:val="00957C8E"/>
    <w:rsid w:val="00960195"/>
    <w:rsid w:val="00960B14"/>
    <w:rsid w:val="00960C4A"/>
    <w:rsid w:val="00961241"/>
    <w:rsid w:val="0096165F"/>
    <w:rsid w:val="00961C9F"/>
    <w:rsid w:val="00962960"/>
    <w:rsid w:val="00963C37"/>
    <w:rsid w:val="0096572B"/>
    <w:rsid w:val="009669BC"/>
    <w:rsid w:val="0097023D"/>
    <w:rsid w:val="0097071C"/>
    <w:rsid w:val="00970E89"/>
    <w:rsid w:val="0097180D"/>
    <w:rsid w:val="00971959"/>
    <w:rsid w:val="0097224C"/>
    <w:rsid w:val="009733C9"/>
    <w:rsid w:val="009743D2"/>
    <w:rsid w:val="00976AC1"/>
    <w:rsid w:val="00977899"/>
    <w:rsid w:val="00977A0D"/>
    <w:rsid w:val="009804B9"/>
    <w:rsid w:val="009826FE"/>
    <w:rsid w:val="009828DF"/>
    <w:rsid w:val="00983A62"/>
    <w:rsid w:val="00983BCE"/>
    <w:rsid w:val="00983F27"/>
    <w:rsid w:val="00984939"/>
    <w:rsid w:val="00984DF5"/>
    <w:rsid w:val="00985552"/>
    <w:rsid w:val="009856E6"/>
    <w:rsid w:val="00985795"/>
    <w:rsid w:val="0098624E"/>
    <w:rsid w:val="009867D0"/>
    <w:rsid w:val="009869AA"/>
    <w:rsid w:val="00987C6B"/>
    <w:rsid w:val="00991183"/>
    <w:rsid w:val="009914D6"/>
    <w:rsid w:val="0099222E"/>
    <w:rsid w:val="00992C78"/>
    <w:rsid w:val="00993A54"/>
    <w:rsid w:val="00996C21"/>
    <w:rsid w:val="00997679"/>
    <w:rsid w:val="00997F00"/>
    <w:rsid w:val="009A0143"/>
    <w:rsid w:val="009A112E"/>
    <w:rsid w:val="009A14A7"/>
    <w:rsid w:val="009A265E"/>
    <w:rsid w:val="009A27C1"/>
    <w:rsid w:val="009A2CA3"/>
    <w:rsid w:val="009A4991"/>
    <w:rsid w:val="009A4ACC"/>
    <w:rsid w:val="009A5A31"/>
    <w:rsid w:val="009A73F1"/>
    <w:rsid w:val="009A796B"/>
    <w:rsid w:val="009B0881"/>
    <w:rsid w:val="009B1E73"/>
    <w:rsid w:val="009B214F"/>
    <w:rsid w:val="009B25F7"/>
    <w:rsid w:val="009B2A89"/>
    <w:rsid w:val="009B3D96"/>
    <w:rsid w:val="009B50F7"/>
    <w:rsid w:val="009B561F"/>
    <w:rsid w:val="009B64C5"/>
    <w:rsid w:val="009B6881"/>
    <w:rsid w:val="009B74D3"/>
    <w:rsid w:val="009C000A"/>
    <w:rsid w:val="009C08F5"/>
    <w:rsid w:val="009C0AEF"/>
    <w:rsid w:val="009C12B1"/>
    <w:rsid w:val="009C12C9"/>
    <w:rsid w:val="009C1300"/>
    <w:rsid w:val="009C1555"/>
    <w:rsid w:val="009C26A6"/>
    <w:rsid w:val="009C2BB8"/>
    <w:rsid w:val="009C2CFC"/>
    <w:rsid w:val="009C39AF"/>
    <w:rsid w:val="009C3B96"/>
    <w:rsid w:val="009C53E0"/>
    <w:rsid w:val="009C6ACF"/>
    <w:rsid w:val="009C6C61"/>
    <w:rsid w:val="009C72CF"/>
    <w:rsid w:val="009D1F8A"/>
    <w:rsid w:val="009D2DD2"/>
    <w:rsid w:val="009D2E44"/>
    <w:rsid w:val="009D303C"/>
    <w:rsid w:val="009D31D6"/>
    <w:rsid w:val="009D31ED"/>
    <w:rsid w:val="009D3B7B"/>
    <w:rsid w:val="009D3D37"/>
    <w:rsid w:val="009D3E34"/>
    <w:rsid w:val="009D3E45"/>
    <w:rsid w:val="009D3F85"/>
    <w:rsid w:val="009D4841"/>
    <w:rsid w:val="009D4CAD"/>
    <w:rsid w:val="009D5795"/>
    <w:rsid w:val="009D57D3"/>
    <w:rsid w:val="009D60D0"/>
    <w:rsid w:val="009D63F1"/>
    <w:rsid w:val="009D6805"/>
    <w:rsid w:val="009D6879"/>
    <w:rsid w:val="009D7285"/>
    <w:rsid w:val="009E169A"/>
    <w:rsid w:val="009E2235"/>
    <w:rsid w:val="009E2319"/>
    <w:rsid w:val="009E277E"/>
    <w:rsid w:val="009E2B06"/>
    <w:rsid w:val="009E41C5"/>
    <w:rsid w:val="009E53F3"/>
    <w:rsid w:val="009E63E0"/>
    <w:rsid w:val="009E6E30"/>
    <w:rsid w:val="009F09A7"/>
    <w:rsid w:val="009F0DAA"/>
    <w:rsid w:val="009F1314"/>
    <w:rsid w:val="009F1315"/>
    <w:rsid w:val="009F1EA6"/>
    <w:rsid w:val="009F229D"/>
    <w:rsid w:val="009F23B6"/>
    <w:rsid w:val="009F29A7"/>
    <w:rsid w:val="009F34B4"/>
    <w:rsid w:val="009F37DC"/>
    <w:rsid w:val="009F3876"/>
    <w:rsid w:val="009F5BA8"/>
    <w:rsid w:val="009F6878"/>
    <w:rsid w:val="009F6CF1"/>
    <w:rsid w:val="009F731E"/>
    <w:rsid w:val="009F792A"/>
    <w:rsid w:val="00A00102"/>
    <w:rsid w:val="00A02206"/>
    <w:rsid w:val="00A030BA"/>
    <w:rsid w:val="00A03C02"/>
    <w:rsid w:val="00A0465F"/>
    <w:rsid w:val="00A048E8"/>
    <w:rsid w:val="00A04CC1"/>
    <w:rsid w:val="00A0542B"/>
    <w:rsid w:val="00A061D7"/>
    <w:rsid w:val="00A06C19"/>
    <w:rsid w:val="00A1003F"/>
    <w:rsid w:val="00A118F9"/>
    <w:rsid w:val="00A121CF"/>
    <w:rsid w:val="00A124C6"/>
    <w:rsid w:val="00A126E0"/>
    <w:rsid w:val="00A145E3"/>
    <w:rsid w:val="00A15035"/>
    <w:rsid w:val="00A16B77"/>
    <w:rsid w:val="00A16D97"/>
    <w:rsid w:val="00A2007D"/>
    <w:rsid w:val="00A20329"/>
    <w:rsid w:val="00A21C87"/>
    <w:rsid w:val="00A2396B"/>
    <w:rsid w:val="00A25ABA"/>
    <w:rsid w:val="00A2710F"/>
    <w:rsid w:val="00A30005"/>
    <w:rsid w:val="00A311DF"/>
    <w:rsid w:val="00A31534"/>
    <w:rsid w:val="00A31696"/>
    <w:rsid w:val="00A33776"/>
    <w:rsid w:val="00A33CE4"/>
    <w:rsid w:val="00A341C5"/>
    <w:rsid w:val="00A34F09"/>
    <w:rsid w:val="00A3644E"/>
    <w:rsid w:val="00A36880"/>
    <w:rsid w:val="00A36B18"/>
    <w:rsid w:val="00A36BC3"/>
    <w:rsid w:val="00A36F8C"/>
    <w:rsid w:val="00A3740A"/>
    <w:rsid w:val="00A37980"/>
    <w:rsid w:val="00A37DA7"/>
    <w:rsid w:val="00A40E5F"/>
    <w:rsid w:val="00A415CA"/>
    <w:rsid w:val="00A41EE3"/>
    <w:rsid w:val="00A4205E"/>
    <w:rsid w:val="00A4568D"/>
    <w:rsid w:val="00A45819"/>
    <w:rsid w:val="00A459A6"/>
    <w:rsid w:val="00A46EF2"/>
    <w:rsid w:val="00A4764F"/>
    <w:rsid w:val="00A4790A"/>
    <w:rsid w:val="00A47AC9"/>
    <w:rsid w:val="00A50588"/>
    <w:rsid w:val="00A51A64"/>
    <w:rsid w:val="00A539B2"/>
    <w:rsid w:val="00A54A88"/>
    <w:rsid w:val="00A553C8"/>
    <w:rsid w:val="00A554DD"/>
    <w:rsid w:val="00A567F8"/>
    <w:rsid w:val="00A56A07"/>
    <w:rsid w:val="00A56FC0"/>
    <w:rsid w:val="00A57013"/>
    <w:rsid w:val="00A57AD9"/>
    <w:rsid w:val="00A602BB"/>
    <w:rsid w:val="00A60713"/>
    <w:rsid w:val="00A62875"/>
    <w:rsid w:val="00A64C53"/>
    <w:rsid w:val="00A64F39"/>
    <w:rsid w:val="00A652F0"/>
    <w:rsid w:val="00A66368"/>
    <w:rsid w:val="00A6655A"/>
    <w:rsid w:val="00A71A98"/>
    <w:rsid w:val="00A7446E"/>
    <w:rsid w:val="00A74CBB"/>
    <w:rsid w:val="00A768C4"/>
    <w:rsid w:val="00A76AA6"/>
    <w:rsid w:val="00A80D01"/>
    <w:rsid w:val="00A81CAB"/>
    <w:rsid w:val="00A8252C"/>
    <w:rsid w:val="00A82A7E"/>
    <w:rsid w:val="00A8311D"/>
    <w:rsid w:val="00A839C4"/>
    <w:rsid w:val="00A83AD3"/>
    <w:rsid w:val="00A84841"/>
    <w:rsid w:val="00A84F50"/>
    <w:rsid w:val="00A85768"/>
    <w:rsid w:val="00A86233"/>
    <w:rsid w:val="00A86982"/>
    <w:rsid w:val="00A87D95"/>
    <w:rsid w:val="00A90907"/>
    <w:rsid w:val="00A90DC5"/>
    <w:rsid w:val="00A91807"/>
    <w:rsid w:val="00A91D84"/>
    <w:rsid w:val="00A92401"/>
    <w:rsid w:val="00A92511"/>
    <w:rsid w:val="00A92E05"/>
    <w:rsid w:val="00A92E50"/>
    <w:rsid w:val="00A9364B"/>
    <w:rsid w:val="00A93802"/>
    <w:rsid w:val="00A94525"/>
    <w:rsid w:val="00A94659"/>
    <w:rsid w:val="00A96587"/>
    <w:rsid w:val="00A974F9"/>
    <w:rsid w:val="00AA109D"/>
    <w:rsid w:val="00AA1EAC"/>
    <w:rsid w:val="00AA1F1C"/>
    <w:rsid w:val="00AA1FD6"/>
    <w:rsid w:val="00AA2A71"/>
    <w:rsid w:val="00AA455C"/>
    <w:rsid w:val="00AA63E6"/>
    <w:rsid w:val="00AA7705"/>
    <w:rsid w:val="00AA7E95"/>
    <w:rsid w:val="00AB1BE9"/>
    <w:rsid w:val="00AB2C1C"/>
    <w:rsid w:val="00AB35BE"/>
    <w:rsid w:val="00AB371C"/>
    <w:rsid w:val="00AB380A"/>
    <w:rsid w:val="00AB4A3A"/>
    <w:rsid w:val="00AB5EAB"/>
    <w:rsid w:val="00AB6747"/>
    <w:rsid w:val="00AB6CC4"/>
    <w:rsid w:val="00AB6D61"/>
    <w:rsid w:val="00AB749B"/>
    <w:rsid w:val="00AC09F8"/>
    <w:rsid w:val="00AC0DC4"/>
    <w:rsid w:val="00AC2C90"/>
    <w:rsid w:val="00AC3AC2"/>
    <w:rsid w:val="00AC3BA0"/>
    <w:rsid w:val="00AC50B8"/>
    <w:rsid w:val="00AC513B"/>
    <w:rsid w:val="00AC5C39"/>
    <w:rsid w:val="00AD2057"/>
    <w:rsid w:val="00AD2A23"/>
    <w:rsid w:val="00AD505E"/>
    <w:rsid w:val="00AD649F"/>
    <w:rsid w:val="00AE0709"/>
    <w:rsid w:val="00AE0B2A"/>
    <w:rsid w:val="00AE2014"/>
    <w:rsid w:val="00AE2B5F"/>
    <w:rsid w:val="00AE2D55"/>
    <w:rsid w:val="00AE300E"/>
    <w:rsid w:val="00AE31C7"/>
    <w:rsid w:val="00AE6817"/>
    <w:rsid w:val="00AE6DCD"/>
    <w:rsid w:val="00AE7044"/>
    <w:rsid w:val="00AE74CE"/>
    <w:rsid w:val="00AE7CD5"/>
    <w:rsid w:val="00AF03C4"/>
    <w:rsid w:val="00AF06A4"/>
    <w:rsid w:val="00AF079E"/>
    <w:rsid w:val="00AF1021"/>
    <w:rsid w:val="00AF25BE"/>
    <w:rsid w:val="00AF4E11"/>
    <w:rsid w:val="00AF62B3"/>
    <w:rsid w:val="00AF6A8A"/>
    <w:rsid w:val="00AF778E"/>
    <w:rsid w:val="00B000BF"/>
    <w:rsid w:val="00B00321"/>
    <w:rsid w:val="00B00A23"/>
    <w:rsid w:val="00B00ADC"/>
    <w:rsid w:val="00B00D01"/>
    <w:rsid w:val="00B00E50"/>
    <w:rsid w:val="00B02017"/>
    <w:rsid w:val="00B022EC"/>
    <w:rsid w:val="00B03E7C"/>
    <w:rsid w:val="00B044BE"/>
    <w:rsid w:val="00B05151"/>
    <w:rsid w:val="00B05267"/>
    <w:rsid w:val="00B07AFF"/>
    <w:rsid w:val="00B10CCA"/>
    <w:rsid w:val="00B1122C"/>
    <w:rsid w:val="00B112E8"/>
    <w:rsid w:val="00B1153D"/>
    <w:rsid w:val="00B119EA"/>
    <w:rsid w:val="00B12F22"/>
    <w:rsid w:val="00B137A8"/>
    <w:rsid w:val="00B147B0"/>
    <w:rsid w:val="00B14A1D"/>
    <w:rsid w:val="00B16B52"/>
    <w:rsid w:val="00B16DF6"/>
    <w:rsid w:val="00B16F2D"/>
    <w:rsid w:val="00B17235"/>
    <w:rsid w:val="00B21DA9"/>
    <w:rsid w:val="00B22CE4"/>
    <w:rsid w:val="00B23512"/>
    <w:rsid w:val="00B24494"/>
    <w:rsid w:val="00B279A8"/>
    <w:rsid w:val="00B27AB3"/>
    <w:rsid w:val="00B27B72"/>
    <w:rsid w:val="00B3050D"/>
    <w:rsid w:val="00B31C75"/>
    <w:rsid w:val="00B31E6E"/>
    <w:rsid w:val="00B31F6E"/>
    <w:rsid w:val="00B32357"/>
    <w:rsid w:val="00B3259F"/>
    <w:rsid w:val="00B34E3E"/>
    <w:rsid w:val="00B3500A"/>
    <w:rsid w:val="00B35726"/>
    <w:rsid w:val="00B36F9E"/>
    <w:rsid w:val="00B371E2"/>
    <w:rsid w:val="00B37CB8"/>
    <w:rsid w:val="00B402EC"/>
    <w:rsid w:val="00B4155C"/>
    <w:rsid w:val="00B41EFE"/>
    <w:rsid w:val="00B41FCB"/>
    <w:rsid w:val="00B430AE"/>
    <w:rsid w:val="00B43DD2"/>
    <w:rsid w:val="00B45897"/>
    <w:rsid w:val="00B46CEF"/>
    <w:rsid w:val="00B47322"/>
    <w:rsid w:val="00B505D1"/>
    <w:rsid w:val="00B50E3E"/>
    <w:rsid w:val="00B512EE"/>
    <w:rsid w:val="00B5170F"/>
    <w:rsid w:val="00B5186B"/>
    <w:rsid w:val="00B52055"/>
    <w:rsid w:val="00B52445"/>
    <w:rsid w:val="00B527FA"/>
    <w:rsid w:val="00B53C6E"/>
    <w:rsid w:val="00B551C5"/>
    <w:rsid w:val="00B60EB8"/>
    <w:rsid w:val="00B60FB3"/>
    <w:rsid w:val="00B611C7"/>
    <w:rsid w:val="00B63257"/>
    <w:rsid w:val="00B637F9"/>
    <w:rsid w:val="00B63DB6"/>
    <w:rsid w:val="00B64EB3"/>
    <w:rsid w:val="00B658B5"/>
    <w:rsid w:val="00B65CDD"/>
    <w:rsid w:val="00B6634F"/>
    <w:rsid w:val="00B6645A"/>
    <w:rsid w:val="00B66B0F"/>
    <w:rsid w:val="00B7003D"/>
    <w:rsid w:val="00B70B9C"/>
    <w:rsid w:val="00B7202F"/>
    <w:rsid w:val="00B728F8"/>
    <w:rsid w:val="00B72A9D"/>
    <w:rsid w:val="00B72DA7"/>
    <w:rsid w:val="00B72DEA"/>
    <w:rsid w:val="00B734B0"/>
    <w:rsid w:val="00B76F46"/>
    <w:rsid w:val="00B80D23"/>
    <w:rsid w:val="00B814F3"/>
    <w:rsid w:val="00B81933"/>
    <w:rsid w:val="00B82B87"/>
    <w:rsid w:val="00B8393F"/>
    <w:rsid w:val="00B839ED"/>
    <w:rsid w:val="00B84097"/>
    <w:rsid w:val="00B84527"/>
    <w:rsid w:val="00B85DC2"/>
    <w:rsid w:val="00B85F08"/>
    <w:rsid w:val="00B865EA"/>
    <w:rsid w:val="00B866E9"/>
    <w:rsid w:val="00B86738"/>
    <w:rsid w:val="00B86A18"/>
    <w:rsid w:val="00B87190"/>
    <w:rsid w:val="00B878A1"/>
    <w:rsid w:val="00B91F0A"/>
    <w:rsid w:val="00B938BE"/>
    <w:rsid w:val="00B94104"/>
    <w:rsid w:val="00B94D49"/>
    <w:rsid w:val="00B95E68"/>
    <w:rsid w:val="00B9626E"/>
    <w:rsid w:val="00B964F5"/>
    <w:rsid w:val="00B96E90"/>
    <w:rsid w:val="00BA029A"/>
    <w:rsid w:val="00BA0BA0"/>
    <w:rsid w:val="00BA133A"/>
    <w:rsid w:val="00BA2CA3"/>
    <w:rsid w:val="00BA3E32"/>
    <w:rsid w:val="00BA50C9"/>
    <w:rsid w:val="00BA5E90"/>
    <w:rsid w:val="00BA5FE8"/>
    <w:rsid w:val="00BA64E1"/>
    <w:rsid w:val="00BA72CE"/>
    <w:rsid w:val="00BB1A11"/>
    <w:rsid w:val="00BB1B13"/>
    <w:rsid w:val="00BB20EA"/>
    <w:rsid w:val="00BB33EC"/>
    <w:rsid w:val="00BB34D0"/>
    <w:rsid w:val="00BB5838"/>
    <w:rsid w:val="00BB5847"/>
    <w:rsid w:val="00BB58EC"/>
    <w:rsid w:val="00BB58EE"/>
    <w:rsid w:val="00BB70B1"/>
    <w:rsid w:val="00BC13DD"/>
    <w:rsid w:val="00BC15ED"/>
    <w:rsid w:val="00BC1ECB"/>
    <w:rsid w:val="00BC2098"/>
    <w:rsid w:val="00BC2A97"/>
    <w:rsid w:val="00BC2CE6"/>
    <w:rsid w:val="00BC2E18"/>
    <w:rsid w:val="00BC3C2E"/>
    <w:rsid w:val="00BC3FA5"/>
    <w:rsid w:val="00BC416C"/>
    <w:rsid w:val="00BC4ECB"/>
    <w:rsid w:val="00BC581D"/>
    <w:rsid w:val="00BC5DC8"/>
    <w:rsid w:val="00BC7245"/>
    <w:rsid w:val="00BC77D1"/>
    <w:rsid w:val="00BD0BB6"/>
    <w:rsid w:val="00BD0D24"/>
    <w:rsid w:val="00BD10E5"/>
    <w:rsid w:val="00BD19D6"/>
    <w:rsid w:val="00BD229C"/>
    <w:rsid w:val="00BD231C"/>
    <w:rsid w:val="00BD2D41"/>
    <w:rsid w:val="00BD3572"/>
    <w:rsid w:val="00BD47A0"/>
    <w:rsid w:val="00BD4C36"/>
    <w:rsid w:val="00BD6EF8"/>
    <w:rsid w:val="00BD780D"/>
    <w:rsid w:val="00BE08AD"/>
    <w:rsid w:val="00BE0FA4"/>
    <w:rsid w:val="00BE14E4"/>
    <w:rsid w:val="00BE18B4"/>
    <w:rsid w:val="00BE1EFE"/>
    <w:rsid w:val="00BE2590"/>
    <w:rsid w:val="00BE2F29"/>
    <w:rsid w:val="00BE31E8"/>
    <w:rsid w:val="00BE3759"/>
    <w:rsid w:val="00BE54B1"/>
    <w:rsid w:val="00BE5543"/>
    <w:rsid w:val="00BE55C4"/>
    <w:rsid w:val="00BE56BA"/>
    <w:rsid w:val="00BE6582"/>
    <w:rsid w:val="00BE65E8"/>
    <w:rsid w:val="00BE6608"/>
    <w:rsid w:val="00BE72D3"/>
    <w:rsid w:val="00BE7514"/>
    <w:rsid w:val="00BF03F2"/>
    <w:rsid w:val="00BF0596"/>
    <w:rsid w:val="00BF059E"/>
    <w:rsid w:val="00BF1737"/>
    <w:rsid w:val="00BF2359"/>
    <w:rsid w:val="00BF2709"/>
    <w:rsid w:val="00BF3FD5"/>
    <w:rsid w:val="00BF5359"/>
    <w:rsid w:val="00BF68A0"/>
    <w:rsid w:val="00BF78C8"/>
    <w:rsid w:val="00BF7E5A"/>
    <w:rsid w:val="00C0187A"/>
    <w:rsid w:val="00C01A51"/>
    <w:rsid w:val="00C02AC7"/>
    <w:rsid w:val="00C03EEF"/>
    <w:rsid w:val="00C0564A"/>
    <w:rsid w:val="00C05916"/>
    <w:rsid w:val="00C06FFF"/>
    <w:rsid w:val="00C073F7"/>
    <w:rsid w:val="00C1005E"/>
    <w:rsid w:val="00C10B0F"/>
    <w:rsid w:val="00C11215"/>
    <w:rsid w:val="00C112E7"/>
    <w:rsid w:val="00C116E5"/>
    <w:rsid w:val="00C12687"/>
    <w:rsid w:val="00C129DB"/>
    <w:rsid w:val="00C12BD7"/>
    <w:rsid w:val="00C137C1"/>
    <w:rsid w:val="00C13F93"/>
    <w:rsid w:val="00C14F2C"/>
    <w:rsid w:val="00C153DC"/>
    <w:rsid w:val="00C16EAC"/>
    <w:rsid w:val="00C1710C"/>
    <w:rsid w:val="00C1785A"/>
    <w:rsid w:val="00C17E7A"/>
    <w:rsid w:val="00C20269"/>
    <w:rsid w:val="00C20A81"/>
    <w:rsid w:val="00C23AC0"/>
    <w:rsid w:val="00C2426C"/>
    <w:rsid w:val="00C25E57"/>
    <w:rsid w:val="00C26E05"/>
    <w:rsid w:val="00C27595"/>
    <w:rsid w:val="00C27BCD"/>
    <w:rsid w:val="00C27D79"/>
    <w:rsid w:val="00C31C41"/>
    <w:rsid w:val="00C32102"/>
    <w:rsid w:val="00C32A51"/>
    <w:rsid w:val="00C3329B"/>
    <w:rsid w:val="00C33EA6"/>
    <w:rsid w:val="00C36E5B"/>
    <w:rsid w:val="00C3783A"/>
    <w:rsid w:val="00C40361"/>
    <w:rsid w:val="00C405E8"/>
    <w:rsid w:val="00C40A29"/>
    <w:rsid w:val="00C40CD4"/>
    <w:rsid w:val="00C40D74"/>
    <w:rsid w:val="00C441C2"/>
    <w:rsid w:val="00C44429"/>
    <w:rsid w:val="00C44C8E"/>
    <w:rsid w:val="00C44E78"/>
    <w:rsid w:val="00C451ED"/>
    <w:rsid w:val="00C45292"/>
    <w:rsid w:val="00C46648"/>
    <w:rsid w:val="00C466EC"/>
    <w:rsid w:val="00C4717A"/>
    <w:rsid w:val="00C4771D"/>
    <w:rsid w:val="00C477A6"/>
    <w:rsid w:val="00C47801"/>
    <w:rsid w:val="00C51271"/>
    <w:rsid w:val="00C51B5B"/>
    <w:rsid w:val="00C51D96"/>
    <w:rsid w:val="00C5246A"/>
    <w:rsid w:val="00C53FE2"/>
    <w:rsid w:val="00C569EF"/>
    <w:rsid w:val="00C56A18"/>
    <w:rsid w:val="00C56F76"/>
    <w:rsid w:val="00C573E8"/>
    <w:rsid w:val="00C6014F"/>
    <w:rsid w:val="00C61372"/>
    <w:rsid w:val="00C61D79"/>
    <w:rsid w:val="00C620D1"/>
    <w:rsid w:val="00C6329E"/>
    <w:rsid w:val="00C635E9"/>
    <w:rsid w:val="00C63CBE"/>
    <w:rsid w:val="00C640D0"/>
    <w:rsid w:val="00C643CC"/>
    <w:rsid w:val="00C66D8E"/>
    <w:rsid w:val="00C67978"/>
    <w:rsid w:val="00C67A61"/>
    <w:rsid w:val="00C67AB1"/>
    <w:rsid w:val="00C67CF3"/>
    <w:rsid w:val="00C67EB2"/>
    <w:rsid w:val="00C70B6B"/>
    <w:rsid w:val="00C70D6E"/>
    <w:rsid w:val="00C725CF"/>
    <w:rsid w:val="00C7270B"/>
    <w:rsid w:val="00C72B48"/>
    <w:rsid w:val="00C72EC3"/>
    <w:rsid w:val="00C73257"/>
    <w:rsid w:val="00C7356A"/>
    <w:rsid w:val="00C736E6"/>
    <w:rsid w:val="00C747E9"/>
    <w:rsid w:val="00C756AA"/>
    <w:rsid w:val="00C769C3"/>
    <w:rsid w:val="00C77BD3"/>
    <w:rsid w:val="00C80101"/>
    <w:rsid w:val="00C825B4"/>
    <w:rsid w:val="00C82E69"/>
    <w:rsid w:val="00C82FF5"/>
    <w:rsid w:val="00C831D7"/>
    <w:rsid w:val="00C831E7"/>
    <w:rsid w:val="00C83E37"/>
    <w:rsid w:val="00C846D3"/>
    <w:rsid w:val="00C8491D"/>
    <w:rsid w:val="00C858A7"/>
    <w:rsid w:val="00C859F7"/>
    <w:rsid w:val="00C87331"/>
    <w:rsid w:val="00C90E6C"/>
    <w:rsid w:val="00C911E8"/>
    <w:rsid w:val="00C91C95"/>
    <w:rsid w:val="00C91DB4"/>
    <w:rsid w:val="00C91F86"/>
    <w:rsid w:val="00C92F29"/>
    <w:rsid w:val="00C93066"/>
    <w:rsid w:val="00C9320A"/>
    <w:rsid w:val="00C9401D"/>
    <w:rsid w:val="00C944BF"/>
    <w:rsid w:val="00C95F88"/>
    <w:rsid w:val="00C963A4"/>
    <w:rsid w:val="00C96CCE"/>
    <w:rsid w:val="00CA0899"/>
    <w:rsid w:val="00CA1B2C"/>
    <w:rsid w:val="00CA1F28"/>
    <w:rsid w:val="00CA2640"/>
    <w:rsid w:val="00CA3188"/>
    <w:rsid w:val="00CA390E"/>
    <w:rsid w:val="00CA3DCD"/>
    <w:rsid w:val="00CA4324"/>
    <w:rsid w:val="00CA53AC"/>
    <w:rsid w:val="00CA550F"/>
    <w:rsid w:val="00CA5FCB"/>
    <w:rsid w:val="00CA64F2"/>
    <w:rsid w:val="00CA6CA7"/>
    <w:rsid w:val="00CA7316"/>
    <w:rsid w:val="00CA7C2C"/>
    <w:rsid w:val="00CB0D8A"/>
    <w:rsid w:val="00CB16C3"/>
    <w:rsid w:val="00CB2CB2"/>
    <w:rsid w:val="00CB347D"/>
    <w:rsid w:val="00CB40CC"/>
    <w:rsid w:val="00CB43B6"/>
    <w:rsid w:val="00CB4512"/>
    <w:rsid w:val="00CB47EA"/>
    <w:rsid w:val="00CB50BC"/>
    <w:rsid w:val="00CB737F"/>
    <w:rsid w:val="00CB7691"/>
    <w:rsid w:val="00CC1183"/>
    <w:rsid w:val="00CC1725"/>
    <w:rsid w:val="00CC2E4F"/>
    <w:rsid w:val="00CC4426"/>
    <w:rsid w:val="00CC58FC"/>
    <w:rsid w:val="00CC6626"/>
    <w:rsid w:val="00CC6F27"/>
    <w:rsid w:val="00CC719C"/>
    <w:rsid w:val="00CD0613"/>
    <w:rsid w:val="00CD0FF3"/>
    <w:rsid w:val="00CD11C2"/>
    <w:rsid w:val="00CD3C13"/>
    <w:rsid w:val="00CD577A"/>
    <w:rsid w:val="00CD6580"/>
    <w:rsid w:val="00CE0000"/>
    <w:rsid w:val="00CE3418"/>
    <w:rsid w:val="00CE62FA"/>
    <w:rsid w:val="00CE66E0"/>
    <w:rsid w:val="00CF1B42"/>
    <w:rsid w:val="00CF1E5D"/>
    <w:rsid w:val="00CF398A"/>
    <w:rsid w:val="00CF46D5"/>
    <w:rsid w:val="00CF4BDF"/>
    <w:rsid w:val="00CF4E9C"/>
    <w:rsid w:val="00CF58BB"/>
    <w:rsid w:val="00CF6850"/>
    <w:rsid w:val="00CF75C3"/>
    <w:rsid w:val="00CF7D93"/>
    <w:rsid w:val="00D006E4"/>
    <w:rsid w:val="00D007C7"/>
    <w:rsid w:val="00D0105F"/>
    <w:rsid w:val="00D01E21"/>
    <w:rsid w:val="00D027D8"/>
    <w:rsid w:val="00D030CF"/>
    <w:rsid w:val="00D034A1"/>
    <w:rsid w:val="00D0484C"/>
    <w:rsid w:val="00D05895"/>
    <w:rsid w:val="00D06815"/>
    <w:rsid w:val="00D1002B"/>
    <w:rsid w:val="00D10EE1"/>
    <w:rsid w:val="00D11349"/>
    <w:rsid w:val="00D115A0"/>
    <w:rsid w:val="00D13D83"/>
    <w:rsid w:val="00D146FE"/>
    <w:rsid w:val="00D14B05"/>
    <w:rsid w:val="00D14C5D"/>
    <w:rsid w:val="00D15B1D"/>
    <w:rsid w:val="00D15C4A"/>
    <w:rsid w:val="00D15E16"/>
    <w:rsid w:val="00D178EC"/>
    <w:rsid w:val="00D17C57"/>
    <w:rsid w:val="00D22848"/>
    <w:rsid w:val="00D238C1"/>
    <w:rsid w:val="00D23F58"/>
    <w:rsid w:val="00D25C91"/>
    <w:rsid w:val="00D25F0B"/>
    <w:rsid w:val="00D25F99"/>
    <w:rsid w:val="00D274CD"/>
    <w:rsid w:val="00D2762A"/>
    <w:rsid w:val="00D27924"/>
    <w:rsid w:val="00D32EC7"/>
    <w:rsid w:val="00D34F15"/>
    <w:rsid w:val="00D3679D"/>
    <w:rsid w:val="00D36AD2"/>
    <w:rsid w:val="00D371BA"/>
    <w:rsid w:val="00D377F0"/>
    <w:rsid w:val="00D403F1"/>
    <w:rsid w:val="00D435C6"/>
    <w:rsid w:val="00D43EB2"/>
    <w:rsid w:val="00D4453F"/>
    <w:rsid w:val="00D455C4"/>
    <w:rsid w:val="00D45FAC"/>
    <w:rsid w:val="00D46035"/>
    <w:rsid w:val="00D471BD"/>
    <w:rsid w:val="00D47353"/>
    <w:rsid w:val="00D52244"/>
    <w:rsid w:val="00D537D8"/>
    <w:rsid w:val="00D53B31"/>
    <w:rsid w:val="00D55584"/>
    <w:rsid w:val="00D56474"/>
    <w:rsid w:val="00D56611"/>
    <w:rsid w:val="00D5663F"/>
    <w:rsid w:val="00D56984"/>
    <w:rsid w:val="00D572D8"/>
    <w:rsid w:val="00D60DFC"/>
    <w:rsid w:val="00D61A29"/>
    <w:rsid w:val="00D623EC"/>
    <w:rsid w:val="00D6371A"/>
    <w:rsid w:val="00D6620D"/>
    <w:rsid w:val="00D66D80"/>
    <w:rsid w:val="00D67AB1"/>
    <w:rsid w:val="00D719DF"/>
    <w:rsid w:val="00D71C40"/>
    <w:rsid w:val="00D72B04"/>
    <w:rsid w:val="00D72BD4"/>
    <w:rsid w:val="00D72D7B"/>
    <w:rsid w:val="00D739E3"/>
    <w:rsid w:val="00D73DDB"/>
    <w:rsid w:val="00D747D8"/>
    <w:rsid w:val="00D74AD8"/>
    <w:rsid w:val="00D74C40"/>
    <w:rsid w:val="00D75BB7"/>
    <w:rsid w:val="00D75F65"/>
    <w:rsid w:val="00D77AF4"/>
    <w:rsid w:val="00D806C7"/>
    <w:rsid w:val="00D817AB"/>
    <w:rsid w:val="00D81FCD"/>
    <w:rsid w:val="00D8267D"/>
    <w:rsid w:val="00D82F42"/>
    <w:rsid w:val="00D83656"/>
    <w:rsid w:val="00D836DB"/>
    <w:rsid w:val="00D85AA8"/>
    <w:rsid w:val="00D87243"/>
    <w:rsid w:val="00D906FD"/>
    <w:rsid w:val="00D91153"/>
    <w:rsid w:val="00D911BD"/>
    <w:rsid w:val="00D918AC"/>
    <w:rsid w:val="00D919A1"/>
    <w:rsid w:val="00D941DF"/>
    <w:rsid w:val="00D951AE"/>
    <w:rsid w:val="00D95CEC"/>
    <w:rsid w:val="00D96449"/>
    <w:rsid w:val="00D96D97"/>
    <w:rsid w:val="00D96E44"/>
    <w:rsid w:val="00D97112"/>
    <w:rsid w:val="00D97171"/>
    <w:rsid w:val="00DA0867"/>
    <w:rsid w:val="00DA09F7"/>
    <w:rsid w:val="00DA1623"/>
    <w:rsid w:val="00DA1FC0"/>
    <w:rsid w:val="00DA2E5F"/>
    <w:rsid w:val="00DA3F69"/>
    <w:rsid w:val="00DA48C4"/>
    <w:rsid w:val="00DA50A1"/>
    <w:rsid w:val="00DA50B0"/>
    <w:rsid w:val="00DA5AAD"/>
    <w:rsid w:val="00DA5BFB"/>
    <w:rsid w:val="00DA6D0E"/>
    <w:rsid w:val="00DA752B"/>
    <w:rsid w:val="00DB1AD2"/>
    <w:rsid w:val="00DB1C69"/>
    <w:rsid w:val="00DB3687"/>
    <w:rsid w:val="00DB43BC"/>
    <w:rsid w:val="00DB52AE"/>
    <w:rsid w:val="00DB544F"/>
    <w:rsid w:val="00DB57B7"/>
    <w:rsid w:val="00DB6FF1"/>
    <w:rsid w:val="00DB7A3D"/>
    <w:rsid w:val="00DB7BFF"/>
    <w:rsid w:val="00DC1447"/>
    <w:rsid w:val="00DC1AAC"/>
    <w:rsid w:val="00DC2B39"/>
    <w:rsid w:val="00DC2F88"/>
    <w:rsid w:val="00DC2FB6"/>
    <w:rsid w:val="00DC3224"/>
    <w:rsid w:val="00DC3B6B"/>
    <w:rsid w:val="00DC4382"/>
    <w:rsid w:val="00DC47DC"/>
    <w:rsid w:val="00DC60D2"/>
    <w:rsid w:val="00DC6265"/>
    <w:rsid w:val="00DC67F7"/>
    <w:rsid w:val="00DC6DDD"/>
    <w:rsid w:val="00DC7AD6"/>
    <w:rsid w:val="00DD0484"/>
    <w:rsid w:val="00DD08A6"/>
    <w:rsid w:val="00DD15FF"/>
    <w:rsid w:val="00DD162D"/>
    <w:rsid w:val="00DD24B6"/>
    <w:rsid w:val="00DD2871"/>
    <w:rsid w:val="00DD2AE7"/>
    <w:rsid w:val="00DD459F"/>
    <w:rsid w:val="00DD4F6F"/>
    <w:rsid w:val="00DD5686"/>
    <w:rsid w:val="00DD5BD1"/>
    <w:rsid w:val="00DD6128"/>
    <w:rsid w:val="00DD6A3B"/>
    <w:rsid w:val="00DD7B4B"/>
    <w:rsid w:val="00DD7D80"/>
    <w:rsid w:val="00DE3318"/>
    <w:rsid w:val="00DE3617"/>
    <w:rsid w:val="00DE3E1E"/>
    <w:rsid w:val="00DE5B33"/>
    <w:rsid w:val="00DE6702"/>
    <w:rsid w:val="00DE7D81"/>
    <w:rsid w:val="00DF0156"/>
    <w:rsid w:val="00DF05F0"/>
    <w:rsid w:val="00DF086A"/>
    <w:rsid w:val="00DF0EAF"/>
    <w:rsid w:val="00DF1422"/>
    <w:rsid w:val="00DF29AB"/>
    <w:rsid w:val="00DF2B54"/>
    <w:rsid w:val="00DF3720"/>
    <w:rsid w:val="00DF396E"/>
    <w:rsid w:val="00DF3E5A"/>
    <w:rsid w:val="00DF4909"/>
    <w:rsid w:val="00DF58FB"/>
    <w:rsid w:val="00E00A36"/>
    <w:rsid w:val="00E01A38"/>
    <w:rsid w:val="00E02531"/>
    <w:rsid w:val="00E02728"/>
    <w:rsid w:val="00E02B29"/>
    <w:rsid w:val="00E04478"/>
    <w:rsid w:val="00E0449C"/>
    <w:rsid w:val="00E05A70"/>
    <w:rsid w:val="00E06C3D"/>
    <w:rsid w:val="00E06FA8"/>
    <w:rsid w:val="00E0746B"/>
    <w:rsid w:val="00E1122F"/>
    <w:rsid w:val="00E12681"/>
    <w:rsid w:val="00E128F0"/>
    <w:rsid w:val="00E12AFB"/>
    <w:rsid w:val="00E131DB"/>
    <w:rsid w:val="00E14647"/>
    <w:rsid w:val="00E14C17"/>
    <w:rsid w:val="00E16823"/>
    <w:rsid w:val="00E20731"/>
    <w:rsid w:val="00E20B7F"/>
    <w:rsid w:val="00E215DC"/>
    <w:rsid w:val="00E222A6"/>
    <w:rsid w:val="00E22634"/>
    <w:rsid w:val="00E233D2"/>
    <w:rsid w:val="00E247CC"/>
    <w:rsid w:val="00E24A5C"/>
    <w:rsid w:val="00E25023"/>
    <w:rsid w:val="00E2583A"/>
    <w:rsid w:val="00E32A1A"/>
    <w:rsid w:val="00E33228"/>
    <w:rsid w:val="00E33F10"/>
    <w:rsid w:val="00E345BE"/>
    <w:rsid w:val="00E35D25"/>
    <w:rsid w:val="00E368F3"/>
    <w:rsid w:val="00E374EF"/>
    <w:rsid w:val="00E4154B"/>
    <w:rsid w:val="00E41A74"/>
    <w:rsid w:val="00E41A9A"/>
    <w:rsid w:val="00E41DC3"/>
    <w:rsid w:val="00E42C1B"/>
    <w:rsid w:val="00E42F99"/>
    <w:rsid w:val="00E4458C"/>
    <w:rsid w:val="00E46307"/>
    <w:rsid w:val="00E47051"/>
    <w:rsid w:val="00E5001A"/>
    <w:rsid w:val="00E50C00"/>
    <w:rsid w:val="00E51794"/>
    <w:rsid w:val="00E52014"/>
    <w:rsid w:val="00E5247E"/>
    <w:rsid w:val="00E52F5C"/>
    <w:rsid w:val="00E5370C"/>
    <w:rsid w:val="00E5384B"/>
    <w:rsid w:val="00E54446"/>
    <w:rsid w:val="00E55C49"/>
    <w:rsid w:val="00E56054"/>
    <w:rsid w:val="00E56D9F"/>
    <w:rsid w:val="00E572EF"/>
    <w:rsid w:val="00E60F44"/>
    <w:rsid w:val="00E61046"/>
    <w:rsid w:val="00E616BE"/>
    <w:rsid w:val="00E6186E"/>
    <w:rsid w:val="00E61A03"/>
    <w:rsid w:val="00E61F55"/>
    <w:rsid w:val="00E62659"/>
    <w:rsid w:val="00E64842"/>
    <w:rsid w:val="00E66705"/>
    <w:rsid w:val="00E6673F"/>
    <w:rsid w:val="00E67EAE"/>
    <w:rsid w:val="00E722D8"/>
    <w:rsid w:val="00E73206"/>
    <w:rsid w:val="00E73BA2"/>
    <w:rsid w:val="00E740AA"/>
    <w:rsid w:val="00E74A3C"/>
    <w:rsid w:val="00E751AB"/>
    <w:rsid w:val="00E80667"/>
    <w:rsid w:val="00E81023"/>
    <w:rsid w:val="00E81E05"/>
    <w:rsid w:val="00E83363"/>
    <w:rsid w:val="00E834B8"/>
    <w:rsid w:val="00E84F72"/>
    <w:rsid w:val="00E85ACD"/>
    <w:rsid w:val="00E85F32"/>
    <w:rsid w:val="00E871F6"/>
    <w:rsid w:val="00E87DB2"/>
    <w:rsid w:val="00E90278"/>
    <w:rsid w:val="00E926FB"/>
    <w:rsid w:val="00E928B1"/>
    <w:rsid w:val="00E92B85"/>
    <w:rsid w:val="00E92FDB"/>
    <w:rsid w:val="00E932A9"/>
    <w:rsid w:val="00E93B96"/>
    <w:rsid w:val="00E93E47"/>
    <w:rsid w:val="00E94F80"/>
    <w:rsid w:val="00E95104"/>
    <w:rsid w:val="00E95C4C"/>
    <w:rsid w:val="00E95FBB"/>
    <w:rsid w:val="00E965DB"/>
    <w:rsid w:val="00E967B2"/>
    <w:rsid w:val="00EA00EF"/>
    <w:rsid w:val="00EA0503"/>
    <w:rsid w:val="00EA05FD"/>
    <w:rsid w:val="00EA0E99"/>
    <w:rsid w:val="00EA17DA"/>
    <w:rsid w:val="00EA1FCF"/>
    <w:rsid w:val="00EA2E89"/>
    <w:rsid w:val="00EA55C0"/>
    <w:rsid w:val="00EA73E0"/>
    <w:rsid w:val="00EA7583"/>
    <w:rsid w:val="00EA7784"/>
    <w:rsid w:val="00EB0107"/>
    <w:rsid w:val="00EB2856"/>
    <w:rsid w:val="00EB4907"/>
    <w:rsid w:val="00EB6087"/>
    <w:rsid w:val="00EB6ACB"/>
    <w:rsid w:val="00EC0CD9"/>
    <w:rsid w:val="00EC3C29"/>
    <w:rsid w:val="00EC4E8A"/>
    <w:rsid w:val="00EC63B8"/>
    <w:rsid w:val="00EC690F"/>
    <w:rsid w:val="00EC6BFF"/>
    <w:rsid w:val="00ED0743"/>
    <w:rsid w:val="00ED17FE"/>
    <w:rsid w:val="00ED1D13"/>
    <w:rsid w:val="00ED20F1"/>
    <w:rsid w:val="00ED27D3"/>
    <w:rsid w:val="00ED404A"/>
    <w:rsid w:val="00ED554E"/>
    <w:rsid w:val="00ED55EE"/>
    <w:rsid w:val="00ED6892"/>
    <w:rsid w:val="00ED73BB"/>
    <w:rsid w:val="00ED7C4A"/>
    <w:rsid w:val="00ED7DC6"/>
    <w:rsid w:val="00EE03F4"/>
    <w:rsid w:val="00EE16DD"/>
    <w:rsid w:val="00EE1B3E"/>
    <w:rsid w:val="00EE3821"/>
    <w:rsid w:val="00EE3C18"/>
    <w:rsid w:val="00EE3E27"/>
    <w:rsid w:val="00EE40B7"/>
    <w:rsid w:val="00EE41DF"/>
    <w:rsid w:val="00EE560C"/>
    <w:rsid w:val="00EE6732"/>
    <w:rsid w:val="00EE7146"/>
    <w:rsid w:val="00EE7C56"/>
    <w:rsid w:val="00EF0057"/>
    <w:rsid w:val="00EF253D"/>
    <w:rsid w:val="00EF2C62"/>
    <w:rsid w:val="00EF30A9"/>
    <w:rsid w:val="00EF31F4"/>
    <w:rsid w:val="00EF3A40"/>
    <w:rsid w:val="00EF3FC0"/>
    <w:rsid w:val="00EF44B9"/>
    <w:rsid w:val="00EF49C9"/>
    <w:rsid w:val="00EF567A"/>
    <w:rsid w:val="00EF7F88"/>
    <w:rsid w:val="00F0103D"/>
    <w:rsid w:val="00F010EA"/>
    <w:rsid w:val="00F022CE"/>
    <w:rsid w:val="00F02765"/>
    <w:rsid w:val="00F02ADF"/>
    <w:rsid w:val="00F02E52"/>
    <w:rsid w:val="00F043AB"/>
    <w:rsid w:val="00F0516A"/>
    <w:rsid w:val="00F051B5"/>
    <w:rsid w:val="00F0524B"/>
    <w:rsid w:val="00F054A4"/>
    <w:rsid w:val="00F055D5"/>
    <w:rsid w:val="00F05E14"/>
    <w:rsid w:val="00F05EE3"/>
    <w:rsid w:val="00F0708C"/>
    <w:rsid w:val="00F07295"/>
    <w:rsid w:val="00F10828"/>
    <w:rsid w:val="00F12400"/>
    <w:rsid w:val="00F12706"/>
    <w:rsid w:val="00F13563"/>
    <w:rsid w:val="00F13D02"/>
    <w:rsid w:val="00F1404B"/>
    <w:rsid w:val="00F153A8"/>
    <w:rsid w:val="00F15462"/>
    <w:rsid w:val="00F1598C"/>
    <w:rsid w:val="00F1768B"/>
    <w:rsid w:val="00F20436"/>
    <w:rsid w:val="00F21D28"/>
    <w:rsid w:val="00F22B35"/>
    <w:rsid w:val="00F2486C"/>
    <w:rsid w:val="00F24FC8"/>
    <w:rsid w:val="00F27547"/>
    <w:rsid w:val="00F305DE"/>
    <w:rsid w:val="00F307CF"/>
    <w:rsid w:val="00F311C9"/>
    <w:rsid w:val="00F34680"/>
    <w:rsid w:val="00F34F4B"/>
    <w:rsid w:val="00F35EF4"/>
    <w:rsid w:val="00F36C4A"/>
    <w:rsid w:val="00F36F2C"/>
    <w:rsid w:val="00F37E66"/>
    <w:rsid w:val="00F40373"/>
    <w:rsid w:val="00F4067D"/>
    <w:rsid w:val="00F406C0"/>
    <w:rsid w:val="00F40867"/>
    <w:rsid w:val="00F40ADB"/>
    <w:rsid w:val="00F40C9C"/>
    <w:rsid w:val="00F40FB9"/>
    <w:rsid w:val="00F423DE"/>
    <w:rsid w:val="00F425A4"/>
    <w:rsid w:val="00F431A5"/>
    <w:rsid w:val="00F44E88"/>
    <w:rsid w:val="00F44EE6"/>
    <w:rsid w:val="00F455E6"/>
    <w:rsid w:val="00F462C1"/>
    <w:rsid w:val="00F468DC"/>
    <w:rsid w:val="00F47840"/>
    <w:rsid w:val="00F479EE"/>
    <w:rsid w:val="00F5018F"/>
    <w:rsid w:val="00F50D04"/>
    <w:rsid w:val="00F5111C"/>
    <w:rsid w:val="00F51565"/>
    <w:rsid w:val="00F52CA2"/>
    <w:rsid w:val="00F530D3"/>
    <w:rsid w:val="00F53ED6"/>
    <w:rsid w:val="00F54ECD"/>
    <w:rsid w:val="00F55143"/>
    <w:rsid w:val="00F55565"/>
    <w:rsid w:val="00F561C2"/>
    <w:rsid w:val="00F56B76"/>
    <w:rsid w:val="00F57698"/>
    <w:rsid w:val="00F6077C"/>
    <w:rsid w:val="00F60BDF"/>
    <w:rsid w:val="00F60DA7"/>
    <w:rsid w:val="00F60DA8"/>
    <w:rsid w:val="00F614F8"/>
    <w:rsid w:val="00F62AFF"/>
    <w:rsid w:val="00F62ECC"/>
    <w:rsid w:val="00F6324B"/>
    <w:rsid w:val="00F6498E"/>
    <w:rsid w:val="00F6538A"/>
    <w:rsid w:val="00F65D8B"/>
    <w:rsid w:val="00F65DD2"/>
    <w:rsid w:val="00F66951"/>
    <w:rsid w:val="00F70470"/>
    <w:rsid w:val="00F70876"/>
    <w:rsid w:val="00F70AD5"/>
    <w:rsid w:val="00F7103C"/>
    <w:rsid w:val="00F71182"/>
    <w:rsid w:val="00F717F8"/>
    <w:rsid w:val="00F718DA"/>
    <w:rsid w:val="00F71A69"/>
    <w:rsid w:val="00F71ADB"/>
    <w:rsid w:val="00F7420E"/>
    <w:rsid w:val="00F765EE"/>
    <w:rsid w:val="00F77FA4"/>
    <w:rsid w:val="00F80319"/>
    <w:rsid w:val="00F80530"/>
    <w:rsid w:val="00F80EAF"/>
    <w:rsid w:val="00F811CE"/>
    <w:rsid w:val="00F822A7"/>
    <w:rsid w:val="00F82E85"/>
    <w:rsid w:val="00F82E87"/>
    <w:rsid w:val="00F83456"/>
    <w:rsid w:val="00F836EF"/>
    <w:rsid w:val="00F83A8D"/>
    <w:rsid w:val="00F8461E"/>
    <w:rsid w:val="00F84C51"/>
    <w:rsid w:val="00F84E1B"/>
    <w:rsid w:val="00F84E61"/>
    <w:rsid w:val="00F8592E"/>
    <w:rsid w:val="00F86597"/>
    <w:rsid w:val="00F86856"/>
    <w:rsid w:val="00F86B04"/>
    <w:rsid w:val="00F86F17"/>
    <w:rsid w:val="00F87228"/>
    <w:rsid w:val="00F8723B"/>
    <w:rsid w:val="00F90833"/>
    <w:rsid w:val="00F912FA"/>
    <w:rsid w:val="00F91377"/>
    <w:rsid w:val="00F931C5"/>
    <w:rsid w:val="00F94E0E"/>
    <w:rsid w:val="00F97231"/>
    <w:rsid w:val="00F97D1A"/>
    <w:rsid w:val="00FA25C8"/>
    <w:rsid w:val="00FA36BA"/>
    <w:rsid w:val="00FA3CB0"/>
    <w:rsid w:val="00FA3D10"/>
    <w:rsid w:val="00FA41D9"/>
    <w:rsid w:val="00FA49EE"/>
    <w:rsid w:val="00FA4A8C"/>
    <w:rsid w:val="00FA4FB6"/>
    <w:rsid w:val="00FA5F87"/>
    <w:rsid w:val="00FA6034"/>
    <w:rsid w:val="00FA6665"/>
    <w:rsid w:val="00FA7025"/>
    <w:rsid w:val="00FA7700"/>
    <w:rsid w:val="00FB027B"/>
    <w:rsid w:val="00FB09C9"/>
    <w:rsid w:val="00FB0D60"/>
    <w:rsid w:val="00FB1763"/>
    <w:rsid w:val="00FB1F39"/>
    <w:rsid w:val="00FB24C9"/>
    <w:rsid w:val="00FB291E"/>
    <w:rsid w:val="00FB2E9F"/>
    <w:rsid w:val="00FB33F1"/>
    <w:rsid w:val="00FB41DF"/>
    <w:rsid w:val="00FB4289"/>
    <w:rsid w:val="00FB4A58"/>
    <w:rsid w:val="00FB5CAD"/>
    <w:rsid w:val="00FB6092"/>
    <w:rsid w:val="00FB7303"/>
    <w:rsid w:val="00FC090E"/>
    <w:rsid w:val="00FC2014"/>
    <w:rsid w:val="00FC2ADF"/>
    <w:rsid w:val="00FC3E75"/>
    <w:rsid w:val="00FC418A"/>
    <w:rsid w:val="00FC5941"/>
    <w:rsid w:val="00FC5987"/>
    <w:rsid w:val="00FC5AFE"/>
    <w:rsid w:val="00FD125C"/>
    <w:rsid w:val="00FD19A9"/>
    <w:rsid w:val="00FD1D48"/>
    <w:rsid w:val="00FD26C8"/>
    <w:rsid w:val="00FD2BFA"/>
    <w:rsid w:val="00FD3106"/>
    <w:rsid w:val="00FD3514"/>
    <w:rsid w:val="00FD3676"/>
    <w:rsid w:val="00FD44E0"/>
    <w:rsid w:val="00FD4BD1"/>
    <w:rsid w:val="00FD5CB7"/>
    <w:rsid w:val="00FD5DD7"/>
    <w:rsid w:val="00FD6668"/>
    <w:rsid w:val="00FD6BAC"/>
    <w:rsid w:val="00FD6D4E"/>
    <w:rsid w:val="00FD726E"/>
    <w:rsid w:val="00FD781A"/>
    <w:rsid w:val="00FE02EC"/>
    <w:rsid w:val="00FE2657"/>
    <w:rsid w:val="00FE2D6E"/>
    <w:rsid w:val="00FE4046"/>
    <w:rsid w:val="00FE433D"/>
    <w:rsid w:val="00FE4464"/>
    <w:rsid w:val="00FE46DB"/>
    <w:rsid w:val="00FE4755"/>
    <w:rsid w:val="00FE4775"/>
    <w:rsid w:val="00FE5279"/>
    <w:rsid w:val="00FE6186"/>
    <w:rsid w:val="00FE7C63"/>
    <w:rsid w:val="00FF0083"/>
    <w:rsid w:val="00FF06E1"/>
    <w:rsid w:val="00FF0A0C"/>
    <w:rsid w:val="00FF0FE2"/>
    <w:rsid w:val="00FF10AB"/>
    <w:rsid w:val="00FF4A1A"/>
    <w:rsid w:val="00FF54F2"/>
    <w:rsid w:val="00FF61F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A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B90"/>
    <w:pPr>
      <w:jc w:val="both"/>
    </w:pPr>
    <w:rPr>
      <w:sz w:val="22"/>
      <w:lang w:val="fr-FR" w:eastAsia="fr-FR"/>
    </w:rPr>
  </w:style>
  <w:style w:type="paragraph" w:styleId="Heading1">
    <w:name w:val="heading 1"/>
    <w:basedOn w:val="norm"/>
    <w:next w:val="norm"/>
    <w:link w:val="Heading1Char"/>
    <w:qFormat/>
    <w:pPr>
      <w:keepNext/>
      <w:numPr>
        <w:numId w:val="2"/>
      </w:numPr>
      <w:tabs>
        <w:tab w:val="clear" w:pos="567"/>
      </w:tabs>
      <w:spacing w:before="360" w:after="120"/>
      <w:ind w:left="851" w:hanging="851"/>
      <w:outlineLvl w:val="0"/>
    </w:pPr>
    <w:rPr>
      <w:b/>
      <w:bCs/>
      <w:kern w:val="28"/>
      <w:sz w:val="28"/>
      <w:szCs w:val="28"/>
    </w:rPr>
  </w:style>
  <w:style w:type="paragraph" w:styleId="Heading2">
    <w:name w:val="heading 2"/>
    <w:basedOn w:val="norm"/>
    <w:next w:val="norm"/>
    <w:link w:val="Heading2Char"/>
    <w:qFormat/>
    <w:pPr>
      <w:keepNext/>
      <w:numPr>
        <w:ilvl w:val="1"/>
        <w:numId w:val="3"/>
      </w:numPr>
      <w:tabs>
        <w:tab w:val="clear" w:pos="567"/>
      </w:tabs>
      <w:spacing w:before="240"/>
      <w:ind w:left="851" w:hanging="851"/>
      <w:outlineLvl w:val="1"/>
    </w:pPr>
    <w:rPr>
      <w:b/>
      <w:bCs/>
      <w:sz w:val="26"/>
      <w:szCs w:val="26"/>
    </w:rPr>
  </w:style>
  <w:style w:type="paragraph" w:styleId="Heading3">
    <w:name w:val="heading 3"/>
    <w:basedOn w:val="norm"/>
    <w:next w:val="norm"/>
    <w:link w:val="Heading3Char"/>
    <w:qFormat/>
    <w:pPr>
      <w:keepNext/>
      <w:numPr>
        <w:ilvl w:val="2"/>
        <w:numId w:val="4"/>
      </w:numPr>
      <w:tabs>
        <w:tab w:val="clear" w:pos="567"/>
      </w:tabs>
      <w:spacing w:before="180"/>
      <w:ind w:left="851" w:hanging="851"/>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
    <w:name w:val="norm"/>
    <w:basedOn w:val="Normal"/>
    <w:link w:val="normChar"/>
    <w:pPr>
      <w:spacing w:line="360" w:lineRule="atLeast"/>
    </w:pPr>
  </w:style>
  <w:style w:type="paragraph" w:customStyle="1" w:styleId="annex1">
    <w:name w:val="annex1"/>
    <w:basedOn w:val="Heading2"/>
    <w:next w:val="norm"/>
    <w:pPr>
      <w:pageBreakBefore/>
      <w:numPr>
        <w:ilvl w:val="0"/>
        <w:numId w:val="0"/>
      </w:numPr>
      <w:tabs>
        <w:tab w:val="left" w:pos="1418"/>
      </w:tabs>
      <w:ind w:left="1191" w:hanging="1191"/>
    </w:pPr>
    <w:rPr>
      <w:caps/>
      <w:sz w:val="22"/>
      <w:szCs w:val="22"/>
    </w:rPr>
  </w:style>
  <w:style w:type="paragraph" w:customStyle="1" w:styleId="bullet">
    <w:name w:val="bullet"/>
    <w:basedOn w:val="norm"/>
    <w:pPr>
      <w:numPr>
        <w:numId w:val="8"/>
      </w:numPr>
    </w:pPr>
  </w:style>
  <w:style w:type="paragraph" w:customStyle="1" w:styleId="bullet2">
    <w:name w:val="bullet2"/>
    <w:basedOn w:val="norm"/>
    <w:pPr>
      <w:numPr>
        <w:numId w:val="1"/>
      </w:numPr>
      <w:tabs>
        <w:tab w:val="clear" w:pos="1134"/>
      </w:tabs>
      <w:ind w:left="851" w:hanging="284"/>
    </w:pPr>
  </w:style>
  <w:style w:type="paragraph" w:customStyle="1" w:styleId="DocTitle">
    <w:name w:val="Doc Title"/>
    <w:basedOn w:val="norm"/>
    <w:next w:val="Heading1"/>
    <w:pPr>
      <w:spacing w:before="480" w:after="240" w:line="480" w:lineRule="atLeast"/>
      <w:jc w:val="center"/>
    </w:pPr>
    <w:rPr>
      <w:b/>
      <w:bCs/>
      <w:caps/>
      <w:sz w:val="32"/>
      <w:szCs w:val="32"/>
    </w:rPr>
  </w:style>
  <w:style w:type="paragraph" w:styleId="Footer">
    <w:name w:val="footer"/>
    <w:basedOn w:val="norm"/>
    <w:link w:val="FooterChar"/>
    <w:pPr>
      <w:spacing w:line="160" w:lineRule="atLeast"/>
      <w:jc w:val="right"/>
    </w:pPr>
    <w:rPr>
      <w:noProof/>
      <w:snapToGrid w:val="0"/>
      <w:sz w:val="16"/>
      <w:szCs w:val="16"/>
    </w:rPr>
  </w:style>
  <w:style w:type="character" w:styleId="FootnoteReference">
    <w:name w:val="footnote reference"/>
    <w:aliases w:val="Footnote Reference_LVL6,Footnote Reference_LVL61,Footnote Reference_LVL62,Footnote Reference_LVL63,Footnote Reference_LVL64,Footnote Reference Number,Footnote text,C26 Footnote Number,Footnote symbol,Footnote Reference_LVL65"/>
    <w:semiHidden/>
    <w:rPr>
      <w:rFonts w:ascii="Times New Roman" w:hAnsi="Times New Roman"/>
      <w:vertAlign w:val="superscript"/>
    </w:rPr>
  </w:style>
  <w:style w:type="paragraph" w:styleId="FootnoteText">
    <w:name w:val="footnote text"/>
    <w:aliases w:val="Fußnote,fn,Footnote Text Char3,Footnote Text Char1 Char1,Footnote Text Char2 Char Char,Footnote Text Char1 Char1 Char Char,Footnote Text Char2 Char Char Char Char,Footnote Text Char1 Char1 Char Char Char Char,f,Footnote,C26 Footnote body"/>
    <w:basedOn w:val="norm"/>
    <w:link w:val="FootnoteTextChar"/>
    <w:semiHidden/>
    <w:pPr>
      <w:keepLines/>
      <w:tabs>
        <w:tab w:val="left" w:pos="284"/>
      </w:tabs>
      <w:spacing w:line="200" w:lineRule="atLeast"/>
      <w:ind w:left="284" w:hanging="284"/>
    </w:pPr>
    <w:rPr>
      <w:sz w:val="18"/>
      <w:szCs w:val="18"/>
    </w:rPr>
  </w:style>
  <w:style w:type="paragraph" w:styleId="Header">
    <w:name w:val="header"/>
    <w:basedOn w:val="norm"/>
    <w:link w:val="HeaderChar"/>
    <w:pPr>
      <w:spacing w:line="160" w:lineRule="atLeast"/>
      <w:jc w:val="center"/>
    </w:pPr>
    <w:rPr>
      <w:sz w:val="16"/>
      <w:szCs w:val="16"/>
    </w:rPr>
  </w:style>
  <w:style w:type="character" w:styleId="LineNumber">
    <w:name w:val="line number"/>
    <w:rPr>
      <w:rFonts w:ascii="Times New Roman" w:hAnsi="Times New Roman"/>
    </w:rPr>
  </w:style>
  <w:style w:type="paragraph" w:customStyle="1" w:styleId="lista">
    <w:name w:val="list(a)"/>
    <w:basedOn w:val="norm"/>
    <w:pPr>
      <w:keepLines/>
      <w:tabs>
        <w:tab w:val="num" w:pos="567"/>
      </w:tabs>
      <w:ind w:left="567" w:hanging="567"/>
    </w:pPr>
  </w:style>
  <w:style w:type="paragraph" w:customStyle="1" w:styleId="listi">
    <w:name w:val="list(i)"/>
    <w:basedOn w:val="norm"/>
    <w:pPr>
      <w:keepLines/>
      <w:numPr>
        <w:numId w:val="5"/>
      </w:numPr>
      <w:tabs>
        <w:tab w:val="clear" w:pos="720"/>
      </w:tabs>
      <w:ind w:left="851" w:hanging="284"/>
    </w:pPr>
  </w:style>
  <w:style w:type="paragraph" w:customStyle="1" w:styleId="principle">
    <w:name w:val="principle"/>
    <w:basedOn w:val="norm"/>
    <w:pPr>
      <w:numPr>
        <w:numId w:val="6"/>
      </w:numPr>
      <w:tabs>
        <w:tab w:val="clear" w:pos="1474"/>
        <w:tab w:val="left" w:pos="1418"/>
      </w:tabs>
      <w:spacing w:before="120"/>
      <w:ind w:left="1418" w:hanging="1418"/>
    </w:pPr>
    <w:rPr>
      <w:b/>
      <w:bCs/>
      <w:i/>
      <w:iCs/>
    </w:rPr>
  </w:style>
  <w:style w:type="paragraph" w:customStyle="1" w:styleId="recomm">
    <w:name w:val="recomm"/>
    <w:basedOn w:val="norm"/>
    <w:pPr>
      <w:numPr>
        <w:numId w:val="7"/>
      </w:numPr>
      <w:spacing w:before="120"/>
      <w:ind w:left="357" w:hanging="357"/>
    </w:pPr>
    <w:rPr>
      <w:i/>
      <w:iCs/>
    </w:rPr>
  </w:style>
  <w:style w:type="paragraph" w:styleId="TOC1">
    <w:name w:val="toc 1"/>
    <w:basedOn w:val="norm"/>
    <w:next w:val="Normal"/>
    <w:semiHidden/>
    <w:pPr>
      <w:tabs>
        <w:tab w:val="left" w:pos="993"/>
        <w:tab w:val="right" w:pos="9214"/>
      </w:tabs>
      <w:spacing w:line="280" w:lineRule="exact"/>
      <w:ind w:left="993" w:right="566" w:hanging="993"/>
    </w:pPr>
    <w:rPr>
      <w:b/>
      <w:bCs/>
      <w:noProof/>
    </w:rPr>
  </w:style>
  <w:style w:type="paragraph" w:styleId="TOC2">
    <w:name w:val="toc 2"/>
    <w:basedOn w:val="norm"/>
    <w:next w:val="Normal"/>
    <w:semiHidden/>
    <w:pPr>
      <w:tabs>
        <w:tab w:val="left" w:pos="993"/>
        <w:tab w:val="right" w:pos="9214"/>
      </w:tabs>
      <w:spacing w:line="280" w:lineRule="exact"/>
      <w:ind w:left="993" w:right="424" w:hanging="993"/>
    </w:pPr>
    <w:rPr>
      <w:noProof/>
    </w:rPr>
  </w:style>
  <w:style w:type="paragraph" w:styleId="TOC3">
    <w:name w:val="toc 3"/>
    <w:basedOn w:val="norm"/>
    <w:next w:val="Normal"/>
    <w:semiHidden/>
    <w:pPr>
      <w:tabs>
        <w:tab w:val="right" w:pos="9214"/>
      </w:tabs>
      <w:spacing w:line="280" w:lineRule="exact"/>
      <w:ind w:left="993" w:right="424" w:hanging="993"/>
    </w:pPr>
    <w:rPr>
      <w:i/>
      <w:iCs/>
      <w:noProof/>
    </w:rPr>
  </w:style>
  <w:style w:type="paragraph" w:customStyle="1" w:styleId="zfirstlines">
    <w:name w:val="zfirstlines"/>
    <w:basedOn w:val="norm"/>
    <w:pPr>
      <w:spacing w:before="30" w:after="30" w:line="280" w:lineRule="atLeast"/>
    </w:pPr>
    <w:rPr>
      <w:smallCaps/>
      <w:sz w:val="20"/>
    </w:rPr>
  </w:style>
  <w:style w:type="character" w:styleId="Hyperlink">
    <w:name w:val="Hyperlink"/>
    <w:rPr>
      <w:rFonts w:ascii="Times New Roman" w:hAnsi="Times New Roman"/>
      <w:color w:val="0000FF"/>
      <w:u w:val="single"/>
    </w:rPr>
  </w:style>
  <w:style w:type="paragraph" w:customStyle="1" w:styleId="heading4">
    <w:name w:val="heading4"/>
    <w:basedOn w:val="norm"/>
    <w:next w:val="norm"/>
    <w:pPr>
      <w:spacing w:before="120"/>
    </w:pPr>
    <w:rPr>
      <w:b/>
      <w:bCs/>
    </w:rPr>
  </w:style>
  <w:style w:type="paragraph" w:styleId="BalloonText">
    <w:name w:val="Balloon Text"/>
    <w:basedOn w:val="Normal"/>
    <w:link w:val="BalloonTextChar"/>
    <w:semiHidden/>
    <w:rsid w:val="003B16CC"/>
    <w:rPr>
      <w:rFonts w:ascii="Tahoma" w:hAnsi="Tahoma"/>
      <w:sz w:val="16"/>
      <w:szCs w:val="16"/>
    </w:rPr>
  </w:style>
  <w:style w:type="character" w:styleId="CommentReference">
    <w:name w:val="annotation reference"/>
    <w:semiHidden/>
    <w:rsid w:val="00130FEB"/>
    <w:rPr>
      <w:sz w:val="16"/>
      <w:szCs w:val="16"/>
    </w:rPr>
  </w:style>
  <w:style w:type="paragraph" w:styleId="CommentText">
    <w:name w:val="annotation text"/>
    <w:basedOn w:val="Normal"/>
    <w:link w:val="CommentTextChar"/>
    <w:rsid w:val="00130FEB"/>
    <w:rPr>
      <w:sz w:val="20"/>
    </w:rPr>
  </w:style>
  <w:style w:type="paragraph" w:styleId="CommentSubject">
    <w:name w:val="annotation subject"/>
    <w:basedOn w:val="CommentText"/>
    <w:next w:val="CommentText"/>
    <w:link w:val="CommentSubjectChar"/>
    <w:semiHidden/>
    <w:rsid w:val="00130FEB"/>
    <w:rPr>
      <w:b/>
      <w:bCs/>
    </w:rPr>
  </w:style>
  <w:style w:type="paragraph" w:customStyle="1" w:styleId="CharChar1Char">
    <w:name w:val="Char Char1 Char"/>
    <w:basedOn w:val="Normal"/>
    <w:rsid w:val="00674243"/>
    <w:pPr>
      <w:spacing w:after="160" w:line="240" w:lineRule="exact"/>
      <w:jc w:val="left"/>
    </w:pPr>
    <w:rPr>
      <w:rFonts w:ascii="Tahoma" w:hAnsi="Tahoma"/>
      <w:sz w:val="20"/>
      <w:lang w:val="en-US" w:eastAsia="en-US"/>
    </w:rPr>
  </w:style>
  <w:style w:type="paragraph" w:customStyle="1" w:styleId="Char1">
    <w:name w:val="Char1"/>
    <w:basedOn w:val="Normal"/>
    <w:rsid w:val="00A47AC9"/>
    <w:pPr>
      <w:widowControl w:val="0"/>
      <w:adjustRightInd w:val="0"/>
      <w:spacing w:after="160" w:line="240" w:lineRule="exact"/>
      <w:jc w:val="left"/>
      <w:textAlignment w:val="baseline"/>
    </w:pPr>
    <w:rPr>
      <w:rFonts w:ascii="Tahoma" w:hAnsi="Tahoma"/>
      <w:sz w:val="20"/>
      <w:lang w:val="en-US" w:eastAsia="en-US"/>
    </w:rPr>
  </w:style>
  <w:style w:type="paragraph" w:customStyle="1" w:styleId="Car">
    <w:name w:val="Car"/>
    <w:basedOn w:val="Normal"/>
    <w:rsid w:val="00845A2B"/>
    <w:pPr>
      <w:widowControl w:val="0"/>
      <w:adjustRightInd w:val="0"/>
      <w:spacing w:after="160" w:line="240" w:lineRule="exact"/>
      <w:jc w:val="left"/>
      <w:textAlignment w:val="baseline"/>
    </w:pPr>
    <w:rPr>
      <w:rFonts w:ascii="CG Times (W1)" w:hAnsi="CG Times (W1)"/>
      <w:sz w:val="20"/>
      <w:lang w:val="en-US" w:eastAsia="en-US"/>
    </w:rPr>
  </w:style>
  <w:style w:type="paragraph" w:customStyle="1" w:styleId="bodytext">
    <w:name w:val="bodytext"/>
    <w:basedOn w:val="Normal"/>
    <w:rsid w:val="008C2AF8"/>
    <w:pPr>
      <w:spacing w:after="120" w:line="420" w:lineRule="atLeast"/>
      <w:jc w:val="left"/>
    </w:pPr>
    <w:rPr>
      <w:sz w:val="24"/>
      <w:szCs w:val="24"/>
    </w:rPr>
  </w:style>
  <w:style w:type="table" w:styleId="TableGrid">
    <w:name w:val="Table Grid"/>
    <w:basedOn w:val="TableNormal"/>
    <w:uiPriority w:val="39"/>
    <w:rsid w:val="00D3679D"/>
    <w:pPr>
      <w:tabs>
        <w:tab w:val="left" w:pos="851"/>
        <w:tab w:val="right" w:pos="9356"/>
      </w:tabs>
      <w:spacing w:before="60" w:after="60"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D1D48"/>
    <w:pPr>
      <w:spacing w:after="120" w:line="480" w:lineRule="auto"/>
      <w:ind w:left="283"/>
    </w:pPr>
  </w:style>
  <w:style w:type="paragraph" w:customStyle="1" w:styleId="CharCharCharCharCharCharCar1CarChar">
    <w:name w:val="Char Char Char Char Char Char Car1 Car Char"/>
    <w:aliases w:val=" Char Char Char Char Char Char Char Char1 Car Car Char Car"/>
    <w:basedOn w:val="Normal"/>
    <w:rsid w:val="00816CA9"/>
    <w:pPr>
      <w:spacing w:after="160" w:line="240" w:lineRule="exact"/>
      <w:jc w:val="left"/>
    </w:pPr>
  </w:style>
  <w:style w:type="paragraph" w:customStyle="1" w:styleId="ManualNumPar1">
    <w:name w:val="Manual NumPar 1"/>
    <w:basedOn w:val="Normal"/>
    <w:next w:val="Normal"/>
    <w:rsid w:val="007375E6"/>
    <w:pPr>
      <w:spacing w:before="120" w:after="120"/>
      <w:ind w:left="850" w:hanging="850"/>
    </w:pPr>
    <w:rPr>
      <w:sz w:val="24"/>
      <w:szCs w:val="24"/>
      <w:lang w:val="en-GB" w:eastAsia="de-DE"/>
    </w:rPr>
  </w:style>
  <w:style w:type="paragraph" w:styleId="ListParagraph">
    <w:name w:val="List Paragraph"/>
    <w:basedOn w:val="Normal"/>
    <w:uiPriority w:val="34"/>
    <w:qFormat/>
    <w:rsid w:val="00067C93"/>
    <w:pPr>
      <w:ind w:left="720"/>
      <w:contextualSpacing/>
    </w:pPr>
  </w:style>
  <w:style w:type="paragraph" w:customStyle="1" w:styleId="Default">
    <w:name w:val="Default"/>
    <w:rsid w:val="001041D0"/>
    <w:pPr>
      <w:autoSpaceDE w:val="0"/>
      <w:autoSpaceDN w:val="0"/>
      <w:adjustRightInd w:val="0"/>
    </w:pPr>
    <w:rPr>
      <w:rFonts w:ascii="EUAlbertina" w:hAnsi="EUAlbertina" w:cs="EUAlbertina"/>
      <w:color w:val="000000"/>
      <w:sz w:val="24"/>
      <w:szCs w:val="24"/>
    </w:rPr>
  </w:style>
  <w:style w:type="paragraph" w:customStyle="1" w:styleId="NormalCentered">
    <w:name w:val="Normal Centered"/>
    <w:basedOn w:val="Normal"/>
    <w:rsid w:val="00BB58EE"/>
    <w:pPr>
      <w:autoSpaceDE w:val="0"/>
      <w:autoSpaceDN w:val="0"/>
      <w:spacing w:before="120" w:after="120"/>
      <w:jc w:val="center"/>
    </w:pPr>
    <w:rPr>
      <w:sz w:val="24"/>
      <w:szCs w:val="24"/>
      <w:lang w:val="en-GB" w:eastAsia="en-GB"/>
    </w:rPr>
  </w:style>
  <w:style w:type="paragraph" w:customStyle="1" w:styleId="NormalLeft">
    <w:name w:val="Normal Left"/>
    <w:basedOn w:val="Normal"/>
    <w:uiPriority w:val="99"/>
    <w:rsid w:val="00BB58EE"/>
    <w:pPr>
      <w:autoSpaceDE w:val="0"/>
      <w:autoSpaceDN w:val="0"/>
      <w:spacing w:before="120" w:after="120"/>
      <w:jc w:val="left"/>
    </w:pPr>
    <w:rPr>
      <w:sz w:val="24"/>
      <w:szCs w:val="24"/>
      <w:lang w:val="en-GB" w:eastAsia="en-GB"/>
    </w:rPr>
  </w:style>
  <w:style w:type="character" w:styleId="FollowedHyperlink">
    <w:name w:val="FollowedHyperlink"/>
    <w:rsid w:val="00722C5B"/>
    <w:rPr>
      <w:color w:val="800080"/>
      <w:u w:val="single"/>
    </w:rPr>
  </w:style>
  <w:style w:type="paragraph" w:customStyle="1" w:styleId="CharChar">
    <w:name w:val="Char Char"/>
    <w:basedOn w:val="Normal"/>
    <w:rsid w:val="004009A8"/>
    <w:pPr>
      <w:spacing w:after="160" w:line="240" w:lineRule="exact"/>
      <w:jc w:val="left"/>
    </w:pPr>
    <w:rPr>
      <w:rFonts w:ascii="Tahoma" w:hAnsi="Tahoma"/>
      <w:sz w:val="20"/>
      <w:lang w:val="en-US" w:eastAsia="en-US"/>
    </w:rPr>
  </w:style>
  <w:style w:type="character" w:customStyle="1" w:styleId="FooterChar">
    <w:name w:val="Footer Char"/>
    <w:link w:val="Footer"/>
    <w:rsid w:val="007614A2"/>
    <w:rPr>
      <w:noProof/>
      <w:snapToGrid w:val="0"/>
      <w:sz w:val="16"/>
      <w:szCs w:val="16"/>
      <w:lang w:val="fr-FR" w:eastAsia="fr-FR"/>
    </w:rPr>
  </w:style>
  <w:style w:type="paragraph" w:customStyle="1" w:styleId="Char">
    <w:name w:val="Char"/>
    <w:basedOn w:val="Normal"/>
    <w:rsid w:val="00236E77"/>
    <w:pPr>
      <w:spacing w:after="160" w:line="240" w:lineRule="exact"/>
      <w:jc w:val="left"/>
    </w:pPr>
    <w:rPr>
      <w:rFonts w:ascii="Tahoma" w:hAnsi="Tahoma"/>
      <w:sz w:val="20"/>
      <w:lang w:val="en-US" w:eastAsia="en-US"/>
    </w:rPr>
  </w:style>
  <w:style w:type="character" w:customStyle="1" w:styleId="Heading1Char">
    <w:name w:val="Heading 1 Char"/>
    <w:link w:val="Heading1"/>
    <w:rsid w:val="00236E77"/>
    <w:rPr>
      <w:b/>
      <w:bCs/>
      <w:kern w:val="28"/>
      <w:sz w:val="28"/>
      <w:szCs w:val="28"/>
      <w:lang w:val="fr-FR" w:eastAsia="fr-FR"/>
    </w:rPr>
  </w:style>
  <w:style w:type="character" w:customStyle="1" w:styleId="Heading2Char">
    <w:name w:val="Heading 2 Char"/>
    <w:link w:val="Heading2"/>
    <w:rsid w:val="00236E77"/>
    <w:rPr>
      <w:b/>
      <w:bCs/>
      <w:sz w:val="26"/>
      <w:szCs w:val="26"/>
      <w:lang w:val="fr-FR" w:eastAsia="fr-FR"/>
    </w:rPr>
  </w:style>
  <w:style w:type="character" w:customStyle="1" w:styleId="Heading3Char">
    <w:name w:val="Heading 3 Char"/>
    <w:link w:val="Heading3"/>
    <w:rsid w:val="00236E77"/>
    <w:rPr>
      <w:b/>
      <w:bCs/>
      <w:sz w:val="24"/>
      <w:szCs w:val="24"/>
      <w:lang w:val="fr-FR" w:eastAsia="fr-FR"/>
    </w:rPr>
  </w:style>
  <w:style w:type="character" w:customStyle="1" w:styleId="FootnoteTextChar">
    <w:name w:val="Footnote Text Char"/>
    <w:aliases w:val="Fußnote Char,fn Char,Footnote Text Char3 Char,Footnote Text Char1 Char1 Char,Footnote Text Char2 Char Char Char,Footnote Text Char1 Char1 Char Char Char,Footnote Text Char2 Char Char Char Char Char,f Char,Footnote Char"/>
    <w:link w:val="FootnoteText"/>
    <w:semiHidden/>
    <w:rsid w:val="00236E77"/>
    <w:rPr>
      <w:sz w:val="18"/>
      <w:szCs w:val="18"/>
      <w:lang w:val="fr-FR" w:eastAsia="fr-FR"/>
    </w:rPr>
  </w:style>
  <w:style w:type="character" w:customStyle="1" w:styleId="HeaderChar">
    <w:name w:val="Header Char"/>
    <w:link w:val="Header"/>
    <w:rsid w:val="00236E77"/>
    <w:rPr>
      <w:sz w:val="16"/>
      <w:szCs w:val="16"/>
      <w:lang w:val="fr-FR" w:eastAsia="fr-FR"/>
    </w:rPr>
  </w:style>
  <w:style w:type="character" w:customStyle="1" w:styleId="BalloonTextChar">
    <w:name w:val="Balloon Text Char"/>
    <w:link w:val="BalloonText"/>
    <w:semiHidden/>
    <w:rsid w:val="00236E77"/>
    <w:rPr>
      <w:rFonts w:ascii="Tahoma" w:hAnsi="Tahoma"/>
      <w:sz w:val="16"/>
      <w:szCs w:val="16"/>
      <w:lang w:val="fr-FR" w:eastAsia="fr-FR"/>
    </w:rPr>
  </w:style>
  <w:style w:type="character" w:customStyle="1" w:styleId="CommentTextChar">
    <w:name w:val="Comment Text Char"/>
    <w:link w:val="CommentText"/>
    <w:rsid w:val="00236E77"/>
    <w:rPr>
      <w:lang w:val="fr-FR" w:eastAsia="fr-FR"/>
    </w:rPr>
  </w:style>
  <w:style w:type="character" w:customStyle="1" w:styleId="CommentSubjectChar">
    <w:name w:val="Comment Subject Char"/>
    <w:link w:val="CommentSubject"/>
    <w:semiHidden/>
    <w:rsid w:val="00236E77"/>
    <w:rPr>
      <w:b/>
      <w:bCs/>
      <w:lang w:val="fr-FR" w:eastAsia="fr-FR"/>
    </w:rPr>
  </w:style>
  <w:style w:type="character" w:customStyle="1" w:styleId="BodyTextIndent2Char">
    <w:name w:val="Body Text Indent 2 Char"/>
    <w:link w:val="BodyTextIndent2"/>
    <w:rsid w:val="00236E77"/>
    <w:rPr>
      <w:sz w:val="22"/>
      <w:lang w:val="fr-FR" w:eastAsia="fr-FR"/>
    </w:rPr>
  </w:style>
  <w:style w:type="paragraph" w:customStyle="1" w:styleId="Point1">
    <w:name w:val="Point 1"/>
    <w:basedOn w:val="Normal"/>
    <w:rsid w:val="00236E77"/>
    <w:pPr>
      <w:spacing w:before="120" w:after="120"/>
      <w:ind w:left="1417" w:hanging="567"/>
    </w:pPr>
    <w:rPr>
      <w:sz w:val="24"/>
      <w:szCs w:val="24"/>
      <w:lang w:val="en-GB" w:eastAsia="de-DE"/>
    </w:rPr>
  </w:style>
  <w:style w:type="character" w:customStyle="1" w:styleId="normChar">
    <w:name w:val="norm Char"/>
    <w:link w:val="norm"/>
    <w:rsid w:val="00236E77"/>
    <w:rPr>
      <w:sz w:val="22"/>
      <w:lang w:val="fr-FR" w:eastAsia="fr-FR"/>
    </w:rPr>
  </w:style>
  <w:style w:type="paragraph" w:styleId="NormalWeb">
    <w:name w:val="Normal (Web)"/>
    <w:basedOn w:val="Normal"/>
    <w:rsid w:val="00236E77"/>
    <w:pPr>
      <w:spacing w:before="100" w:beforeAutospacing="1" w:after="100" w:afterAutospacing="1"/>
      <w:jc w:val="left"/>
    </w:pPr>
    <w:rPr>
      <w:sz w:val="24"/>
      <w:szCs w:val="24"/>
      <w:lang w:val="en-GB" w:eastAsia="en-GB"/>
    </w:rPr>
  </w:style>
  <w:style w:type="character" w:styleId="Emphasis">
    <w:name w:val="Emphasis"/>
    <w:qFormat/>
    <w:rsid w:val="00236E77"/>
    <w:rPr>
      <w:i/>
      <w:iCs/>
    </w:rPr>
  </w:style>
  <w:style w:type="character" w:styleId="Strong">
    <w:name w:val="Strong"/>
    <w:qFormat/>
    <w:rsid w:val="00236E77"/>
    <w:rPr>
      <w:b/>
      <w:bCs/>
    </w:rPr>
  </w:style>
  <w:style w:type="paragraph" w:customStyle="1" w:styleId="CEABullet1">
    <w:name w:val="CEA Bullet 1"/>
    <w:basedOn w:val="Normal"/>
    <w:qFormat/>
    <w:rsid w:val="00236E77"/>
    <w:pPr>
      <w:numPr>
        <w:numId w:val="10"/>
      </w:numPr>
      <w:autoSpaceDE w:val="0"/>
      <w:autoSpaceDN w:val="0"/>
      <w:adjustRightInd w:val="0"/>
      <w:spacing w:line="288" w:lineRule="auto"/>
    </w:pPr>
    <w:rPr>
      <w:rFonts w:ascii="Frutiger LT Com 45 Light" w:hAnsi="Frutiger LT Com 45 Light" w:cs="Frutiger LT Std 45 Light"/>
      <w:color w:val="000000"/>
      <w:sz w:val="20"/>
      <w:lang w:val="fr-BE" w:eastAsia="en-US"/>
    </w:rPr>
  </w:style>
  <w:style w:type="paragraph" w:customStyle="1" w:styleId="CEABullet3">
    <w:name w:val="CEA Bullet 3"/>
    <w:basedOn w:val="CEABullet1"/>
    <w:qFormat/>
    <w:rsid w:val="00236E77"/>
    <w:pPr>
      <w:numPr>
        <w:ilvl w:val="1"/>
      </w:numPr>
    </w:pPr>
  </w:style>
  <w:style w:type="paragraph" w:customStyle="1" w:styleId="CEABullet2">
    <w:name w:val="CEA Bullet 2"/>
    <w:basedOn w:val="Normal"/>
    <w:qFormat/>
    <w:rsid w:val="00236E77"/>
    <w:pPr>
      <w:numPr>
        <w:ilvl w:val="2"/>
        <w:numId w:val="10"/>
      </w:numPr>
      <w:autoSpaceDE w:val="0"/>
      <w:autoSpaceDN w:val="0"/>
      <w:adjustRightInd w:val="0"/>
      <w:spacing w:line="288" w:lineRule="auto"/>
    </w:pPr>
    <w:rPr>
      <w:rFonts w:ascii="Frutiger LT Com 45 Light" w:hAnsi="Frutiger LT Com 45 Light" w:cs="Frutiger LT Std 45 Light"/>
      <w:color w:val="000000"/>
      <w:sz w:val="20"/>
      <w:lang w:val="fr-BE" w:eastAsia="en-US"/>
    </w:rPr>
  </w:style>
  <w:style w:type="paragraph" w:customStyle="1" w:styleId="ListaPunkter">
    <w:name w:val="Lista Punkter"/>
    <w:basedOn w:val="Normal"/>
    <w:rsid w:val="00236E77"/>
    <w:pPr>
      <w:numPr>
        <w:numId w:val="11"/>
      </w:numPr>
      <w:spacing w:line="260" w:lineRule="atLeast"/>
      <w:jc w:val="left"/>
    </w:pPr>
    <w:rPr>
      <w:rFonts w:ascii="Verdana" w:hAnsi="Verdana"/>
      <w:sz w:val="20"/>
      <w:szCs w:val="24"/>
      <w:lang w:val="sv-SE" w:eastAsia="sv-SE"/>
    </w:rPr>
  </w:style>
  <w:style w:type="paragraph" w:styleId="EndnoteText">
    <w:name w:val="endnote text"/>
    <w:basedOn w:val="Normal"/>
    <w:link w:val="EndnoteTextChar"/>
    <w:uiPriority w:val="99"/>
    <w:semiHidden/>
    <w:unhideWhenUsed/>
    <w:rsid w:val="00CB4512"/>
    <w:rPr>
      <w:sz w:val="20"/>
    </w:rPr>
  </w:style>
  <w:style w:type="character" w:customStyle="1" w:styleId="EndnoteTextChar">
    <w:name w:val="Endnote Text Char"/>
    <w:link w:val="EndnoteText"/>
    <w:uiPriority w:val="99"/>
    <w:semiHidden/>
    <w:rsid w:val="00CB4512"/>
    <w:rPr>
      <w:lang w:val="fr-FR" w:eastAsia="fr-FR"/>
    </w:rPr>
  </w:style>
  <w:style w:type="character" w:styleId="EndnoteReference">
    <w:name w:val="endnote reference"/>
    <w:uiPriority w:val="99"/>
    <w:semiHidden/>
    <w:unhideWhenUsed/>
    <w:rsid w:val="00CB4512"/>
    <w:rPr>
      <w:vertAlign w:val="superscript"/>
    </w:rPr>
  </w:style>
  <w:style w:type="paragraph" w:styleId="Revision">
    <w:name w:val="Revision"/>
    <w:hidden/>
    <w:uiPriority w:val="99"/>
    <w:semiHidden/>
    <w:rsid w:val="00CB4512"/>
    <w:rPr>
      <w:sz w:val="22"/>
      <w:lang w:val="fr-FR" w:eastAsia="fr-FR"/>
    </w:rPr>
  </w:style>
  <w:style w:type="paragraph" w:styleId="PlainText">
    <w:name w:val="Plain Text"/>
    <w:basedOn w:val="Normal"/>
    <w:link w:val="PlainTextChar"/>
    <w:uiPriority w:val="99"/>
    <w:unhideWhenUsed/>
    <w:rsid w:val="0058574C"/>
    <w:pPr>
      <w:jc w:val="left"/>
    </w:pPr>
    <w:rPr>
      <w:rFonts w:ascii="Calibri" w:eastAsia="Calibri" w:hAnsi="Calibri"/>
      <w:szCs w:val="21"/>
      <w:lang w:val="en-GB" w:eastAsia="en-US"/>
    </w:rPr>
  </w:style>
  <w:style w:type="character" w:customStyle="1" w:styleId="PlainTextChar">
    <w:name w:val="Plain Text Char"/>
    <w:link w:val="PlainText"/>
    <w:uiPriority w:val="99"/>
    <w:rsid w:val="0058574C"/>
    <w:rPr>
      <w:rFonts w:ascii="Calibri" w:eastAsia="Calibri" w:hAnsi="Calibri"/>
      <w:sz w:val="22"/>
      <w:szCs w:val="21"/>
      <w:lang w:eastAsia="en-US"/>
    </w:rPr>
  </w:style>
  <w:style w:type="character" w:customStyle="1" w:styleId="apple-converted-space">
    <w:name w:val="apple-converted-space"/>
    <w:rsid w:val="002F3E9B"/>
  </w:style>
  <w:style w:type="paragraph" w:styleId="NoSpacing">
    <w:name w:val="No Spacing"/>
    <w:uiPriority w:val="1"/>
    <w:qFormat/>
    <w:rsid w:val="00313004"/>
    <w:rPr>
      <w:rFonts w:ascii="Calibri" w:eastAsia="Calibri" w:hAnsi="Calibri"/>
      <w:sz w:val="22"/>
      <w:szCs w:val="22"/>
      <w:lang w:eastAsia="en-US"/>
    </w:rPr>
  </w:style>
  <w:style w:type="paragraph" w:customStyle="1" w:styleId="Titreobjet">
    <w:name w:val="Titre objet"/>
    <w:basedOn w:val="Normal"/>
    <w:next w:val="Normal"/>
    <w:uiPriority w:val="99"/>
    <w:rsid w:val="00DE3318"/>
    <w:pPr>
      <w:autoSpaceDE w:val="0"/>
      <w:autoSpaceDN w:val="0"/>
      <w:spacing w:before="360" w:after="360"/>
      <w:jc w:val="center"/>
    </w:pPr>
    <w:rPr>
      <w:rFonts w:eastAsiaTheme="minorEastAsia"/>
      <w:b/>
      <w:bCs/>
      <w:sz w:val="24"/>
      <w:szCs w:val="24"/>
      <w:lang w:eastAsia="en-GB"/>
    </w:rPr>
  </w:style>
  <w:style w:type="character" w:styleId="HTMLTypewriter">
    <w:name w:val="HTML Typewriter"/>
    <w:basedOn w:val="DefaultParagraphFont"/>
    <w:uiPriority w:val="99"/>
    <w:semiHidden/>
    <w:unhideWhenUsed/>
    <w:rsid w:val="00554936"/>
    <w:rPr>
      <w:rFonts w:ascii="Courier New" w:eastAsiaTheme="minorEastAsia" w:hAnsi="Courier New" w:cs="Courier New" w:hint="default"/>
      <w:sz w:val="20"/>
      <w:szCs w:val="20"/>
    </w:rPr>
  </w:style>
  <w:style w:type="paragraph" w:customStyle="1" w:styleId="ECBBodyText">
    <w:name w:val="ECB Body Text"/>
    <w:basedOn w:val="Normal"/>
    <w:link w:val="ECBBodyTextChar"/>
    <w:qFormat/>
    <w:rsid w:val="0073480D"/>
    <w:pPr>
      <w:spacing w:before="60" w:after="60" w:line="240" w:lineRule="atLeast"/>
      <w:jc w:val="left"/>
    </w:pPr>
    <w:rPr>
      <w:rFonts w:ascii="Arial" w:hAnsi="Arial" w:cs="Sendnya"/>
      <w:sz w:val="20"/>
      <w:szCs w:val="22"/>
      <w:lang w:val="en-GB" w:eastAsia="en-GB"/>
    </w:rPr>
  </w:style>
  <w:style w:type="character" w:customStyle="1" w:styleId="ECBBodyTextChar">
    <w:name w:val="ECB Body Text Char"/>
    <w:link w:val="ECBBodyText"/>
    <w:rsid w:val="0073480D"/>
    <w:rPr>
      <w:rFonts w:ascii="Arial" w:hAnsi="Arial" w:cs="Sendny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7029">
      <w:bodyDiv w:val="1"/>
      <w:marLeft w:val="0"/>
      <w:marRight w:val="0"/>
      <w:marTop w:val="0"/>
      <w:marBottom w:val="0"/>
      <w:divBdr>
        <w:top w:val="none" w:sz="0" w:space="0" w:color="auto"/>
        <w:left w:val="none" w:sz="0" w:space="0" w:color="auto"/>
        <w:bottom w:val="none" w:sz="0" w:space="0" w:color="auto"/>
        <w:right w:val="none" w:sz="0" w:space="0" w:color="auto"/>
      </w:divBdr>
      <w:divsChild>
        <w:div w:id="644748533">
          <w:marLeft w:val="0"/>
          <w:marRight w:val="0"/>
          <w:marTop w:val="0"/>
          <w:marBottom w:val="0"/>
          <w:divBdr>
            <w:top w:val="none" w:sz="0" w:space="0" w:color="auto"/>
            <w:left w:val="none" w:sz="0" w:space="0" w:color="auto"/>
            <w:bottom w:val="none" w:sz="0" w:space="0" w:color="auto"/>
            <w:right w:val="none" w:sz="0" w:space="0" w:color="auto"/>
          </w:divBdr>
          <w:divsChild>
            <w:div w:id="393117665">
              <w:marLeft w:val="0"/>
              <w:marRight w:val="0"/>
              <w:marTop w:val="0"/>
              <w:marBottom w:val="0"/>
              <w:divBdr>
                <w:top w:val="none" w:sz="0" w:space="0" w:color="auto"/>
                <w:left w:val="none" w:sz="0" w:space="0" w:color="auto"/>
                <w:bottom w:val="none" w:sz="0" w:space="0" w:color="auto"/>
                <w:right w:val="none" w:sz="0" w:space="0" w:color="auto"/>
              </w:divBdr>
              <w:divsChild>
                <w:div w:id="68918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98058">
      <w:bodyDiv w:val="1"/>
      <w:marLeft w:val="0"/>
      <w:marRight w:val="0"/>
      <w:marTop w:val="0"/>
      <w:marBottom w:val="0"/>
      <w:divBdr>
        <w:top w:val="none" w:sz="0" w:space="0" w:color="auto"/>
        <w:left w:val="none" w:sz="0" w:space="0" w:color="auto"/>
        <w:bottom w:val="none" w:sz="0" w:space="0" w:color="auto"/>
        <w:right w:val="none" w:sz="0" w:space="0" w:color="auto"/>
      </w:divBdr>
    </w:div>
    <w:div w:id="55323703">
      <w:bodyDiv w:val="1"/>
      <w:marLeft w:val="0"/>
      <w:marRight w:val="0"/>
      <w:marTop w:val="0"/>
      <w:marBottom w:val="0"/>
      <w:divBdr>
        <w:top w:val="none" w:sz="0" w:space="0" w:color="auto"/>
        <w:left w:val="none" w:sz="0" w:space="0" w:color="auto"/>
        <w:bottom w:val="none" w:sz="0" w:space="0" w:color="auto"/>
        <w:right w:val="none" w:sz="0" w:space="0" w:color="auto"/>
      </w:divBdr>
    </w:div>
    <w:div w:id="134565165">
      <w:bodyDiv w:val="1"/>
      <w:marLeft w:val="0"/>
      <w:marRight w:val="0"/>
      <w:marTop w:val="0"/>
      <w:marBottom w:val="0"/>
      <w:divBdr>
        <w:top w:val="none" w:sz="0" w:space="0" w:color="auto"/>
        <w:left w:val="none" w:sz="0" w:space="0" w:color="auto"/>
        <w:bottom w:val="none" w:sz="0" w:space="0" w:color="auto"/>
        <w:right w:val="none" w:sz="0" w:space="0" w:color="auto"/>
      </w:divBdr>
    </w:div>
    <w:div w:id="198511908">
      <w:bodyDiv w:val="1"/>
      <w:marLeft w:val="0"/>
      <w:marRight w:val="0"/>
      <w:marTop w:val="0"/>
      <w:marBottom w:val="0"/>
      <w:divBdr>
        <w:top w:val="none" w:sz="0" w:space="0" w:color="auto"/>
        <w:left w:val="none" w:sz="0" w:space="0" w:color="auto"/>
        <w:bottom w:val="none" w:sz="0" w:space="0" w:color="auto"/>
        <w:right w:val="none" w:sz="0" w:space="0" w:color="auto"/>
      </w:divBdr>
    </w:div>
    <w:div w:id="232660317">
      <w:bodyDiv w:val="1"/>
      <w:marLeft w:val="0"/>
      <w:marRight w:val="0"/>
      <w:marTop w:val="0"/>
      <w:marBottom w:val="0"/>
      <w:divBdr>
        <w:top w:val="none" w:sz="0" w:space="0" w:color="auto"/>
        <w:left w:val="none" w:sz="0" w:space="0" w:color="auto"/>
        <w:bottom w:val="none" w:sz="0" w:space="0" w:color="auto"/>
        <w:right w:val="none" w:sz="0" w:space="0" w:color="auto"/>
      </w:divBdr>
    </w:div>
    <w:div w:id="268008795">
      <w:bodyDiv w:val="1"/>
      <w:marLeft w:val="0"/>
      <w:marRight w:val="0"/>
      <w:marTop w:val="0"/>
      <w:marBottom w:val="0"/>
      <w:divBdr>
        <w:top w:val="none" w:sz="0" w:space="0" w:color="auto"/>
        <w:left w:val="none" w:sz="0" w:space="0" w:color="auto"/>
        <w:bottom w:val="none" w:sz="0" w:space="0" w:color="auto"/>
        <w:right w:val="none" w:sz="0" w:space="0" w:color="auto"/>
      </w:divBdr>
    </w:div>
    <w:div w:id="275453251">
      <w:bodyDiv w:val="1"/>
      <w:marLeft w:val="0"/>
      <w:marRight w:val="0"/>
      <w:marTop w:val="0"/>
      <w:marBottom w:val="0"/>
      <w:divBdr>
        <w:top w:val="none" w:sz="0" w:space="0" w:color="auto"/>
        <w:left w:val="none" w:sz="0" w:space="0" w:color="auto"/>
        <w:bottom w:val="none" w:sz="0" w:space="0" w:color="auto"/>
        <w:right w:val="none" w:sz="0" w:space="0" w:color="auto"/>
      </w:divBdr>
    </w:div>
    <w:div w:id="333732088">
      <w:bodyDiv w:val="1"/>
      <w:marLeft w:val="0"/>
      <w:marRight w:val="0"/>
      <w:marTop w:val="0"/>
      <w:marBottom w:val="0"/>
      <w:divBdr>
        <w:top w:val="none" w:sz="0" w:space="0" w:color="auto"/>
        <w:left w:val="none" w:sz="0" w:space="0" w:color="auto"/>
        <w:bottom w:val="none" w:sz="0" w:space="0" w:color="auto"/>
        <w:right w:val="none" w:sz="0" w:space="0" w:color="auto"/>
      </w:divBdr>
    </w:div>
    <w:div w:id="362947339">
      <w:bodyDiv w:val="1"/>
      <w:marLeft w:val="0"/>
      <w:marRight w:val="0"/>
      <w:marTop w:val="0"/>
      <w:marBottom w:val="0"/>
      <w:divBdr>
        <w:top w:val="none" w:sz="0" w:space="0" w:color="auto"/>
        <w:left w:val="none" w:sz="0" w:space="0" w:color="auto"/>
        <w:bottom w:val="none" w:sz="0" w:space="0" w:color="auto"/>
        <w:right w:val="none" w:sz="0" w:space="0" w:color="auto"/>
      </w:divBdr>
    </w:div>
    <w:div w:id="367411471">
      <w:bodyDiv w:val="1"/>
      <w:marLeft w:val="0"/>
      <w:marRight w:val="0"/>
      <w:marTop w:val="0"/>
      <w:marBottom w:val="0"/>
      <w:divBdr>
        <w:top w:val="none" w:sz="0" w:space="0" w:color="auto"/>
        <w:left w:val="none" w:sz="0" w:space="0" w:color="auto"/>
        <w:bottom w:val="none" w:sz="0" w:space="0" w:color="auto"/>
        <w:right w:val="none" w:sz="0" w:space="0" w:color="auto"/>
      </w:divBdr>
    </w:div>
    <w:div w:id="389500418">
      <w:bodyDiv w:val="1"/>
      <w:marLeft w:val="0"/>
      <w:marRight w:val="0"/>
      <w:marTop w:val="0"/>
      <w:marBottom w:val="0"/>
      <w:divBdr>
        <w:top w:val="none" w:sz="0" w:space="0" w:color="auto"/>
        <w:left w:val="none" w:sz="0" w:space="0" w:color="auto"/>
        <w:bottom w:val="none" w:sz="0" w:space="0" w:color="auto"/>
        <w:right w:val="none" w:sz="0" w:space="0" w:color="auto"/>
      </w:divBdr>
    </w:div>
    <w:div w:id="428429795">
      <w:bodyDiv w:val="1"/>
      <w:marLeft w:val="0"/>
      <w:marRight w:val="0"/>
      <w:marTop w:val="0"/>
      <w:marBottom w:val="0"/>
      <w:divBdr>
        <w:top w:val="none" w:sz="0" w:space="0" w:color="auto"/>
        <w:left w:val="none" w:sz="0" w:space="0" w:color="auto"/>
        <w:bottom w:val="none" w:sz="0" w:space="0" w:color="auto"/>
        <w:right w:val="none" w:sz="0" w:space="0" w:color="auto"/>
      </w:divBdr>
    </w:div>
    <w:div w:id="440682956">
      <w:bodyDiv w:val="1"/>
      <w:marLeft w:val="0"/>
      <w:marRight w:val="0"/>
      <w:marTop w:val="0"/>
      <w:marBottom w:val="0"/>
      <w:divBdr>
        <w:top w:val="none" w:sz="0" w:space="0" w:color="auto"/>
        <w:left w:val="none" w:sz="0" w:space="0" w:color="auto"/>
        <w:bottom w:val="none" w:sz="0" w:space="0" w:color="auto"/>
        <w:right w:val="none" w:sz="0" w:space="0" w:color="auto"/>
      </w:divBdr>
    </w:div>
    <w:div w:id="472791980">
      <w:bodyDiv w:val="1"/>
      <w:marLeft w:val="0"/>
      <w:marRight w:val="0"/>
      <w:marTop w:val="0"/>
      <w:marBottom w:val="0"/>
      <w:divBdr>
        <w:top w:val="none" w:sz="0" w:space="0" w:color="auto"/>
        <w:left w:val="none" w:sz="0" w:space="0" w:color="auto"/>
        <w:bottom w:val="none" w:sz="0" w:space="0" w:color="auto"/>
        <w:right w:val="none" w:sz="0" w:space="0" w:color="auto"/>
      </w:divBdr>
    </w:div>
    <w:div w:id="530653596">
      <w:bodyDiv w:val="1"/>
      <w:marLeft w:val="0"/>
      <w:marRight w:val="0"/>
      <w:marTop w:val="0"/>
      <w:marBottom w:val="0"/>
      <w:divBdr>
        <w:top w:val="none" w:sz="0" w:space="0" w:color="auto"/>
        <w:left w:val="none" w:sz="0" w:space="0" w:color="auto"/>
        <w:bottom w:val="none" w:sz="0" w:space="0" w:color="auto"/>
        <w:right w:val="none" w:sz="0" w:space="0" w:color="auto"/>
      </w:divBdr>
    </w:div>
    <w:div w:id="534852572">
      <w:bodyDiv w:val="1"/>
      <w:marLeft w:val="0"/>
      <w:marRight w:val="0"/>
      <w:marTop w:val="0"/>
      <w:marBottom w:val="0"/>
      <w:divBdr>
        <w:top w:val="none" w:sz="0" w:space="0" w:color="auto"/>
        <w:left w:val="none" w:sz="0" w:space="0" w:color="auto"/>
        <w:bottom w:val="none" w:sz="0" w:space="0" w:color="auto"/>
        <w:right w:val="none" w:sz="0" w:space="0" w:color="auto"/>
      </w:divBdr>
    </w:div>
    <w:div w:id="540553614">
      <w:bodyDiv w:val="1"/>
      <w:marLeft w:val="0"/>
      <w:marRight w:val="0"/>
      <w:marTop w:val="0"/>
      <w:marBottom w:val="0"/>
      <w:divBdr>
        <w:top w:val="none" w:sz="0" w:space="0" w:color="auto"/>
        <w:left w:val="none" w:sz="0" w:space="0" w:color="auto"/>
        <w:bottom w:val="none" w:sz="0" w:space="0" w:color="auto"/>
        <w:right w:val="none" w:sz="0" w:space="0" w:color="auto"/>
      </w:divBdr>
    </w:div>
    <w:div w:id="544105362">
      <w:bodyDiv w:val="1"/>
      <w:marLeft w:val="0"/>
      <w:marRight w:val="0"/>
      <w:marTop w:val="0"/>
      <w:marBottom w:val="0"/>
      <w:divBdr>
        <w:top w:val="none" w:sz="0" w:space="0" w:color="auto"/>
        <w:left w:val="none" w:sz="0" w:space="0" w:color="auto"/>
        <w:bottom w:val="none" w:sz="0" w:space="0" w:color="auto"/>
        <w:right w:val="none" w:sz="0" w:space="0" w:color="auto"/>
      </w:divBdr>
    </w:div>
    <w:div w:id="576592627">
      <w:bodyDiv w:val="1"/>
      <w:marLeft w:val="0"/>
      <w:marRight w:val="0"/>
      <w:marTop w:val="0"/>
      <w:marBottom w:val="0"/>
      <w:divBdr>
        <w:top w:val="none" w:sz="0" w:space="0" w:color="auto"/>
        <w:left w:val="none" w:sz="0" w:space="0" w:color="auto"/>
        <w:bottom w:val="none" w:sz="0" w:space="0" w:color="auto"/>
        <w:right w:val="none" w:sz="0" w:space="0" w:color="auto"/>
      </w:divBdr>
    </w:div>
    <w:div w:id="585378958">
      <w:bodyDiv w:val="1"/>
      <w:marLeft w:val="0"/>
      <w:marRight w:val="0"/>
      <w:marTop w:val="0"/>
      <w:marBottom w:val="0"/>
      <w:divBdr>
        <w:top w:val="none" w:sz="0" w:space="0" w:color="auto"/>
        <w:left w:val="none" w:sz="0" w:space="0" w:color="auto"/>
        <w:bottom w:val="none" w:sz="0" w:space="0" w:color="auto"/>
        <w:right w:val="none" w:sz="0" w:space="0" w:color="auto"/>
      </w:divBdr>
    </w:div>
    <w:div w:id="587812112">
      <w:bodyDiv w:val="1"/>
      <w:marLeft w:val="0"/>
      <w:marRight w:val="0"/>
      <w:marTop w:val="0"/>
      <w:marBottom w:val="0"/>
      <w:divBdr>
        <w:top w:val="none" w:sz="0" w:space="0" w:color="auto"/>
        <w:left w:val="none" w:sz="0" w:space="0" w:color="auto"/>
        <w:bottom w:val="none" w:sz="0" w:space="0" w:color="auto"/>
        <w:right w:val="none" w:sz="0" w:space="0" w:color="auto"/>
      </w:divBdr>
    </w:div>
    <w:div w:id="617222024">
      <w:bodyDiv w:val="1"/>
      <w:marLeft w:val="0"/>
      <w:marRight w:val="0"/>
      <w:marTop w:val="0"/>
      <w:marBottom w:val="0"/>
      <w:divBdr>
        <w:top w:val="none" w:sz="0" w:space="0" w:color="auto"/>
        <w:left w:val="none" w:sz="0" w:space="0" w:color="auto"/>
        <w:bottom w:val="none" w:sz="0" w:space="0" w:color="auto"/>
        <w:right w:val="none" w:sz="0" w:space="0" w:color="auto"/>
      </w:divBdr>
    </w:div>
    <w:div w:id="644089524">
      <w:bodyDiv w:val="1"/>
      <w:marLeft w:val="0"/>
      <w:marRight w:val="0"/>
      <w:marTop w:val="0"/>
      <w:marBottom w:val="0"/>
      <w:divBdr>
        <w:top w:val="none" w:sz="0" w:space="0" w:color="auto"/>
        <w:left w:val="none" w:sz="0" w:space="0" w:color="auto"/>
        <w:bottom w:val="none" w:sz="0" w:space="0" w:color="auto"/>
        <w:right w:val="none" w:sz="0" w:space="0" w:color="auto"/>
      </w:divBdr>
    </w:div>
    <w:div w:id="675033610">
      <w:bodyDiv w:val="1"/>
      <w:marLeft w:val="0"/>
      <w:marRight w:val="0"/>
      <w:marTop w:val="0"/>
      <w:marBottom w:val="0"/>
      <w:divBdr>
        <w:top w:val="none" w:sz="0" w:space="0" w:color="auto"/>
        <w:left w:val="none" w:sz="0" w:space="0" w:color="auto"/>
        <w:bottom w:val="none" w:sz="0" w:space="0" w:color="auto"/>
        <w:right w:val="none" w:sz="0" w:space="0" w:color="auto"/>
      </w:divBdr>
    </w:div>
    <w:div w:id="762918497">
      <w:bodyDiv w:val="1"/>
      <w:marLeft w:val="0"/>
      <w:marRight w:val="0"/>
      <w:marTop w:val="0"/>
      <w:marBottom w:val="0"/>
      <w:divBdr>
        <w:top w:val="none" w:sz="0" w:space="0" w:color="auto"/>
        <w:left w:val="none" w:sz="0" w:space="0" w:color="auto"/>
        <w:bottom w:val="none" w:sz="0" w:space="0" w:color="auto"/>
        <w:right w:val="none" w:sz="0" w:space="0" w:color="auto"/>
      </w:divBdr>
    </w:div>
    <w:div w:id="783694509">
      <w:bodyDiv w:val="1"/>
      <w:marLeft w:val="0"/>
      <w:marRight w:val="0"/>
      <w:marTop w:val="0"/>
      <w:marBottom w:val="0"/>
      <w:divBdr>
        <w:top w:val="none" w:sz="0" w:space="0" w:color="auto"/>
        <w:left w:val="none" w:sz="0" w:space="0" w:color="auto"/>
        <w:bottom w:val="none" w:sz="0" w:space="0" w:color="auto"/>
        <w:right w:val="none" w:sz="0" w:space="0" w:color="auto"/>
      </w:divBdr>
    </w:div>
    <w:div w:id="785738650">
      <w:bodyDiv w:val="1"/>
      <w:marLeft w:val="0"/>
      <w:marRight w:val="0"/>
      <w:marTop w:val="0"/>
      <w:marBottom w:val="0"/>
      <w:divBdr>
        <w:top w:val="none" w:sz="0" w:space="0" w:color="auto"/>
        <w:left w:val="none" w:sz="0" w:space="0" w:color="auto"/>
        <w:bottom w:val="none" w:sz="0" w:space="0" w:color="auto"/>
        <w:right w:val="none" w:sz="0" w:space="0" w:color="auto"/>
      </w:divBdr>
    </w:div>
    <w:div w:id="825168451">
      <w:bodyDiv w:val="1"/>
      <w:marLeft w:val="0"/>
      <w:marRight w:val="0"/>
      <w:marTop w:val="0"/>
      <w:marBottom w:val="0"/>
      <w:divBdr>
        <w:top w:val="none" w:sz="0" w:space="0" w:color="auto"/>
        <w:left w:val="none" w:sz="0" w:space="0" w:color="auto"/>
        <w:bottom w:val="none" w:sz="0" w:space="0" w:color="auto"/>
        <w:right w:val="none" w:sz="0" w:space="0" w:color="auto"/>
      </w:divBdr>
    </w:div>
    <w:div w:id="828441158">
      <w:bodyDiv w:val="1"/>
      <w:marLeft w:val="0"/>
      <w:marRight w:val="0"/>
      <w:marTop w:val="0"/>
      <w:marBottom w:val="0"/>
      <w:divBdr>
        <w:top w:val="none" w:sz="0" w:space="0" w:color="auto"/>
        <w:left w:val="none" w:sz="0" w:space="0" w:color="auto"/>
        <w:bottom w:val="none" w:sz="0" w:space="0" w:color="auto"/>
        <w:right w:val="none" w:sz="0" w:space="0" w:color="auto"/>
      </w:divBdr>
    </w:div>
    <w:div w:id="836725668">
      <w:bodyDiv w:val="1"/>
      <w:marLeft w:val="0"/>
      <w:marRight w:val="0"/>
      <w:marTop w:val="0"/>
      <w:marBottom w:val="0"/>
      <w:divBdr>
        <w:top w:val="none" w:sz="0" w:space="0" w:color="auto"/>
        <w:left w:val="none" w:sz="0" w:space="0" w:color="auto"/>
        <w:bottom w:val="none" w:sz="0" w:space="0" w:color="auto"/>
        <w:right w:val="none" w:sz="0" w:space="0" w:color="auto"/>
      </w:divBdr>
    </w:div>
    <w:div w:id="843590292">
      <w:bodyDiv w:val="1"/>
      <w:marLeft w:val="0"/>
      <w:marRight w:val="0"/>
      <w:marTop w:val="0"/>
      <w:marBottom w:val="0"/>
      <w:divBdr>
        <w:top w:val="none" w:sz="0" w:space="0" w:color="auto"/>
        <w:left w:val="none" w:sz="0" w:space="0" w:color="auto"/>
        <w:bottom w:val="none" w:sz="0" w:space="0" w:color="auto"/>
        <w:right w:val="none" w:sz="0" w:space="0" w:color="auto"/>
      </w:divBdr>
    </w:div>
    <w:div w:id="850490874">
      <w:bodyDiv w:val="1"/>
      <w:marLeft w:val="0"/>
      <w:marRight w:val="0"/>
      <w:marTop w:val="0"/>
      <w:marBottom w:val="0"/>
      <w:divBdr>
        <w:top w:val="none" w:sz="0" w:space="0" w:color="auto"/>
        <w:left w:val="none" w:sz="0" w:space="0" w:color="auto"/>
        <w:bottom w:val="none" w:sz="0" w:space="0" w:color="auto"/>
        <w:right w:val="none" w:sz="0" w:space="0" w:color="auto"/>
      </w:divBdr>
    </w:div>
    <w:div w:id="935744586">
      <w:bodyDiv w:val="1"/>
      <w:marLeft w:val="0"/>
      <w:marRight w:val="0"/>
      <w:marTop w:val="0"/>
      <w:marBottom w:val="0"/>
      <w:divBdr>
        <w:top w:val="none" w:sz="0" w:space="0" w:color="auto"/>
        <w:left w:val="none" w:sz="0" w:space="0" w:color="auto"/>
        <w:bottom w:val="none" w:sz="0" w:space="0" w:color="auto"/>
        <w:right w:val="none" w:sz="0" w:space="0" w:color="auto"/>
      </w:divBdr>
    </w:div>
    <w:div w:id="993798103">
      <w:bodyDiv w:val="1"/>
      <w:marLeft w:val="0"/>
      <w:marRight w:val="0"/>
      <w:marTop w:val="0"/>
      <w:marBottom w:val="0"/>
      <w:divBdr>
        <w:top w:val="none" w:sz="0" w:space="0" w:color="auto"/>
        <w:left w:val="none" w:sz="0" w:space="0" w:color="auto"/>
        <w:bottom w:val="none" w:sz="0" w:space="0" w:color="auto"/>
        <w:right w:val="none" w:sz="0" w:space="0" w:color="auto"/>
      </w:divBdr>
    </w:div>
    <w:div w:id="994652818">
      <w:bodyDiv w:val="1"/>
      <w:marLeft w:val="0"/>
      <w:marRight w:val="0"/>
      <w:marTop w:val="0"/>
      <w:marBottom w:val="0"/>
      <w:divBdr>
        <w:top w:val="none" w:sz="0" w:space="0" w:color="auto"/>
        <w:left w:val="none" w:sz="0" w:space="0" w:color="auto"/>
        <w:bottom w:val="none" w:sz="0" w:space="0" w:color="auto"/>
        <w:right w:val="none" w:sz="0" w:space="0" w:color="auto"/>
      </w:divBdr>
    </w:div>
    <w:div w:id="1000501380">
      <w:bodyDiv w:val="1"/>
      <w:marLeft w:val="0"/>
      <w:marRight w:val="0"/>
      <w:marTop w:val="0"/>
      <w:marBottom w:val="0"/>
      <w:divBdr>
        <w:top w:val="none" w:sz="0" w:space="0" w:color="auto"/>
        <w:left w:val="none" w:sz="0" w:space="0" w:color="auto"/>
        <w:bottom w:val="none" w:sz="0" w:space="0" w:color="auto"/>
        <w:right w:val="none" w:sz="0" w:space="0" w:color="auto"/>
      </w:divBdr>
    </w:div>
    <w:div w:id="1053624673">
      <w:bodyDiv w:val="1"/>
      <w:marLeft w:val="0"/>
      <w:marRight w:val="0"/>
      <w:marTop w:val="0"/>
      <w:marBottom w:val="0"/>
      <w:divBdr>
        <w:top w:val="none" w:sz="0" w:space="0" w:color="auto"/>
        <w:left w:val="none" w:sz="0" w:space="0" w:color="auto"/>
        <w:bottom w:val="none" w:sz="0" w:space="0" w:color="auto"/>
        <w:right w:val="none" w:sz="0" w:space="0" w:color="auto"/>
      </w:divBdr>
    </w:div>
    <w:div w:id="1115637334">
      <w:bodyDiv w:val="1"/>
      <w:marLeft w:val="0"/>
      <w:marRight w:val="0"/>
      <w:marTop w:val="0"/>
      <w:marBottom w:val="0"/>
      <w:divBdr>
        <w:top w:val="none" w:sz="0" w:space="0" w:color="auto"/>
        <w:left w:val="none" w:sz="0" w:space="0" w:color="auto"/>
        <w:bottom w:val="none" w:sz="0" w:space="0" w:color="auto"/>
        <w:right w:val="none" w:sz="0" w:space="0" w:color="auto"/>
      </w:divBdr>
    </w:div>
    <w:div w:id="1151140687">
      <w:bodyDiv w:val="1"/>
      <w:marLeft w:val="0"/>
      <w:marRight w:val="0"/>
      <w:marTop w:val="0"/>
      <w:marBottom w:val="0"/>
      <w:divBdr>
        <w:top w:val="none" w:sz="0" w:space="0" w:color="auto"/>
        <w:left w:val="none" w:sz="0" w:space="0" w:color="auto"/>
        <w:bottom w:val="none" w:sz="0" w:space="0" w:color="auto"/>
        <w:right w:val="none" w:sz="0" w:space="0" w:color="auto"/>
      </w:divBdr>
    </w:div>
    <w:div w:id="1196576876">
      <w:bodyDiv w:val="1"/>
      <w:marLeft w:val="0"/>
      <w:marRight w:val="0"/>
      <w:marTop w:val="0"/>
      <w:marBottom w:val="0"/>
      <w:divBdr>
        <w:top w:val="none" w:sz="0" w:space="0" w:color="auto"/>
        <w:left w:val="none" w:sz="0" w:space="0" w:color="auto"/>
        <w:bottom w:val="none" w:sz="0" w:space="0" w:color="auto"/>
        <w:right w:val="none" w:sz="0" w:space="0" w:color="auto"/>
      </w:divBdr>
    </w:div>
    <w:div w:id="1220946430">
      <w:bodyDiv w:val="1"/>
      <w:marLeft w:val="0"/>
      <w:marRight w:val="0"/>
      <w:marTop w:val="0"/>
      <w:marBottom w:val="0"/>
      <w:divBdr>
        <w:top w:val="none" w:sz="0" w:space="0" w:color="auto"/>
        <w:left w:val="none" w:sz="0" w:space="0" w:color="auto"/>
        <w:bottom w:val="none" w:sz="0" w:space="0" w:color="auto"/>
        <w:right w:val="none" w:sz="0" w:space="0" w:color="auto"/>
      </w:divBdr>
    </w:div>
    <w:div w:id="1241406661">
      <w:bodyDiv w:val="1"/>
      <w:marLeft w:val="0"/>
      <w:marRight w:val="0"/>
      <w:marTop w:val="0"/>
      <w:marBottom w:val="0"/>
      <w:divBdr>
        <w:top w:val="none" w:sz="0" w:space="0" w:color="auto"/>
        <w:left w:val="none" w:sz="0" w:space="0" w:color="auto"/>
        <w:bottom w:val="none" w:sz="0" w:space="0" w:color="auto"/>
        <w:right w:val="none" w:sz="0" w:space="0" w:color="auto"/>
      </w:divBdr>
    </w:div>
    <w:div w:id="1248731907">
      <w:bodyDiv w:val="1"/>
      <w:marLeft w:val="0"/>
      <w:marRight w:val="0"/>
      <w:marTop w:val="0"/>
      <w:marBottom w:val="0"/>
      <w:divBdr>
        <w:top w:val="none" w:sz="0" w:space="0" w:color="auto"/>
        <w:left w:val="none" w:sz="0" w:space="0" w:color="auto"/>
        <w:bottom w:val="none" w:sz="0" w:space="0" w:color="auto"/>
        <w:right w:val="none" w:sz="0" w:space="0" w:color="auto"/>
      </w:divBdr>
    </w:div>
    <w:div w:id="1266427239">
      <w:bodyDiv w:val="1"/>
      <w:marLeft w:val="0"/>
      <w:marRight w:val="0"/>
      <w:marTop w:val="0"/>
      <w:marBottom w:val="0"/>
      <w:divBdr>
        <w:top w:val="none" w:sz="0" w:space="0" w:color="auto"/>
        <w:left w:val="none" w:sz="0" w:space="0" w:color="auto"/>
        <w:bottom w:val="none" w:sz="0" w:space="0" w:color="auto"/>
        <w:right w:val="none" w:sz="0" w:space="0" w:color="auto"/>
      </w:divBdr>
    </w:div>
    <w:div w:id="1312054704">
      <w:bodyDiv w:val="1"/>
      <w:marLeft w:val="0"/>
      <w:marRight w:val="0"/>
      <w:marTop w:val="0"/>
      <w:marBottom w:val="0"/>
      <w:divBdr>
        <w:top w:val="none" w:sz="0" w:space="0" w:color="auto"/>
        <w:left w:val="none" w:sz="0" w:space="0" w:color="auto"/>
        <w:bottom w:val="none" w:sz="0" w:space="0" w:color="auto"/>
        <w:right w:val="none" w:sz="0" w:space="0" w:color="auto"/>
      </w:divBdr>
    </w:div>
    <w:div w:id="1397707667">
      <w:bodyDiv w:val="1"/>
      <w:marLeft w:val="0"/>
      <w:marRight w:val="0"/>
      <w:marTop w:val="0"/>
      <w:marBottom w:val="0"/>
      <w:divBdr>
        <w:top w:val="none" w:sz="0" w:space="0" w:color="auto"/>
        <w:left w:val="none" w:sz="0" w:space="0" w:color="auto"/>
        <w:bottom w:val="none" w:sz="0" w:space="0" w:color="auto"/>
        <w:right w:val="none" w:sz="0" w:space="0" w:color="auto"/>
      </w:divBdr>
    </w:div>
    <w:div w:id="1407651461">
      <w:bodyDiv w:val="1"/>
      <w:marLeft w:val="0"/>
      <w:marRight w:val="0"/>
      <w:marTop w:val="0"/>
      <w:marBottom w:val="0"/>
      <w:divBdr>
        <w:top w:val="none" w:sz="0" w:space="0" w:color="auto"/>
        <w:left w:val="none" w:sz="0" w:space="0" w:color="auto"/>
        <w:bottom w:val="none" w:sz="0" w:space="0" w:color="auto"/>
        <w:right w:val="none" w:sz="0" w:space="0" w:color="auto"/>
      </w:divBdr>
    </w:div>
    <w:div w:id="1411852629">
      <w:bodyDiv w:val="1"/>
      <w:marLeft w:val="0"/>
      <w:marRight w:val="0"/>
      <w:marTop w:val="0"/>
      <w:marBottom w:val="0"/>
      <w:divBdr>
        <w:top w:val="none" w:sz="0" w:space="0" w:color="auto"/>
        <w:left w:val="none" w:sz="0" w:space="0" w:color="auto"/>
        <w:bottom w:val="none" w:sz="0" w:space="0" w:color="auto"/>
        <w:right w:val="none" w:sz="0" w:space="0" w:color="auto"/>
      </w:divBdr>
    </w:div>
    <w:div w:id="1430659713">
      <w:bodyDiv w:val="1"/>
      <w:marLeft w:val="0"/>
      <w:marRight w:val="0"/>
      <w:marTop w:val="0"/>
      <w:marBottom w:val="0"/>
      <w:divBdr>
        <w:top w:val="none" w:sz="0" w:space="0" w:color="auto"/>
        <w:left w:val="none" w:sz="0" w:space="0" w:color="auto"/>
        <w:bottom w:val="none" w:sz="0" w:space="0" w:color="auto"/>
        <w:right w:val="none" w:sz="0" w:space="0" w:color="auto"/>
      </w:divBdr>
    </w:div>
    <w:div w:id="1450470162">
      <w:bodyDiv w:val="1"/>
      <w:marLeft w:val="0"/>
      <w:marRight w:val="0"/>
      <w:marTop w:val="0"/>
      <w:marBottom w:val="0"/>
      <w:divBdr>
        <w:top w:val="none" w:sz="0" w:space="0" w:color="auto"/>
        <w:left w:val="none" w:sz="0" w:space="0" w:color="auto"/>
        <w:bottom w:val="none" w:sz="0" w:space="0" w:color="auto"/>
        <w:right w:val="none" w:sz="0" w:space="0" w:color="auto"/>
      </w:divBdr>
    </w:div>
    <w:div w:id="1485857867">
      <w:bodyDiv w:val="1"/>
      <w:marLeft w:val="0"/>
      <w:marRight w:val="0"/>
      <w:marTop w:val="0"/>
      <w:marBottom w:val="0"/>
      <w:divBdr>
        <w:top w:val="none" w:sz="0" w:space="0" w:color="auto"/>
        <w:left w:val="none" w:sz="0" w:space="0" w:color="auto"/>
        <w:bottom w:val="none" w:sz="0" w:space="0" w:color="auto"/>
        <w:right w:val="none" w:sz="0" w:space="0" w:color="auto"/>
      </w:divBdr>
    </w:div>
    <w:div w:id="1521316788">
      <w:bodyDiv w:val="1"/>
      <w:marLeft w:val="0"/>
      <w:marRight w:val="0"/>
      <w:marTop w:val="0"/>
      <w:marBottom w:val="0"/>
      <w:divBdr>
        <w:top w:val="none" w:sz="0" w:space="0" w:color="auto"/>
        <w:left w:val="none" w:sz="0" w:space="0" w:color="auto"/>
        <w:bottom w:val="none" w:sz="0" w:space="0" w:color="auto"/>
        <w:right w:val="none" w:sz="0" w:space="0" w:color="auto"/>
      </w:divBdr>
    </w:div>
    <w:div w:id="1547764696">
      <w:bodyDiv w:val="1"/>
      <w:marLeft w:val="0"/>
      <w:marRight w:val="0"/>
      <w:marTop w:val="0"/>
      <w:marBottom w:val="0"/>
      <w:divBdr>
        <w:top w:val="none" w:sz="0" w:space="0" w:color="auto"/>
        <w:left w:val="none" w:sz="0" w:space="0" w:color="auto"/>
        <w:bottom w:val="none" w:sz="0" w:space="0" w:color="auto"/>
        <w:right w:val="none" w:sz="0" w:space="0" w:color="auto"/>
      </w:divBdr>
    </w:div>
    <w:div w:id="1555582863">
      <w:bodyDiv w:val="1"/>
      <w:marLeft w:val="0"/>
      <w:marRight w:val="0"/>
      <w:marTop w:val="0"/>
      <w:marBottom w:val="0"/>
      <w:divBdr>
        <w:top w:val="none" w:sz="0" w:space="0" w:color="auto"/>
        <w:left w:val="none" w:sz="0" w:space="0" w:color="auto"/>
        <w:bottom w:val="none" w:sz="0" w:space="0" w:color="auto"/>
        <w:right w:val="none" w:sz="0" w:space="0" w:color="auto"/>
      </w:divBdr>
    </w:div>
    <w:div w:id="1562670467">
      <w:bodyDiv w:val="1"/>
      <w:marLeft w:val="0"/>
      <w:marRight w:val="0"/>
      <w:marTop w:val="0"/>
      <w:marBottom w:val="0"/>
      <w:divBdr>
        <w:top w:val="none" w:sz="0" w:space="0" w:color="auto"/>
        <w:left w:val="none" w:sz="0" w:space="0" w:color="auto"/>
        <w:bottom w:val="none" w:sz="0" w:space="0" w:color="auto"/>
        <w:right w:val="none" w:sz="0" w:space="0" w:color="auto"/>
      </w:divBdr>
    </w:div>
    <w:div w:id="1590197068">
      <w:bodyDiv w:val="1"/>
      <w:marLeft w:val="0"/>
      <w:marRight w:val="0"/>
      <w:marTop w:val="0"/>
      <w:marBottom w:val="0"/>
      <w:divBdr>
        <w:top w:val="none" w:sz="0" w:space="0" w:color="auto"/>
        <w:left w:val="none" w:sz="0" w:space="0" w:color="auto"/>
        <w:bottom w:val="none" w:sz="0" w:space="0" w:color="auto"/>
        <w:right w:val="none" w:sz="0" w:space="0" w:color="auto"/>
      </w:divBdr>
      <w:divsChild>
        <w:div w:id="1023167349">
          <w:marLeft w:val="0"/>
          <w:marRight w:val="0"/>
          <w:marTop w:val="0"/>
          <w:marBottom w:val="0"/>
          <w:divBdr>
            <w:top w:val="none" w:sz="0" w:space="0" w:color="auto"/>
            <w:left w:val="none" w:sz="0" w:space="0" w:color="auto"/>
            <w:bottom w:val="none" w:sz="0" w:space="0" w:color="auto"/>
            <w:right w:val="none" w:sz="0" w:space="0" w:color="auto"/>
          </w:divBdr>
          <w:divsChild>
            <w:div w:id="840007080">
              <w:marLeft w:val="0"/>
              <w:marRight w:val="0"/>
              <w:marTop w:val="0"/>
              <w:marBottom w:val="0"/>
              <w:divBdr>
                <w:top w:val="none" w:sz="0" w:space="0" w:color="auto"/>
                <w:left w:val="none" w:sz="0" w:space="0" w:color="auto"/>
                <w:bottom w:val="none" w:sz="0" w:space="0" w:color="auto"/>
                <w:right w:val="none" w:sz="0" w:space="0" w:color="auto"/>
              </w:divBdr>
              <w:divsChild>
                <w:div w:id="1448546176">
                  <w:marLeft w:val="0"/>
                  <w:marRight w:val="0"/>
                  <w:marTop w:val="0"/>
                  <w:marBottom w:val="0"/>
                  <w:divBdr>
                    <w:top w:val="none" w:sz="0" w:space="0" w:color="auto"/>
                    <w:left w:val="none" w:sz="0" w:space="0" w:color="auto"/>
                    <w:bottom w:val="none" w:sz="0" w:space="0" w:color="auto"/>
                    <w:right w:val="none" w:sz="0" w:space="0" w:color="auto"/>
                  </w:divBdr>
                  <w:divsChild>
                    <w:div w:id="802039149">
                      <w:marLeft w:val="0"/>
                      <w:marRight w:val="0"/>
                      <w:marTop w:val="0"/>
                      <w:marBottom w:val="0"/>
                      <w:divBdr>
                        <w:top w:val="none" w:sz="0" w:space="0" w:color="auto"/>
                        <w:left w:val="none" w:sz="0" w:space="0" w:color="auto"/>
                        <w:bottom w:val="none" w:sz="0" w:space="0" w:color="auto"/>
                        <w:right w:val="none" w:sz="0" w:space="0" w:color="auto"/>
                      </w:divBdr>
                      <w:divsChild>
                        <w:div w:id="180700680">
                          <w:marLeft w:val="0"/>
                          <w:marRight w:val="0"/>
                          <w:marTop w:val="0"/>
                          <w:marBottom w:val="0"/>
                          <w:divBdr>
                            <w:top w:val="none" w:sz="0" w:space="0" w:color="auto"/>
                            <w:left w:val="none" w:sz="0" w:space="0" w:color="auto"/>
                            <w:bottom w:val="none" w:sz="0" w:space="0" w:color="auto"/>
                            <w:right w:val="none" w:sz="0" w:space="0" w:color="auto"/>
                          </w:divBdr>
                          <w:divsChild>
                            <w:div w:id="202817306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51864">
      <w:bodyDiv w:val="1"/>
      <w:marLeft w:val="0"/>
      <w:marRight w:val="0"/>
      <w:marTop w:val="0"/>
      <w:marBottom w:val="0"/>
      <w:divBdr>
        <w:top w:val="none" w:sz="0" w:space="0" w:color="auto"/>
        <w:left w:val="none" w:sz="0" w:space="0" w:color="auto"/>
        <w:bottom w:val="none" w:sz="0" w:space="0" w:color="auto"/>
        <w:right w:val="none" w:sz="0" w:space="0" w:color="auto"/>
      </w:divBdr>
    </w:div>
    <w:div w:id="1615751424">
      <w:bodyDiv w:val="1"/>
      <w:marLeft w:val="0"/>
      <w:marRight w:val="0"/>
      <w:marTop w:val="0"/>
      <w:marBottom w:val="0"/>
      <w:divBdr>
        <w:top w:val="none" w:sz="0" w:space="0" w:color="auto"/>
        <w:left w:val="none" w:sz="0" w:space="0" w:color="auto"/>
        <w:bottom w:val="none" w:sz="0" w:space="0" w:color="auto"/>
        <w:right w:val="none" w:sz="0" w:space="0" w:color="auto"/>
      </w:divBdr>
    </w:div>
    <w:div w:id="1617255599">
      <w:bodyDiv w:val="1"/>
      <w:marLeft w:val="0"/>
      <w:marRight w:val="0"/>
      <w:marTop w:val="0"/>
      <w:marBottom w:val="0"/>
      <w:divBdr>
        <w:top w:val="none" w:sz="0" w:space="0" w:color="auto"/>
        <w:left w:val="none" w:sz="0" w:space="0" w:color="auto"/>
        <w:bottom w:val="none" w:sz="0" w:space="0" w:color="auto"/>
        <w:right w:val="none" w:sz="0" w:space="0" w:color="auto"/>
      </w:divBdr>
    </w:div>
    <w:div w:id="1635329617">
      <w:bodyDiv w:val="1"/>
      <w:marLeft w:val="0"/>
      <w:marRight w:val="0"/>
      <w:marTop w:val="0"/>
      <w:marBottom w:val="0"/>
      <w:divBdr>
        <w:top w:val="none" w:sz="0" w:space="0" w:color="auto"/>
        <w:left w:val="none" w:sz="0" w:space="0" w:color="auto"/>
        <w:bottom w:val="none" w:sz="0" w:space="0" w:color="auto"/>
        <w:right w:val="none" w:sz="0" w:space="0" w:color="auto"/>
      </w:divBdr>
    </w:div>
    <w:div w:id="1635940454">
      <w:bodyDiv w:val="1"/>
      <w:marLeft w:val="0"/>
      <w:marRight w:val="0"/>
      <w:marTop w:val="0"/>
      <w:marBottom w:val="0"/>
      <w:divBdr>
        <w:top w:val="none" w:sz="0" w:space="0" w:color="auto"/>
        <w:left w:val="none" w:sz="0" w:space="0" w:color="auto"/>
        <w:bottom w:val="none" w:sz="0" w:space="0" w:color="auto"/>
        <w:right w:val="none" w:sz="0" w:space="0" w:color="auto"/>
      </w:divBdr>
    </w:div>
    <w:div w:id="1668744932">
      <w:bodyDiv w:val="1"/>
      <w:marLeft w:val="0"/>
      <w:marRight w:val="0"/>
      <w:marTop w:val="0"/>
      <w:marBottom w:val="0"/>
      <w:divBdr>
        <w:top w:val="none" w:sz="0" w:space="0" w:color="auto"/>
        <w:left w:val="none" w:sz="0" w:space="0" w:color="auto"/>
        <w:bottom w:val="none" w:sz="0" w:space="0" w:color="auto"/>
        <w:right w:val="none" w:sz="0" w:space="0" w:color="auto"/>
      </w:divBdr>
    </w:div>
    <w:div w:id="1726099470">
      <w:bodyDiv w:val="1"/>
      <w:marLeft w:val="0"/>
      <w:marRight w:val="0"/>
      <w:marTop w:val="0"/>
      <w:marBottom w:val="0"/>
      <w:divBdr>
        <w:top w:val="none" w:sz="0" w:space="0" w:color="auto"/>
        <w:left w:val="none" w:sz="0" w:space="0" w:color="auto"/>
        <w:bottom w:val="none" w:sz="0" w:space="0" w:color="auto"/>
        <w:right w:val="none" w:sz="0" w:space="0" w:color="auto"/>
      </w:divBdr>
    </w:div>
    <w:div w:id="1916041083">
      <w:bodyDiv w:val="1"/>
      <w:marLeft w:val="0"/>
      <w:marRight w:val="0"/>
      <w:marTop w:val="0"/>
      <w:marBottom w:val="0"/>
      <w:divBdr>
        <w:top w:val="none" w:sz="0" w:space="0" w:color="auto"/>
        <w:left w:val="none" w:sz="0" w:space="0" w:color="auto"/>
        <w:bottom w:val="none" w:sz="0" w:space="0" w:color="auto"/>
        <w:right w:val="none" w:sz="0" w:space="0" w:color="auto"/>
      </w:divBdr>
    </w:div>
    <w:div w:id="1934969268">
      <w:bodyDiv w:val="1"/>
      <w:marLeft w:val="0"/>
      <w:marRight w:val="0"/>
      <w:marTop w:val="0"/>
      <w:marBottom w:val="0"/>
      <w:divBdr>
        <w:top w:val="none" w:sz="0" w:space="0" w:color="auto"/>
        <w:left w:val="none" w:sz="0" w:space="0" w:color="auto"/>
        <w:bottom w:val="none" w:sz="0" w:space="0" w:color="auto"/>
        <w:right w:val="none" w:sz="0" w:space="0" w:color="auto"/>
      </w:divBdr>
    </w:div>
    <w:div w:id="1971665881">
      <w:bodyDiv w:val="1"/>
      <w:marLeft w:val="0"/>
      <w:marRight w:val="0"/>
      <w:marTop w:val="0"/>
      <w:marBottom w:val="0"/>
      <w:divBdr>
        <w:top w:val="none" w:sz="0" w:space="0" w:color="auto"/>
        <w:left w:val="none" w:sz="0" w:space="0" w:color="auto"/>
        <w:bottom w:val="none" w:sz="0" w:space="0" w:color="auto"/>
        <w:right w:val="none" w:sz="0" w:space="0" w:color="auto"/>
      </w:divBdr>
    </w:div>
    <w:div w:id="2012292431">
      <w:bodyDiv w:val="1"/>
      <w:marLeft w:val="0"/>
      <w:marRight w:val="0"/>
      <w:marTop w:val="0"/>
      <w:marBottom w:val="0"/>
      <w:divBdr>
        <w:top w:val="none" w:sz="0" w:space="0" w:color="auto"/>
        <w:left w:val="none" w:sz="0" w:space="0" w:color="auto"/>
        <w:bottom w:val="none" w:sz="0" w:space="0" w:color="auto"/>
        <w:right w:val="none" w:sz="0" w:space="0" w:color="auto"/>
      </w:divBdr>
    </w:div>
    <w:div w:id="2066441835">
      <w:bodyDiv w:val="1"/>
      <w:marLeft w:val="0"/>
      <w:marRight w:val="0"/>
      <w:marTop w:val="0"/>
      <w:marBottom w:val="0"/>
      <w:divBdr>
        <w:top w:val="none" w:sz="0" w:space="0" w:color="auto"/>
        <w:left w:val="none" w:sz="0" w:space="0" w:color="auto"/>
        <w:bottom w:val="none" w:sz="0" w:space="0" w:color="auto"/>
        <w:right w:val="none" w:sz="0" w:space="0" w:color="auto"/>
      </w:divBdr>
    </w:div>
    <w:div w:id="2074310439">
      <w:bodyDiv w:val="1"/>
      <w:marLeft w:val="0"/>
      <w:marRight w:val="0"/>
      <w:marTop w:val="0"/>
      <w:marBottom w:val="0"/>
      <w:divBdr>
        <w:top w:val="none" w:sz="0" w:space="0" w:color="auto"/>
        <w:left w:val="none" w:sz="0" w:space="0" w:color="auto"/>
        <w:bottom w:val="none" w:sz="0" w:space="0" w:color="auto"/>
        <w:right w:val="none" w:sz="0" w:space="0" w:color="auto"/>
      </w:divBdr>
    </w:div>
    <w:div w:id="2081167855">
      <w:bodyDiv w:val="1"/>
      <w:marLeft w:val="0"/>
      <w:marRight w:val="0"/>
      <w:marTop w:val="0"/>
      <w:marBottom w:val="0"/>
      <w:divBdr>
        <w:top w:val="none" w:sz="0" w:space="0" w:color="auto"/>
        <w:left w:val="none" w:sz="0" w:space="0" w:color="auto"/>
        <w:bottom w:val="none" w:sz="0" w:space="0" w:color="auto"/>
        <w:right w:val="none" w:sz="0" w:space="0" w:color="auto"/>
      </w:divBdr>
    </w:div>
    <w:div w:id="2084791304">
      <w:bodyDiv w:val="1"/>
      <w:marLeft w:val="0"/>
      <w:marRight w:val="0"/>
      <w:marTop w:val="0"/>
      <w:marBottom w:val="0"/>
      <w:divBdr>
        <w:top w:val="none" w:sz="0" w:space="0" w:color="auto"/>
        <w:left w:val="none" w:sz="0" w:space="0" w:color="auto"/>
        <w:bottom w:val="none" w:sz="0" w:space="0" w:color="auto"/>
        <w:right w:val="none" w:sz="0" w:space="0" w:color="auto"/>
      </w:divBdr>
    </w:div>
    <w:div w:id="2094160906">
      <w:bodyDiv w:val="1"/>
      <w:marLeft w:val="0"/>
      <w:marRight w:val="0"/>
      <w:marTop w:val="0"/>
      <w:marBottom w:val="0"/>
      <w:divBdr>
        <w:top w:val="none" w:sz="0" w:space="0" w:color="auto"/>
        <w:left w:val="none" w:sz="0" w:space="0" w:color="auto"/>
        <w:bottom w:val="none" w:sz="0" w:space="0" w:color="auto"/>
        <w:right w:val="none" w:sz="0" w:space="0" w:color="auto"/>
      </w:divBdr>
    </w:div>
    <w:div w:id="211415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13R054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eiopa.europa.eu/sites/default/files/publications/eiopa_guidelines/gl_third_country_branches_en_ori_final.pdf" TargetMode="External"/><Relationship Id="rId1" Type="http://schemas.openxmlformats.org/officeDocument/2006/relationships/hyperlink" Target="https://eur-lex.europa.eu/legal-content/en/ALL/?uri=CELEX%3A32009L013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5B336-3FFA-4EF8-8EE0-5A7E4F5E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7581</Words>
  <Characters>43217</Characters>
  <Application>Microsoft Office Word</Application>
  <DocSecurity>0</DocSecurity>
  <Lines>360</Lines>
  <Paragraphs>101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2023-10-17T13:52:00Z</dcterms:created>
  <dcterms:modified xsi:type="dcterms:W3CDTF">2023-10-17T20:27:00Z</dcterms:modified>
</cp:coreProperties>
</file>